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B1147" w14:textId="18ED0AAB" w:rsidR="004127FD" w:rsidRPr="00BD2AA1" w:rsidRDefault="48727691" w:rsidP="2C9D7257">
      <w:pPr>
        <w:pStyle w:val="Title"/>
        <w:rPr>
          <w:del w:id="0" w:author="Doc Rocque" w:date="2024-09-30T15:12:00Z" w16du:dateUtc="2024-09-30T19:12:00Z"/>
          <w:rFonts w:ascii="Times New Roman" w:hAnsi="Times New Roman"/>
          <w:lang w:val="en-CA"/>
        </w:rPr>
      </w:pPr>
      <w:bookmarkStart w:id="1" w:name="_Toc176011212"/>
      <w:del w:id="2" w:author="Doc Rocque" w:date="2024-09-30T15:12:00Z" w16du:dateUtc="2024-09-30T19:12:00Z">
        <w:r w:rsidRPr="2C9D7257">
          <w:rPr>
            <w:rFonts w:ascii="Times New Roman" w:hAnsi="Times New Roman"/>
            <w:lang w:val="en-CA"/>
          </w:rPr>
          <w:delText xml:space="preserve">Project Deliverable Report </w:delText>
        </w:r>
        <w:r w:rsidR="004127FD" w:rsidRPr="2C9D7257">
          <w:rPr>
            <w:rFonts w:ascii="Times New Roman" w:hAnsi="Times New Roman"/>
            <w:lang w:val="en-CA"/>
          </w:rPr>
          <w:delText>Instructions</w:delText>
        </w:r>
        <w:bookmarkEnd w:id="1"/>
      </w:del>
    </w:p>
    <w:p w14:paraId="6E952505" w14:textId="6192A4A4" w:rsidR="6D5911B5" w:rsidRDefault="6D5911B5">
      <w:pPr>
        <w:spacing w:line="240" w:lineRule="auto"/>
        <w:ind w:firstLine="720"/>
        <w:jc w:val="center"/>
        <w:rPr>
          <w:del w:id="3" w:author="Doc Rocque" w:date="2024-09-30T15:12:00Z" w16du:dateUtc="2024-09-30T19:12:00Z"/>
          <w:lang w:val="en-CA" w:eastAsia="zh-CN"/>
        </w:rPr>
        <w:pPrChange w:id="4" w:author="Doc Rocque" w:date="2024-09-30T15:24:00Z" w16du:dateUtc="2024-09-30T19:24:00Z">
          <w:pPr>
            <w:spacing w:line="240" w:lineRule="auto"/>
            <w:ind w:firstLine="720"/>
            <w:jc w:val="both"/>
          </w:pPr>
        </w:pPrChange>
      </w:pPr>
      <w:del w:id="5" w:author="Doc Rocque" w:date="2024-09-30T15:12:00Z" w16du:dateUtc="2024-09-30T19:12:00Z">
        <w:r w:rsidRPr="2C9D7257">
          <w:rPr>
            <w:lang w:val="en-CA" w:eastAsia="zh-CN"/>
          </w:rPr>
          <w:delText xml:space="preserve">This document is a template </w:delText>
        </w:r>
        <w:r w:rsidR="2AA01298" w:rsidRPr="2C9D7257">
          <w:rPr>
            <w:lang w:val="en-CA" w:eastAsia="zh-CN"/>
          </w:rPr>
          <w:delText>for</w:delText>
        </w:r>
        <w:r w:rsidRPr="2C9D7257">
          <w:rPr>
            <w:lang w:val="en-CA" w:eastAsia="zh-CN"/>
          </w:rPr>
          <w:delText xml:space="preserve"> </w:delText>
        </w:r>
        <w:r w:rsidR="4565A141" w:rsidRPr="2C9D7257">
          <w:rPr>
            <w:lang w:val="en-CA" w:eastAsia="zh-CN"/>
          </w:rPr>
          <w:delText>the project deliverable</w:delText>
        </w:r>
        <w:r w:rsidR="07B95158" w:rsidRPr="2C9D7257">
          <w:rPr>
            <w:lang w:val="en-CA" w:eastAsia="zh-CN"/>
          </w:rPr>
          <w:delText xml:space="preserve"> submissions</w:delText>
        </w:r>
        <w:r w:rsidRPr="2C9D7257">
          <w:rPr>
            <w:lang w:val="en-CA" w:eastAsia="zh-CN"/>
          </w:rPr>
          <w:delText xml:space="preserve">. </w:delText>
        </w:r>
        <w:r w:rsidR="20304D52" w:rsidRPr="2C9D7257">
          <w:rPr>
            <w:lang w:val="en-CA" w:eastAsia="zh-CN"/>
          </w:rPr>
          <w:delText>Your group will edit this document all semester and submit it each ti</w:delText>
        </w:r>
        <w:r w:rsidR="6944F7C9" w:rsidRPr="2C9D7257">
          <w:rPr>
            <w:lang w:val="en-CA" w:eastAsia="zh-CN"/>
          </w:rPr>
          <w:delText xml:space="preserve">me you have an updated section (new deliverable is done). </w:delText>
        </w:r>
        <w:r w:rsidR="00C872B5">
          <w:rPr>
            <w:lang w:val="en-CA" w:eastAsia="zh-CN"/>
          </w:rPr>
          <w:delText>The goal is to keep everything in one place</w:delText>
        </w:r>
        <w:r w:rsidR="0097409B">
          <w:rPr>
            <w:lang w:val="en-CA" w:eastAsia="zh-CN"/>
          </w:rPr>
          <w:delText xml:space="preserve"> to be able to refer back to previous work and save you some time formatting a new document for every deliverable. </w:delText>
        </w:r>
        <w:r w:rsidR="6944F7C9" w:rsidRPr="2C9D7257">
          <w:rPr>
            <w:lang w:val="en-CA" w:eastAsia="zh-CN"/>
          </w:rPr>
          <w:delText>Please keep track changes ON so that the TA can see what has been change</w:delText>
        </w:r>
        <w:r w:rsidR="27E9DCFB" w:rsidRPr="2C9D7257">
          <w:rPr>
            <w:lang w:val="en-CA" w:eastAsia="zh-CN"/>
          </w:rPr>
          <w:delText>d</w:delText>
        </w:r>
        <w:r w:rsidR="6944F7C9" w:rsidRPr="2C9D7257">
          <w:rPr>
            <w:lang w:val="en-CA" w:eastAsia="zh-CN"/>
          </w:rPr>
          <w:delText xml:space="preserve"> every time it </w:delText>
        </w:r>
        <w:r w:rsidR="4F71251F" w:rsidRPr="2C9D7257">
          <w:rPr>
            <w:lang w:val="en-CA" w:eastAsia="zh-CN"/>
          </w:rPr>
          <w:delText>gets submitted.</w:delText>
        </w:r>
        <w:r w:rsidR="00177D49">
          <w:rPr>
            <w:lang w:val="en-CA" w:eastAsia="zh-CN"/>
          </w:rPr>
          <w:delText xml:space="preserve"> So that it does not </w:delText>
        </w:r>
        <w:r w:rsidR="005103CB">
          <w:rPr>
            <w:lang w:val="en-CA" w:eastAsia="zh-CN"/>
          </w:rPr>
          <w:delText>become laggy when the document is too large, 2 templates are provided</w:delText>
        </w:r>
        <w:r w:rsidR="00A41726">
          <w:rPr>
            <w:lang w:val="en-CA" w:eastAsia="zh-CN"/>
          </w:rPr>
          <w:delText xml:space="preserve"> (PD B-D and E-</w:delText>
        </w:r>
        <w:r w:rsidR="00E85F46">
          <w:rPr>
            <w:lang w:val="en-CA" w:eastAsia="zh-CN"/>
          </w:rPr>
          <w:delText>I</w:delText>
        </w:r>
        <w:r w:rsidR="00A41726">
          <w:rPr>
            <w:lang w:val="en-CA" w:eastAsia="zh-CN"/>
          </w:rPr>
          <w:delText>).</w:delText>
        </w:r>
      </w:del>
    </w:p>
    <w:p w14:paraId="17A20590" w14:textId="6D148E31" w:rsidR="2C9D7257" w:rsidRDefault="2C9D7257">
      <w:pPr>
        <w:spacing w:line="240" w:lineRule="auto"/>
        <w:ind w:firstLine="720"/>
        <w:jc w:val="center"/>
        <w:rPr>
          <w:del w:id="6" w:author="Doc Rocque" w:date="2024-09-30T15:12:00Z" w16du:dateUtc="2024-09-30T19:12:00Z"/>
          <w:lang w:val="en-CA" w:eastAsia="zh-CN"/>
        </w:rPr>
        <w:pPrChange w:id="7" w:author="Doc Rocque" w:date="2024-09-30T15:24:00Z" w16du:dateUtc="2024-09-30T19:24:00Z">
          <w:pPr>
            <w:spacing w:line="240" w:lineRule="auto"/>
            <w:ind w:firstLine="720"/>
            <w:jc w:val="both"/>
          </w:pPr>
        </w:pPrChange>
      </w:pPr>
    </w:p>
    <w:p w14:paraId="292D0252" w14:textId="10307BC9" w:rsidR="00A56FF5" w:rsidRPr="00A56FF5" w:rsidRDefault="00A56FF5">
      <w:pPr>
        <w:spacing w:line="240" w:lineRule="auto"/>
        <w:jc w:val="center"/>
        <w:rPr>
          <w:del w:id="8" w:author="Doc Rocque" w:date="2024-09-30T15:12:00Z" w16du:dateUtc="2024-09-30T19:12:00Z"/>
          <w:lang w:val="en-CA" w:eastAsia="zh-CN"/>
        </w:rPr>
        <w:pPrChange w:id="9" w:author="Doc Rocque" w:date="2024-09-30T15:24:00Z" w16du:dateUtc="2024-09-30T19:24:00Z">
          <w:pPr>
            <w:spacing w:line="240" w:lineRule="auto"/>
            <w:jc w:val="both"/>
          </w:pPr>
        </w:pPrChange>
      </w:pPr>
      <w:del w:id="10" w:author="Doc Rocque" w:date="2024-09-30T15:12:00Z" w16du:dateUtc="2024-09-30T19:12:00Z">
        <w:r>
          <w:rPr>
            <w:lang w:val="en-CA" w:eastAsia="zh-CN"/>
          </w:rPr>
          <w:delText xml:space="preserve">Template </w:delText>
        </w:r>
        <w:r w:rsidRPr="00A56FF5">
          <w:rPr>
            <w:lang w:val="en-CA" w:eastAsia="zh-CN"/>
          </w:rPr>
          <w:delText>conventions:</w:delText>
        </w:r>
      </w:del>
    </w:p>
    <w:p w14:paraId="2F097A01" w14:textId="1BCA9255" w:rsidR="00A56FF5" w:rsidRDefault="79EEAF01">
      <w:pPr>
        <w:pStyle w:val="ListParagraph"/>
        <w:numPr>
          <w:ilvl w:val="0"/>
          <w:numId w:val="30"/>
        </w:numPr>
        <w:spacing w:line="240" w:lineRule="auto"/>
        <w:jc w:val="center"/>
        <w:rPr>
          <w:del w:id="11" w:author="Doc Rocque" w:date="2024-09-30T15:12:00Z" w16du:dateUtc="2024-09-30T19:12:00Z"/>
          <w:rFonts w:ascii="Times New Roman" w:hAnsi="Times New Roman"/>
          <w:sz w:val="24"/>
          <w:szCs w:val="24"/>
          <w:lang w:eastAsia="zh-CN"/>
        </w:rPr>
        <w:pPrChange w:id="12" w:author="Doc Rocque" w:date="2024-09-30T15:24:00Z" w16du:dateUtc="2024-09-30T19:24:00Z">
          <w:pPr>
            <w:pStyle w:val="ListParagraph"/>
            <w:numPr>
              <w:numId w:val="30"/>
            </w:numPr>
            <w:spacing w:line="240" w:lineRule="auto"/>
            <w:ind w:hanging="360"/>
            <w:jc w:val="both"/>
          </w:pPr>
        </w:pPrChange>
      </w:pPr>
      <w:del w:id="13" w:author="Doc Rocque" w:date="2024-09-30T15:12:00Z" w16du:dateUtc="2024-09-30T19:12:00Z">
        <w:r w:rsidRPr="2EBEC89C">
          <w:rPr>
            <w:rFonts w:ascii="Times New Roman" w:hAnsi="Times New Roman"/>
            <w:sz w:val="24"/>
            <w:szCs w:val="24"/>
            <w:lang w:eastAsia="zh-CN"/>
          </w:rPr>
          <w:delText xml:space="preserve">Remove all </w:delText>
        </w:r>
        <w:r w:rsidRPr="2EBEC89C">
          <w:rPr>
            <w:rFonts w:ascii="Times New Roman" w:hAnsi="Times New Roman"/>
            <w:color w:val="C00000"/>
            <w:sz w:val="24"/>
            <w:szCs w:val="24"/>
            <w:lang w:eastAsia="zh-CN"/>
          </w:rPr>
          <w:delText>red text</w:delText>
        </w:r>
        <w:r w:rsidR="4095965D" w:rsidRPr="2EBEC89C">
          <w:rPr>
            <w:rFonts w:ascii="Times New Roman" w:hAnsi="Times New Roman"/>
            <w:sz w:val="24"/>
            <w:szCs w:val="24"/>
            <w:lang w:eastAsia="zh-CN"/>
          </w:rPr>
          <w:delText>, it is only there to guide you</w:delText>
        </w:r>
      </w:del>
    </w:p>
    <w:p w14:paraId="0BC08491" w14:textId="70B5D2D9" w:rsidR="00A56FF5" w:rsidRDefault="00A56FF5">
      <w:pPr>
        <w:pStyle w:val="ListParagraph"/>
        <w:numPr>
          <w:ilvl w:val="0"/>
          <w:numId w:val="30"/>
        </w:numPr>
        <w:spacing w:line="240" w:lineRule="auto"/>
        <w:jc w:val="center"/>
        <w:rPr>
          <w:del w:id="14" w:author="Doc Rocque" w:date="2024-09-30T15:12:00Z" w16du:dateUtc="2024-09-30T19:12:00Z"/>
          <w:rFonts w:ascii="Times New Roman" w:hAnsi="Times New Roman"/>
          <w:sz w:val="24"/>
          <w:szCs w:val="24"/>
          <w:lang w:eastAsia="zh-CN"/>
        </w:rPr>
        <w:pPrChange w:id="15" w:author="Doc Rocque" w:date="2024-09-30T15:24:00Z" w16du:dateUtc="2024-09-30T19:24:00Z">
          <w:pPr>
            <w:pStyle w:val="ListParagraph"/>
            <w:numPr>
              <w:numId w:val="30"/>
            </w:numPr>
            <w:spacing w:line="240" w:lineRule="auto"/>
            <w:ind w:hanging="360"/>
            <w:jc w:val="both"/>
          </w:pPr>
        </w:pPrChange>
      </w:pPr>
      <w:del w:id="16" w:author="Doc Rocque" w:date="2024-09-30T15:12:00Z" w16du:dateUtc="2024-09-30T19:12:00Z">
        <w:r>
          <w:rPr>
            <w:rFonts w:ascii="Times New Roman" w:hAnsi="Times New Roman"/>
            <w:sz w:val="24"/>
            <w:szCs w:val="24"/>
            <w:lang w:eastAsia="zh-CN"/>
          </w:rPr>
          <w:delText>Remove this page (instructions)</w:delText>
        </w:r>
      </w:del>
    </w:p>
    <w:p w14:paraId="01AB1AAE" w14:textId="7C54463F" w:rsidR="00312022" w:rsidRDefault="79EEAF01">
      <w:pPr>
        <w:jc w:val="center"/>
        <w:rPr>
          <w:ins w:id="17" w:author="Doc Rocque" w:date="2024-09-30T15:13:00Z" w16du:dateUtc="2024-09-30T19:13:00Z"/>
        </w:rPr>
        <w:pPrChange w:id="18" w:author="Doc Rocque" w:date="2024-09-30T15:13:00Z" w16du:dateUtc="2024-09-30T19:13:00Z">
          <w:pPr/>
        </w:pPrChange>
      </w:pPr>
      <w:del w:id="19" w:author="Doc Rocque" w:date="2024-09-30T15:12:00Z" w16du:dateUtc="2024-09-30T19:12:00Z">
        <w:r w:rsidRPr="2C9D7257">
          <w:rPr>
            <w:lang w:eastAsia="zh-CN"/>
          </w:rPr>
          <w:delText>Replace all instances of &lt;xxx&gt; with the appropriate information</w:delText>
        </w:r>
        <w:r w:rsidR="4F03CDAB" w:rsidRPr="2C9D7257">
          <w:rPr>
            <w:lang w:eastAsia="zh-CN"/>
          </w:rPr>
          <w:delText xml:space="preserve"> for your group</w:delText>
        </w:r>
        <w:r w:rsidRPr="2C9D7257">
          <w:rPr>
            <w:lang w:eastAsia="zh-CN"/>
          </w:rPr>
          <w:delText>, for example you could replace &lt;</w:delText>
        </w:r>
        <w:r w:rsidR="24AF753C" w:rsidRPr="2C9D7257">
          <w:rPr>
            <w:lang w:eastAsia="zh-CN"/>
          </w:rPr>
          <w:delText>GROUP NUMBER</w:delText>
        </w:r>
        <w:r w:rsidRPr="2C9D7257">
          <w:rPr>
            <w:lang w:eastAsia="zh-CN"/>
          </w:rPr>
          <w:delText xml:space="preserve">&gt; by </w:delText>
        </w:r>
        <w:r w:rsidR="003151B2">
          <w:rPr>
            <w:lang w:eastAsia="zh-CN"/>
          </w:rPr>
          <w:delText>‘</w:delText>
        </w:r>
        <w:r w:rsidR="2B160BA0" w:rsidRPr="003151B2">
          <w:rPr>
            <w:lang w:eastAsia="zh-CN"/>
          </w:rPr>
          <w:delText>B1.3</w:delText>
        </w:r>
        <w:r w:rsidR="003151B2">
          <w:rPr>
            <w:lang w:eastAsia="zh-CN"/>
          </w:rPr>
          <w:delText>’</w:delText>
        </w:r>
      </w:del>
    </w:p>
    <w:p w14:paraId="3FC49670" w14:textId="1C2B2F66" w:rsidR="004127FD" w:rsidRPr="00BD2AA1" w:rsidRDefault="00312022">
      <w:pPr>
        <w:tabs>
          <w:tab w:val="left" w:pos="3972"/>
        </w:tabs>
        <w:rPr>
          <w:lang w:val="en-CA" w:eastAsia="zh-CN"/>
        </w:rPr>
        <w:sectPr w:rsidR="004127FD" w:rsidRPr="00BD2AA1" w:rsidSect="003A152E">
          <w:footerReference w:type="default" r:id="rId11"/>
          <w:pgSz w:w="12240" w:h="15840"/>
          <w:pgMar w:top="1440" w:right="1440" w:bottom="1440" w:left="1440" w:header="708" w:footer="708" w:gutter="0"/>
          <w:pgNumType w:fmt="lowerRoman" w:start="1"/>
          <w:cols w:space="708"/>
          <w:docGrid w:linePitch="360"/>
        </w:sectPr>
        <w:pPrChange w:id="20" w:author="Doc Rocque" w:date="2024-09-30T15:24:00Z" w16du:dateUtc="2024-09-30T19:24:00Z">
          <w:pPr/>
        </w:pPrChange>
      </w:pPr>
      <w:ins w:id="21" w:author="Doc Rocque" w:date="2024-09-30T15:13:00Z" w16du:dateUtc="2024-09-30T19:13:00Z">
        <w:r>
          <w:rPr>
            <w:lang w:val="en-CA" w:eastAsia="zh-CN"/>
          </w:rPr>
          <w:tab/>
        </w:r>
      </w:ins>
    </w:p>
    <w:p w14:paraId="552929F0" w14:textId="05B9B0E9" w:rsidR="005722C1" w:rsidRPr="00FA3083" w:rsidRDefault="005722C1" w:rsidP="0022381C">
      <w:pPr>
        <w:pStyle w:val="Title"/>
        <w:outlineLvl w:val="9"/>
        <w:rPr>
          <w:del w:id="22" w:author="Doc Rocque" w:date="2024-09-30T15:12:00Z" w16du:dateUtc="2024-09-30T19:12:00Z"/>
          <w:rFonts w:ascii="Times New Roman" w:hAnsi="Times New Roman"/>
          <w:lang w:val="en-CA"/>
        </w:rPr>
      </w:pPr>
    </w:p>
    <w:p w14:paraId="25C41812" w14:textId="77040F82" w:rsidR="004B5D0D" w:rsidRPr="00FA3083" w:rsidRDefault="003F3FC5" w:rsidP="2C9D7257">
      <w:pPr>
        <w:pStyle w:val="Author"/>
        <w:spacing w:after="120"/>
        <w:rPr>
          <w:rFonts w:cs="Times New Roman"/>
          <w:b w:val="0"/>
          <w:lang w:val="en-CA"/>
        </w:rPr>
      </w:pPr>
      <w:r w:rsidRPr="00FA3083">
        <w:rPr>
          <w:rFonts w:cs="Times New Roman"/>
          <w:b w:val="0"/>
          <w:lang w:val="en-CA"/>
        </w:rPr>
        <w:t>GNG</w:t>
      </w:r>
      <w:r w:rsidR="003A152E" w:rsidRPr="00FA3083">
        <w:rPr>
          <w:rFonts w:cs="Times New Roman"/>
          <w:b w:val="0"/>
          <w:lang w:val="en-CA"/>
        </w:rPr>
        <w:t>2101</w:t>
      </w:r>
    </w:p>
    <w:p w14:paraId="1334F2E8" w14:textId="56F63FCC" w:rsidR="005722C1" w:rsidRPr="00FA3083" w:rsidRDefault="003A152E" w:rsidP="0022381C">
      <w:pPr>
        <w:pStyle w:val="Author"/>
        <w:rPr>
          <w:rFonts w:cs="Times New Roman"/>
          <w:lang w:val="en-CA"/>
        </w:rPr>
      </w:pPr>
      <w:r w:rsidRPr="00FA3083">
        <w:rPr>
          <w:rFonts w:cs="Times New Roman"/>
          <w:lang w:val="en-CA"/>
        </w:rPr>
        <w:t xml:space="preserve">Design Project </w:t>
      </w:r>
      <w:r w:rsidR="2ACE8460" w:rsidRPr="00FA3083">
        <w:rPr>
          <w:rFonts w:cs="Times New Roman"/>
          <w:lang w:val="en-CA"/>
        </w:rPr>
        <w:t>Progress Update</w:t>
      </w:r>
    </w:p>
    <w:p w14:paraId="27FD544B" w14:textId="77777777" w:rsidR="003A152E" w:rsidRPr="00FA3083" w:rsidRDefault="003A152E" w:rsidP="0022381C">
      <w:pPr>
        <w:pStyle w:val="Author"/>
        <w:rPr>
          <w:rFonts w:cs="Times New Roman"/>
          <w:lang w:val="en-CA"/>
        </w:rPr>
      </w:pPr>
    </w:p>
    <w:p w14:paraId="71576B7F" w14:textId="77777777" w:rsidR="00594AC3" w:rsidRPr="00FA3083" w:rsidRDefault="00594AC3" w:rsidP="0022381C">
      <w:pPr>
        <w:pStyle w:val="Author"/>
        <w:rPr>
          <w:rFonts w:cs="Times New Roman"/>
          <w:lang w:val="en-CA"/>
        </w:rPr>
      </w:pPr>
    </w:p>
    <w:p w14:paraId="41C3D056" w14:textId="77777777" w:rsidR="00594AC3" w:rsidRPr="00FA3083" w:rsidRDefault="00594AC3" w:rsidP="0022381C">
      <w:pPr>
        <w:pStyle w:val="Author"/>
        <w:rPr>
          <w:rFonts w:cs="Times New Roman"/>
          <w:lang w:val="en-CA"/>
        </w:rPr>
      </w:pPr>
    </w:p>
    <w:p w14:paraId="101C4DFC" w14:textId="77777777" w:rsidR="00594AC3" w:rsidRPr="00FA3083" w:rsidRDefault="00594AC3" w:rsidP="0022381C">
      <w:pPr>
        <w:pStyle w:val="Author"/>
        <w:rPr>
          <w:rFonts w:cs="Times New Roman"/>
          <w:lang w:val="en-CA"/>
        </w:rPr>
      </w:pPr>
    </w:p>
    <w:p w14:paraId="28E86EC0" w14:textId="1430343C" w:rsidR="00594AC3" w:rsidRPr="00FA3083" w:rsidRDefault="00781F02" w:rsidP="0022381C">
      <w:pPr>
        <w:pStyle w:val="Author"/>
        <w:rPr>
          <w:rFonts w:cs="Times New Roman"/>
          <w:lang w:val="en-CA"/>
        </w:rPr>
      </w:pPr>
      <w:r w:rsidRPr="00FA3083">
        <w:rPr>
          <w:rFonts w:cs="Times New Roman"/>
          <w:lang w:val="en-CA"/>
        </w:rPr>
        <w:t>Goat</w:t>
      </w:r>
      <w:r w:rsidR="240E1C53" w:rsidRPr="00FA3083">
        <w:rPr>
          <w:rFonts w:cs="Times New Roman"/>
          <w:lang w:val="en-CA"/>
        </w:rPr>
        <w:t>-</w:t>
      </w:r>
      <w:r w:rsidRPr="00FA3083">
        <w:rPr>
          <w:rFonts w:cs="Times New Roman"/>
          <w:lang w:val="en-CA"/>
        </w:rPr>
        <w:t>wise</w:t>
      </w:r>
      <w:r w:rsidR="000C3532" w:rsidRPr="00FA3083">
        <w:rPr>
          <w:rFonts w:cs="Times New Roman"/>
          <w:lang w:val="en-CA"/>
        </w:rPr>
        <w:t xml:space="preserve"> Asset</w:t>
      </w:r>
      <w:r w:rsidRPr="00FA3083">
        <w:rPr>
          <w:rFonts w:cs="Times New Roman"/>
          <w:lang w:val="en-CA"/>
        </w:rPr>
        <w:t xml:space="preserve"> Management</w:t>
      </w:r>
      <w:r w:rsidR="000C3532" w:rsidRPr="00FA3083">
        <w:rPr>
          <w:rFonts w:cs="Times New Roman"/>
          <w:lang w:val="en-CA"/>
        </w:rPr>
        <w:t xml:space="preserve"> group B3.</w:t>
      </w:r>
    </w:p>
    <w:p w14:paraId="6ED5E771" w14:textId="77777777" w:rsidR="00594AC3" w:rsidRPr="00FA3083" w:rsidRDefault="00594AC3" w:rsidP="0022381C">
      <w:pPr>
        <w:pStyle w:val="Author"/>
        <w:rPr>
          <w:rFonts w:cs="Times New Roman"/>
          <w:lang w:val="en-CA"/>
        </w:rPr>
      </w:pPr>
    </w:p>
    <w:p w14:paraId="1F1CC846" w14:textId="77777777" w:rsidR="00EB3C8C" w:rsidRPr="00BD2AA1" w:rsidRDefault="00EB3C8C" w:rsidP="00EB3C8C">
      <w:pPr>
        <w:jc w:val="center"/>
        <w:rPr>
          <w:lang w:val="en-CA"/>
        </w:rPr>
      </w:pPr>
    </w:p>
    <w:p w14:paraId="2E3BE066" w14:textId="77777777" w:rsidR="005722C1" w:rsidRPr="00BD2AA1" w:rsidRDefault="005722C1" w:rsidP="0022381C">
      <w:pPr>
        <w:pStyle w:val="ThesisSubmitDetailHeader"/>
        <w:rPr>
          <w:lang w:val="en-CA"/>
        </w:rPr>
      </w:pPr>
    </w:p>
    <w:p w14:paraId="3BB04681" w14:textId="13182BA4" w:rsidR="00594AC3" w:rsidRPr="00BD2AA1" w:rsidRDefault="00594AC3" w:rsidP="003F3FC5">
      <w:pPr>
        <w:pStyle w:val="ThesisSubmitDetailHeader"/>
        <w:jc w:val="left"/>
        <w:rPr>
          <w:lang w:val="en-CA"/>
        </w:rPr>
      </w:pPr>
    </w:p>
    <w:p w14:paraId="748DA637" w14:textId="77777777" w:rsidR="00594AC3" w:rsidRPr="00BD2AA1" w:rsidRDefault="00594AC3" w:rsidP="0022381C">
      <w:pPr>
        <w:pStyle w:val="ThesisSubmitDetailHeader"/>
        <w:rPr>
          <w:lang w:val="en-CA"/>
        </w:rPr>
      </w:pPr>
    </w:p>
    <w:p w14:paraId="13628248" w14:textId="2DB0A202" w:rsidR="00084642" w:rsidRPr="00A56FF5" w:rsidRDefault="004B5D0D" w:rsidP="0022381C">
      <w:pPr>
        <w:pStyle w:val="ThesisSubmitDetailHeader"/>
        <w:rPr>
          <w:lang w:val="en-CA"/>
        </w:rPr>
      </w:pPr>
      <w:r w:rsidRPr="2C9D7257">
        <w:rPr>
          <w:lang w:val="en-CA"/>
        </w:rPr>
        <w:t>S</w:t>
      </w:r>
      <w:r w:rsidR="003A152E" w:rsidRPr="2C9D7257">
        <w:rPr>
          <w:lang w:val="en-CA"/>
        </w:rPr>
        <w:t>ubmitted by</w:t>
      </w:r>
      <w:r w:rsidRPr="2C9D7257">
        <w:rPr>
          <w:lang w:val="en-CA"/>
        </w:rPr>
        <w:t>:</w:t>
      </w:r>
    </w:p>
    <w:p w14:paraId="08F00265" w14:textId="1F0E2615" w:rsidR="00594AC3" w:rsidRPr="00A56FF5" w:rsidRDefault="00A56FF5" w:rsidP="0022381C">
      <w:pPr>
        <w:pStyle w:val="ThesisSubmitDetailHeader"/>
        <w:rPr>
          <w:lang w:val="en-CA"/>
        </w:rPr>
      </w:pPr>
      <w:r>
        <w:rPr>
          <w:lang w:val="en-CA"/>
        </w:rPr>
        <w:t>&lt;</w:t>
      </w:r>
      <w:r w:rsidR="3B1F9E77" w:rsidRPr="4EE20D6C">
        <w:rPr>
          <w:lang w:val="en-CA"/>
        </w:rPr>
        <w:t>Ian Worgan</w:t>
      </w:r>
      <w:r w:rsidR="004B5D0D" w:rsidRPr="00A56FF5">
        <w:rPr>
          <w:lang w:val="en-CA"/>
        </w:rPr>
        <w:t xml:space="preserve">, </w:t>
      </w:r>
      <w:r w:rsidR="1C61DDC4" w:rsidRPr="0C75D592">
        <w:rPr>
          <w:lang w:val="en-CA"/>
        </w:rPr>
        <w:t>300314847</w:t>
      </w:r>
      <w:r>
        <w:rPr>
          <w:lang w:val="en-CA"/>
        </w:rPr>
        <w:t>&gt;</w:t>
      </w:r>
    </w:p>
    <w:p w14:paraId="5F6F837F" w14:textId="16F0F02B" w:rsidR="003A152E" w:rsidRPr="00A56FF5" w:rsidRDefault="00A56FF5" w:rsidP="003A152E">
      <w:pPr>
        <w:pStyle w:val="ThesisSubmitDetailHeader"/>
        <w:rPr>
          <w:lang w:val="en-CA"/>
        </w:rPr>
      </w:pPr>
      <w:r w:rsidRPr="4EE20D6C">
        <w:rPr>
          <w:lang w:val="en-CA"/>
        </w:rPr>
        <w:t>&lt;</w:t>
      </w:r>
      <w:r w:rsidR="29ABF156" w:rsidRPr="4EE20D6C">
        <w:rPr>
          <w:lang w:val="en-CA"/>
        </w:rPr>
        <w:t xml:space="preserve">Joey Barros, </w:t>
      </w:r>
      <w:r w:rsidR="29ABF156" w:rsidRPr="25663CF2">
        <w:rPr>
          <w:lang w:val="en-CA"/>
        </w:rPr>
        <w:t>300353002</w:t>
      </w:r>
      <w:r w:rsidRPr="4EE20D6C">
        <w:rPr>
          <w:lang w:val="en-CA"/>
        </w:rPr>
        <w:t>&gt;</w:t>
      </w:r>
    </w:p>
    <w:p w14:paraId="4A91CB46" w14:textId="7D7E360D" w:rsidR="00594AC3" w:rsidRPr="00A56FF5" w:rsidRDefault="00AB5C4D" w:rsidP="003A152E">
      <w:pPr>
        <w:pStyle w:val="ThesisSubmitDetailHeader"/>
        <w:rPr>
          <w:lang w:val="en-CA"/>
        </w:rPr>
      </w:pPr>
      <w:r>
        <w:rPr>
          <w:lang w:val="en-CA"/>
        </w:rPr>
        <w:t xml:space="preserve">&lt;Maxim </w:t>
      </w:r>
      <w:proofErr w:type="spellStart"/>
      <w:r>
        <w:rPr>
          <w:lang w:val="en-CA"/>
        </w:rPr>
        <w:t>Shainski</w:t>
      </w:r>
      <w:proofErr w:type="spellEnd"/>
      <w:r>
        <w:rPr>
          <w:lang w:val="en-CA"/>
        </w:rPr>
        <w:t>, 300350274&gt;</w:t>
      </w:r>
    </w:p>
    <w:p w14:paraId="7835065A" w14:textId="2052DE50" w:rsidR="003A152E" w:rsidRPr="00A56FF5" w:rsidRDefault="00A56FF5" w:rsidP="003A152E">
      <w:pPr>
        <w:pStyle w:val="ThesisSubmitDetailHeader"/>
        <w:rPr>
          <w:lang w:val="en-CA"/>
        </w:rPr>
      </w:pPr>
      <w:r>
        <w:rPr>
          <w:lang w:val="en-CA"/>
        </w:rPr>
        <w:t>&lt;</w:t>
      </w:r>
      <w:r w:rsidR="00EC630C">
        <w:rPr>
          <w:lang w:val="en-CA"/>
        </w:rPr>
        <w:t>Doc Rocque</w:t>
      </w:r>
      <w:r w:rsidR="003A152E" w:rsidRPr="00A56FF5">
        <w:rPr>
          <w:lang w:val="en-CA"/>
        </w:rPr>
        <w:t xml:space="preserve">, </w:t>
      </w:r>
      <w:r w:rsidR="00EC630C">
        <w:rPr>
          <w:lang w:val="en-CA"/>
        </w:rPr>
        <w:t>300356508</w:t>
      </w:r>
      <w:r>
        <w:rPr>
          <w:lang w:val="en-CA"/>
        </w:rPr>
        <w:t>&gt;</w:t>
      </w:r>
    </w:p>
    <w:p w14:paraId="6FC79479" w14:textId="0C1692AB" w:rsidR="003F3FC5" w:rsidRPr="00A56FF5" w:rsidRDefault="003A152E" w:rsidP="003A152E">
      <w:pPr>
        <w:pStyle w:val="ThesisSubmitDetailHeader"/>
        <w:rPr>
          <w:lang w:val="en-CA"/>
        </w:rPr>
      </w:pPr>
      <w:r w:rsidRPr="00A56FF5">
        <w:rPr>
          <w:lang w:val="en-CA"/>
        </w:rPr>
        <w:t xml:space="preserve"> </w:t>
      </w:r>
      <w:r w:rsidR="00A56FF5">
        <w:rPr>
          <w:lang w:val="en-CA"/>
        </w:rPr>
        <w:t>&lt;</w:t>
      </w:r>
      <w:r w:rsidR="00165679">
        <w:rPr>
          <w:lang w:val="en-CA"/>
        </w:rPr>
        <w:t>Tofehinti Olofin</w:t>
      </w:r>
      <w:r w:rsidRPr="00A56FF5">
        <w:rPr>
          <w:lang w:val="en-CA"/>
        </w:rPr>
        <w:t xml:space="preserve">, </w:t>
      </w:r>
      <w:r w:rsidR="00165679">
        <w:rPr>
          <w:lang w:val="en-CA"/>
        </w:rPr>
        <w:t>3003</w:t>
      </w:r>
      <w:r w:rsidR="00C327DC">
        <w:rPr>
          <w:lang w:val="en-CA"/>
        </w:rPr>
        <w:t>41366</w:t>
      </w:r>
      <w:r w:rsidR="00A56FF5">
        <w:rPr>
          <w:lang w:val="en-CA"/>
        </w:rPr>
        <w:t>&gt;</w:t>
      </w:r>
    </w:p>
    <w:p w14:paraId="2290D4A4" w14:textId="77777777" w:rsidR="003F3FC5" w:rsidRPr="00A56FF5" w:rsidRDefault="003F3FC5" w:rsidP="00594AC3">
      <w:pPr>
        <w:pStyle w:val="ThesisSubmitDetailHeader"/>
        <w:rPr>
          <w:lang w:val="en-CA"/>
        </w:rPr>
      </w:pPr>
    </w:p>
    <w:p w14:paraId="563022DB" w14:textId="77777777" w:rsidR="00594AC3" w:rsidRPr="00A56FF5" w:rsidRDefault="00594AC3" w:rsidP="0022381C">
      <w:pPr>
        <w:pStyle w:val="ThesisSubmitDetailHeader"/>
        <w:rPr>
          <w:lang w:val="en-CA"/>
        </w:rPr>
      </w:pPr>
    </w:p>
    <w:p w14:paraId="0FB61104" w14:textId="70626E08" w:rsidR="00594AC3" w:rsidRPr="00A56FF5" w:rsidRDefault="006302B5" w:rsidP="0022381C">
      <w:pPr>
        <w:pStyle w:val="ThesisSubmitDetailHeader"/>
        <w:rPr>
          <w:lang w:val="en-CA"/>
        </w:rPr>
      </w:pPr>
      <w:r>
        <w:rPr>
          <w:lang w:val="en-CA"/>
        </w:rPr>
        <w:t>2024-09-16</w:t>
      </w:r>
    </w:p>
    <w:p w14:paraId="56B777AE" w14:textId="7F5CB38C" w:rsidR="005722C1" w:rsidRPr="00BD2AA1" w:rsidRDefault="004B5D0D" w:rsidP="0022381C">
      <w:pPr>
        <w:pStyle w:val="UnivofOttawaHeader"/>
        <w:rPr>
          <w:lang w:val="en-CA"/>
        </w:rPr>
      </w:pPr>
      <w:r w:rsidRPr="00BD2AA1">
        <w:rPr>
          <w:lang w:val="en-CA"/>
        </w:rPr>
        <w:t>Universit</w:t>
      </w:r>
      <w:r w:rsidR="003A152E" w:rsidRPr="00BD2AA1">
        <w:rPr>
          <w:lang w:val="en-CA"/>
        </w:rPr>
        <w:t>y</w:t>
      </w:r>
      <w:r w:rsidRPr="00BD2AA1">
        <w:rPr>
          <w:lang w:val="en-CA"/>
        </w:rPr>
        <w:t xml:space="preserve"> </w:t>
      </w:r>
      <w:r w:rsidR="003A152E" w:rsidRPr="00BD2AA1">
        <w:rPr>
          <w:lang w:val="en-CA"/>
        </w:rPr>
        <w:t>of Ottawa</w:t>
      </w:r>
    </w:p>
    <w:p w14:paraId="233D272B" w14:textId="7A31B7E4" w:rsidR="005E492D" w:rsidRPr="00BD2AA1" w:rsidRDefault="003A152E" w:rsidP="001E6962">
      <w:pPr>
        <w:pStyle w:val="UnivofOttawaHeader"/>
        <w:jc w:val="left"/>
        <w:rPr>
          <w:lang w:val="en-CA"/>
        </w:rPr>
      </w:pPr>
      <w:r w:rsidRPr="00BD2AA1">
        <w:rPr>
          <w:lang w:val="en-CA"/>
        </w:rPr>
        <w:br w:type="page"/>
      </w:r>
      <w:bookmarkStart w:id="23" w:name="_Toc322448158"/>
      <w:bookmarkStart w:id="24" w:name="_Toc209584550"/>
      <w:bookmarkStart w:id="25" w:name="_Toc262488150"/>
      <w:bookmarkStart w:id="26" w:name="_Toc262911997"/>
    </w:p>
    <w:p w14:paraId="4B06CBDB" w14:textId="7796CE91" w:rsidR="00B43772" w:rsidRPr="00BD2AA1" w:rsidRDefault="00600CC3" w:rsidP="00084642">
      <w:pPr>
        <w:pStyle w:val="TableofContents"/>
        <w:rPr>
          <w:lang w:val="en-CA"/>
        </w:rPr>
      </w:pPr>
      <w:bookmarkStart w:id="27" w:name="_Toc209584551"/>
      <w:bookmarkStart w:id="28" w:name="_Toc262488151"/>
      <w:bookmarkStart w:id="29" w:name="_Toc262911998"/>
      <w:bookmarkStart w:id="30" w:name="_Toc322448159"/>
      <w:bookmarkStart w:id="31" w:name="_Toc176011213"/>
      <w:bookmarkEnd w:id="23"/>
      <w:bookmarkEnd w:id="24"/>
      <w:bookmarkEnd w:id="25"/>
      <w:bookmarkEnd w:id="26"/>
      <w:r w:rsidRPr="00BD2AA1">
        <w:rPr>
          <w:lang w:val="en-CA"/>
        </w:rPr>
        <w:lastRenderedPageBreak/>
        <w:t xml:space="preserve">Table </w:t>
      </w:r>
      <w:bookmarkEnd w:id="27"/>
      <w:bookmarkEnd w:id="28"/>
      <w:bookmarkEnd w:id="29"/>
      <w:bookmarkEnd w:id="30"/>
      <w:r w:rsidR="00934BEA" w:rsidRPr="00BD2AA1">
        <w:rPr>
          <w:lang w:val="en-CA"/>
        </w:rPr>
        <w:t>of Contents</w:t>
      </w:r>
      <w:bookmarkEnd w:id="31"/>
    </w:p>
    <w:p w14:paraId="1FE146C5" w14:textId="2F08B3FE" w:rsidR="00E66CF6" w:rsidRPr="00FA3083" w:rsidRDefault="00C40220">
      <w:pPr>
        <w:pStyle w:val="TOC1"/>
        <w:tabs>
          <w:tab w:val="right" w:leader="dot" w:pos="9350"/>
        </w:tabs>
        <w:rPr>
          <w:rFonts w:eastAsiaTheme="minorEastAsia"/>
          <w:kern w:val="2"/>
          <w:lang w:val="en-CA" w:eastAsia="en-CA"/>
          <w14:ligatures w14:val="standardContextual"/>
        </w:rPr>
      </w:pPr>
      <w:r w:rsidRPr="00BD2AA1">
        <w:rPr>
          <w:lang w:val="en-CA"/>
        </w:rPr>
        <w:fldChar w:fldCharType="begin"/>
      </w:r>
      <w:r w:rsidR="00B43772" w:rsidRPr="00FA3083">
        <w:rPr>
          <w:lang w:val="en-CA"/>
        </w:rPr>
        <w:instrText xml:space="preserve"> TOC \o "1-3" \h \z \u </w:instrText>
      </w:r>
      <w:r w:rsidRPr="00BD2AA1">
        <w:rPr>
          <w:lang w:val="en-CA"/>
        </w:rPr>
        <w:fldChar w:fldCharType="separate"/>
      </w:r>
      <w:hyperlink w:anchor="_Toc176011212" w:history="1">
        <w:r w:rsidR="00E66CF6" w:rsidRPr="0066773E">
          <w:rPr>
            <w:rStyle w:val="Hyperlink"/>
            <w:noProof/>
            <w:lang w:val="en-CA"/>
          </w:rPr>
          <w:t>Project Deliverable Report Instructions</w:t>
        </w:r>
        <w:r w:rsidR="00E66CF6">
          <w:rPr>
            <w:noProof/>
            <w:webHidden/>
          </w:rPr>
          <w:tab/>
        </w:r>
        <w:r w:rsidR="00E66CF6">
          <w:rPr>
            <w:noProof/>
            <w:webHidden/>
          </w:rPr>
          <w:fldChar w:fldCharType="begin"/>
        </w:r>
        <w:r w:rsidR="00E66CF6">
          <w:rPr>
            <w:noProof/>
            <w:webHidden/>
          </w:rPr>
          <w:instrText xml:space="preserve"> PAGEREF _Toc176011212 \h </w:instrText>
        </w:r>
        <w:r w:rsidR="00E66CF6">
          <w:rPr>
            <w:noProof/>
            <w:webHidden/>
          </w:rPr>
        </w:r>
        <w:r w:rsidR="00E66CF6">
          <w:rPr>
            <w:noProof/>
            <w:webHidden/>
          </w:rPr>
          <w:fldChar w:fldCharType="separate"/>
        </w:r>
        <w:r w:rsidR="00E66CF6">
          <w:rPr>
            <w:noProof/>
            <w:webHidden/>
          </w:rPr>
          <w:t>i</w:t>
        </w:r>
        <w:r w:rsidR="00E66CF6">
          <w:rPr>
            <w:noProof/>
            <w:webHidden/>
          </w:rPr>
          <w:fldChar w:fldCharType="end"/>
        </w:r>
      </w:hyperlink>
    </w:p>
    <w:p w14:paraId="2064BC79" w14:textId="448A7FDB" w:rsidR="00E66CF6" w:rsidRPr="00FA3083" w:rsidRDefault="00E66CF6">
      <w:pPr>
        <w:pStyle w:val="TOC1"/>
        <w:tabs>
          <w:tab w:val="right" w:leader="dot" w:pos="9350"/>
        </w:tabs>
        <w:rPr>
          <w:rFonts w:eastAsiaTheme="minorEastAsia"/>
          <w:kern w:val="2"/>
          <w:lang w:val="en-CA" w:eastAsia="en-CA"/>
          <w14:ligatures w14:val="standardContextual"/>
        </w:rPr>
      </w:pPr>
      <w:hyperlink w:anchor="_Toc176011213" w:history="1">
        <w:r w:rsidRPr="0066773E">
          <w:rPr>
            <w:rStyle w:val="Hyperlink"/>
            <w:noProof/>
            <w:lang w:val="en-CA"/>
          </w:rPr>
          <w:t>Table of Contents</w:t>
        </w:r>
        <w:r>
          <w:rPr>
            <w:noProof/>
            <w:webHidden/>
          </w:rPr>
          <w:tab/>
        </w:r>
        <w:r>
          <w:rPr>
            <w:noProof/>
            <w:webHidden/>
          </w:rPr>
          <w:fldChar w:fldCharType="begin"/>
        </w:r>
        <w:r>
          <w:rPr>
            <w:noProof/>
            <w:webHidden/>
          </w:rPr>
          <w:instrText xml:space="preserve"> PAGEREF _Toc176011213 \h </w:instrText>
        </w:r>
        <w:r>
          <w:rPr>
            <w:noProof/>
            <w:webHidden/>
          </w:rPr>
        </w:r>
        <w:r>
          <w:rPr>
            <w:noProof/>
            <w:webHidden/>
          </w:rPr>
          <w:fldChar w:fldCharType="separate"/>
        </w:r>
        <w:r>
          <w:rPr>
            <w:noProof/>
            <w:webHidden/>
          </w:rPr>
          <w:t>ii</w:t>
        </w:r>
        <w:r>
          <w:rPr>
            <w:noProof/>
            <w:webHidden/>
          </w:rPr>
          <w:fldChar w:fldCharType="end"/>
        </w:r>
      </w:hyperlink>
    </w:p>
    <w:p w14:paraId="539F3DAE" w14:textId="3EC3E8E8" w:rsidR="00E66CF6" w:rsidRPr="00FA3083" w:rsidRDefault="00E66CF6">
      <w:pPr>
        <w:pStyle w:val="TOC1"/>
        <w:tabs>
          <w:tab w:val="right" w:leader="dot" w:pos="9350"/>
        </w:tabs>
        <w:rPr>
          <w:rFonts w:eastAsiaTheme="minorEastAsia"/>
          <w:kern w:val="2"/>
          <w:lang w:val="en-CA" w:eastAsia="en-CA"/>
          <w14:ligatures w14:val="standardContextual"/>
        </w:rPr>
      </w:pPr>
      <w:hyperlink w:anchor="_Toc176011214" w:history="1">
        <w:r w:rsidRPr="0066773E">
          <w:rPr>
            <w:rStyle w:val="Hyperlink"/>
            <w:noProof/>
            <w:lang w:val="en-CA"/>
          </w:rPr>
          <w:t>List of Figures</w:t>
        </w:r>
        <w:r>
          <w:rPr>
            <w:noProof/>
            <w:webHidden/>
          </w:rPr>
          <w:tab/>
        </w:r>
        <w:r>
          <w:rPr>
            <w:noProof/>
            <w:webHidden/>
          </w:rPr>
          <w:fldChar w:fldCharType="begin"/>
        </w:r>
        <w:r>
          <w:rPr>
            <w:noProof/>
            <w:webHidden/>
          </w:rPr>
          <w:instrText xml:space="preserve"> PAGEREF _Toc176011214 \h </w:instrText>
        </w:r>
        <w:r>
          <w:rPr>
            <w:noProof/>
            <w:webHidden/>
          </w:rPr>
        </w:r>
        <w:r>
          <w:rPr>
            <w:noProof/>
            <w:webHidden/>
          </w:rPr>
          <w:fldChar w:fldCharType="separate"/>
        </w:r>
        <w:r>
          <w:rPr>
            <w:noProof/>
            <w:webHidden/>
          </w:rPr>
          <w:t>iii</w:t>
        </w:r>
        <w:r>
          <w:rPr>
            <w:noProof/>
            <w:webHidden/>
          </w:rPr>
          <w:fldChar w:fldCharType="end"/>
        </w:r>
      </w:hyperlink>
    </w:p>
    <w:p w14:paraId="1F0E203E" w14:textId="616E70ED" w:rsidR="00E66CF6" w:rsidRPr="00FA3083" w:rsidRDefault="00E66CF6">
      <w:pPr>
        <w:pStyle w:val="TOC1"/>
        <w:tabs>
          <w:tab w:val="right" w:leader="dot" w:pos="9350"/>
        </w:tabs>
        <w:rPr>
          <w:rFonts w:eastAsiaTheme="minorEastAsia"/>
          <w:kern w:val="2"/>
          <w:lang w:val="en-CA" w:eastAsia="en-CA"/>
          <w14:ligatures w14:val="standardContextual"/>
        </w:rPr>
      </w:pPr>
      <w:hyperlink w:anchor="_Toc176011215" w:history="1">
        <w:r w:rsidRPr="0066773E">
          <w:rPr>
            <w:rStyle w:val="Hyperlink"/>
            <w:noProof/>
            <w:lang w:val="en-CA"/>
          </w:rPr>
          <w:t>List of Tables</w:t>
        </w:r>
        <w:r>
          <w:rPr>
            <w:noProof/>
            <w:webHidden/>
          </w:rPr>
          <w:tab/>
        </w:r>
        <w:r>
          <w:rPr>
            <w:noProof/>
            <w:webHidden/>
          </w:rPr>
          <w:fldChar w:fldCharType="begin"/>
        </w:r>
        <w:r>
          <w:rPr>
            <w:noProof/>
            <w:webHidden/>
          </w:rPr>
          <w:instrText xml:space="preserve"> PAGEREF _Toc176011215 \h </w:instrText>
        </w:r>
        <w:r>
          <w:rPr>
            <w:noProof/>
            <w:webHidden/>
          </w:rPr>
        </w:r>
        <w:r>
          <w:rPr>
            <w:noProof/>
            <w:webHidden/>
          </w:rPr>
          <w:fldChar w:fldCharType="separate"/>
        </w:r>
        <w:r>
          <w:rPr>
            <w:noProof/>
            <w:webHidden/>
          </w:rPr>
          <w:t>iv</w:t>
        </w:r>
        <w:r>
          <w:rPr>
            <w:noProof/>
            <w:webHidden/>
          </w:rPr>
          <w:fldChar w:fldCharType="end"/>
        </w:r>
      </w:hyperlink>
    </w:p>
    <w:p w14:paraId="7BF7B0CE" w14:textId="5A016E4C" w:rsidR="00E66CF6" w:rsidRPr="00FA3083" w:rsidRDefault="00E66CF6">
      <w:pPr>
        <w:pStyle w:val="TOC1"/>
        <w:tabs>
          <w:tab w:val="right" w:leader="dot" w:pos="9350"/>
        </w:tabs>
        <w:rPr>
          <w:rFonts w:eastAsiaTheme="minorEastAsia"/>
          <w:kern w:val="2"/>
          <w:lang w:val="en-CA" w:eastAsia="en-CA"/>
          <w14:ligatures w14:val="standardContextual"/>
        </w:rPr>
      </w:pPr>
      <w:hyperlink w:anchor="_Toc176011216" w:history="1">
        <w:r w:rsidRPr="0066773E">
          <w:rPr>
            <w:rStyle w:val="Hyperlink"/>
            <w:noProof/>
            <w:lang w:val="en-CA"/>
          </w:rPr>
          <w:t>List of Acronyms and Glossary</w:t>
        </w:r>
        <w:r>
          <w:rPr>
            <w:noProof/>
            <w:webHidden/>
          </w:rPr>
          <w:tab/>
        </w:r>
        <w:r>
          <w:rPr>
            <w:noProof/>
            <w:webHidden/>
          </w:rPr>
          <w:fldChar w:fldCharType="begin"/>
        </w:r>
        <w:r>
          <w:rPr>
            <w:noProof/>
            <w:webHidden/>
          </w:rPr>
          <w:instrText xml:space="preserve"> PAGEREF _Toc176011216 \h </w:instrText>
        </w:r>
        <w:r>
          <w:rPr>
            <w:noProof/>
            <w:webHidden/>
          </w:rPr>
        </w:r>
        <w:r>
          <w:rPr>
            <w:noProof/>
            <w:webHidden/>
          </w:rPr>
          <w:fldChar w:fldCharType="separate"/>
        </w:r>
        <w:r>
          <w:rPr>
            <w:noProof/>
            <w:webHidden/>
          </w:rPr>
          <w:t>v</w:t>
        </w:r>
        <w:r>
          <w:rPr>
            <w:noProof/>
            <w:webHidden/>
          </w:rPr>
          <w:fldChar w:fldCharType="end"/>
        </w:r>
      </w:hyperlink>
    </w:p>
    <w:p w14:paraId="6846B735" w14:textId="54007C0C" w:rsidR="00E66CF6" w:rsidRPr="00FA3083" w:rsidRDefault="00E66CF6">
      <w:pPr>
        <w:pStyle w:val="TOC1"/>
        <w:tabs>
          <w:tab w:val="left" w:pos="480"/>
          <w:tab w:val="right" w:leader="dot" w:pos="9350"/>
        </w:tabs>
        <w:rPr>
          <w:rFonts w:eastAsiaTheme="minorEastAsia"/>
          <w:kern w:val="2"/>
          <w:lang w:val="en-CA" w:eastAsia="en-CA"/>
          <w14:ligatures w14:val="standardContextual"/>
        </w:rPr>
      </w:pPr>
      <w:hyperlink w:anchor="_Toc176011217" w:history="1">
        <w:r w:rsidRPr="0066773E">
          <w:rPr>
            <w:rStyle w:val="Hyperlink"/>
            <w:noProof/>
            <w:lang w:val="en-CA"/>
          </w:rPr>
          <w:t>1</w:t>
        </w:r>
        <w:r w:rsidRPr="00FA3083">
          <w:rPr>
            <w:rFonts w:eastAsiaTheme="minorEastAsia"/>
            <w:kern w:val="2"/>
            <w:lang w:val="en-CA" w:eastAsia="en-CA"/>
            <w14:ligatures w14:val="standardContextual"/>
          </w:rPr>
          <w:tab/>
        </w:r>
        <w:r w:rsidRPr="0066773E">
          <w:rPr>
            <w:rStyle w:val="Hyperlink"/>
            <w:noProof/>
            <w:lang w:val="en-CA"/>
          </w:rPr>
          <w:t>Introduction</w:t>
        </w:r>
        <w:r>
          <w:rPr>
            <w:noProof/>
            <w:webHidden/>
          </w:rPr>
          <w:tab/>
        </w:r>
        <w:r>
          <w:rPr>
            <w:noProof/>
            <w:webHidden/>
          </w:rPr>
          <w:fldChar w:fldCharType="begin"/>
        </w:r>
        <w:r>
          <w:rPr>
            <w:noProof/>
            <w:webHidden/>
          </w:rPr>
          <w:instrText xml:space="preserve"> PAGEREF _Toc176011217 \h </w:instrText>
        </w:r>
        <w:r>
          <w:rPr>
            <w:noProof/>
            <w:webHidden/>
          </w:rPr>
        </w:r>
        <w:r>
          <w:rPr>
            <w:noProof/>
            <w:webHidden/>
          </w:rPr>
          <w:fldChar w:fldCharType="separate"/>
        </w:r>
        <w:r>
          <w:rPr>
            <w:noProof/>
            <w:webHidden/>
          </w:rPr>
          <w:t>1</w:t>
        </w:r>
        <w:r>
          <w:rPr>
            <w:noProof/>
            <w:webHidden/>
          </w:rPr>
          <w:fldChar w:fldCharType="end"/>
        </w:r>
      </w:hyperlink>
    </w:p>
    <w:p w14:paraId="7BEF6D80" w14:textId="408A673E" w:rsidR="00E66CF6" w:rsidRPr="00FA3083" w:rsidRDefault="00E66CF6">
      <w:pPr>
        <w:pStyle w:val="TOC1"/>
        <w:tabs>
          <w:tab w:val="left" w:pos="480"/>
          <w:tab w:val="right" w:leader="dot" w:pos="9350"/>
        </w:tabs>
        <w:rPr>
          <w:rFonts w:eastAsiaTheme="minorEastAsia"/>
          <w:kern w:val="2"/>
          <w:lang w:val="en-CA" w:eastAsia="en-CA"/>
          <w14:ligatures w14:val="standardContextual"/>
        </w:rPr>
      </w:pPr>
      <w:hyperlink w:anchor="_Toc176011218" w:history="1">
        <w:r w:rsidRPr="0066773E">
          <w:rPr>
            <w:rStyle w:val="Hyperlink"/>
            <w:noProof/>
            <w:lang w:val="en-CA"/>
          </w:rPr>
          <w:t>2</w:t>
        </w:r>
        <w:r w:rsidRPr="00FA3083">
          <w:rPr>
            <w:rFonts w:eastAsiaTheme="minorEastAsia"/>
            <w:kern w:val="2"/>
            <w:lang w:val="en-CA" w:eastAsia="en-CA"/>
            <w14:ligatures w14:val="standardContextual"/>
          </w:rPr>
          <w:tab/>
        </w:r>
        <w:r w:rsidRPr="0066773E">
          <w:rPr>
            <w:rStyle w:val="Hyperlink"/>
            <w:noProof/>
            <w:lang w:val="en-CA"/>
          </w:rPr>
          <w:t>Sustainability Report and DFX</w:t>
        </w:r>
        <w:r>
          <w:rPr>
            <w:noProof/>
            <w:webHidden/>
          </w:rPr>
          <w:tab/>
        </w:r>
        <w:r>
          <w:rPr>
            <w:noProof/>
            <w:webHidden/>
          </w:rPr>
          <w:fldChar w:fldCharType="begin"/>
        </w:r>
        <w:r>
          <w:rPr>
            <w:noProof/>
            <w:webHidden/>
          </w:rPr>
          <w:instrText xml:space="preserve"> PAGEREF _Toc176011218 \h </w:instrText>
        </w:r>
        <w:r>
          <w:rPr>
            <w:noProof/>
            <w:webHidden/>
          </w:rPr>
        </w:r>
        <w:r>
          <w:rPr>
            <w:noProof/>
            <w:webHidden/>
          </w:rPr>
          <w:fldChar w:fldCharType="separate"/>
        </w:r>
        <w:r>
          <w:rPr>
            <w:noProof/>
            <w:webHidden/>
          </w:rPr>
          <w:t>2</w:t>
        </w:r>
        <w:r>
          <w:rPr>
            <w:noProof/>
            <w:webHidden/>
          </w:rPr>
          <w:fldChar w:fldCharType="end"/>
        </w:r>
      </w:hyperlink>
    </w:p>
    <w:p w14:paraId="2B48D45E" w14:textId="0438B346" w:rsidR="00E66CF6" w:rsidRPr="00FA3083" w:rsidRDefault="00E66CF6">
      <w:pPr>
        <w:pStyle w:val="TOC2"/>
        <w:tabs>
          <w:tab w:val="left" w:pos="880"/>
          <w:tab w:val="right" w:leader="dot" w:pos="9350"/>
        </w:tabs>
        <w:rPr>
          <w:rFonts w:eastAsiaTheme="minorEastAsia"/>
          <w:kern w:val="2"/>
          <w:lang w:val="en-CA" w:eastAsia="en-CA"/>
          <w14:ligatures w14:val="standardContextual"/>
        </w:rPr>
      </w:pPr>
      <w:hyperlink w:anchor="_Toc176011219" w:history="1">
        <w:r w:rsidRPr="0066773E">
          <w:rPr>
            <w:rStyle w:val="Hyperlink"/>
            <w:noProof/>
          </w:rPr>
          <w:t>2.1</w:t>
        </w:r>
        <w:r w:rsidRPr="00FA3083">
          <w:rPr>
            <w:rFonts w:eastAsiaTheme="minorEastAsia"/>
            <w:kern w:val="2"/>
            <w:lang w:val="en-CA" w:eastAsia="en-CA"/>
            <w14:ligatures w14:val="standardContextual"/>
          </w:rPr>
          <w:tab/>
        </w:r>
        <w:r w:rsidRPr="0066773E">
          <w:rPr>
            <w:rStyle w:val="Hyperlink"/>
            <w:noProof/>
          </w:rPr>
          <w:t>Sustainability report</w:t>
        </w:r>
        <w:r>
          <w:rPr>
            <w:noProof/>
            <w:webHidden/>
          </w:rPr>
          <w:tab/>
        </w:r>
        <w:r>
          <w:rPr>
            <w:noProof/>
            <w:webHidden/>
          </w:rPr>
          <w:fldChar w:fldCharType="begin"/>
        </w:r>
        <w:r>
          <w:rPr>
            <w:noProof/>
            <w:webHidden/>
          </w:rPr>
          <w:instrText xml:space="preserve"> PAGEREF _Toc176011219 \h </w:instrText>
        </w:r>
        <w:r>
          <w:rPr>
            <w:noProof/>
            <w:webHidden/>
          </w:rPr>
        </w:r>
        <w:r>
          <w:rPr>
            <w:noProof/>
            <w:webHidden/>
          </w:rPr>
          <w:fldChar w:fldCharType="separate"/>
        </w:r>
        <w:r>
          <w:rPr>
            <w:noProof/>
            <w:webHidden/>
          </w:rPr>
          <w:t>2</w:t>
        </w:r>
        <w:r>
          <w:rPr>
            <w:noProof/>
            <w:webHidden/>
          </w:rPr>
          <w:fldChar w:fldCharType="end"/>
        </w:r>
      </w:hyperlink>
    </w:p>
    <w:p w14:paraId="2407E035" w14:textId="03D6A9C0" w:rsidR="00E66CF6" w:rsidRPr="00FA3083" w:rsidRDefault="00E66CF6">
      <w:pPr>
        <w:pStyle w:val="TOC2"/>
        <w:tabs>
          <w:tab w:val="left" w:pos="880"/>
          <w:tab w:val="right" w:leader="dot" w:pos="9350"/>
        </w:tabs>
        <w:rPr>
          <w:rFonts w:eastAsiaTheme="minorEastAsia"/>
          <w:kern w:val="2"/>
          <w:lang w:val="en-CA" w:eastAsia="en-CA"/>
          <w14:ligatures w14:val="standardContextual"/>
        </w:rPr>
      </w:pPr>
      <w:hyperlink w:anchor="_Toc176011220" w:history="1">
        <w:r w:rsidRPr="0066773E">
          <w:rPr>
            <w:rStyle w:val="Hyperlink"/>
            <w:noProof/>
          </w:rPr>
          <w:t>2.2</w:t>
        </w:r>
        <w:r w:rsidRPr="00FA3083">
          <w:rPr>
            <w:rFonts w:eastAsiaTheme="minorEastAsia"/>
            <w:kern w:val="2"/>
            <w:lang w:val="en-CA" w:eastAsia="en-CA"/>
            <w14:ligatures w14:val="standardContextual"/>
          </w:rPr>
          <w:tab/>
        </w:r>
        <w:r w:rsidRPr="0066773E">
          <w:rPr>
            <w:rStyle w:val="Hyperlink"/>
            <w:noProof/>
          </w:rPr>
          <w:t>Design for X</w:t>
        </w:r>
        <w:r>
          <w:rPr>
            <w:noProof/>
            <w:webHidden/>
          </w:rPr>
          <w:tab/>
        </w:r>
        <w:r>
          <w:rPr>
            <w:noProof/>
            <w:webHidden/>
          </w:rPr>
          <w:fldChar w:fldCharType="begin"/>
        </w:r>
        <w:r>
          <w:rPr>
            <w:noProof/>
            <w:webHidden/>
          </w:rPr>
          <w:instrText xml:space="preserve"> PAGEREF _Toc176011220 \h </w:instrText>
        </w:r>
        <w:r>
          <w:rPr>
            <w:noProof/>
            <w:webHidden/>
          </w:rPr>
        </w:r>
        <w:r>
          <w:rPr>
            <w:noProof/>
            <w:webHidden/>
          </w:rPr>
          <w:fldChar w:fldCharType="separate"/>
        </w:r>
        <w:r>
          <w:rPr>
            <w:noProof/>
            <w:webHidden/>
          </w:rPr>
          <w:t>2</w:t>
        </w:r>
        <w:r>
          <w:rPr>
            <w:noProof/>
            <w:webHidden/>
          </w:rPr>
          <w:fldChar w:fldCharType="end"/>
        </w:r>
      </w:hyperlink>
    </w:p>
    <w:p w14:paraId="5D3124B9" w14:textId="7BD333F7" w:rsidR="00E66CF6" w:rsidRPr="00FA3083" w:rsidRDefault="00E66CF6">
      <w:pPr>
        <w:pStyle w:val="TOC1"/>
        <w:tabs>
          <w:tab w:val="left" w:pos="480"/>
          <w:tab w:val="right" w:leader="dot" w:pos="9350"/>
        </w:tabs>
        <w:rPr>
          <w:rFonts w:eastAsiaTheme="minorEastAsia"/>
          <w:kern w:val="2"/>
          <w:lang w:val="en-CA" w:eastAsia="en-CA"/>
          <w14:ligatures w14:val="standardContextual"/>
        </w:rPr>
      </w:pPr>
      <w:hyperlink w:anchor="_Toc176011221" w:history="1">
        <w:r w:rsidRPr="0066773E">
          <w:rPr>
            <w:rStyle w:val="Hyperlink"/>
            <w:noProof/>
            <w:lang w:val="en-CA"/>
          </w:rPr>
          <w:t>3</w:t>
        </w:r>
        <w:r w:rsidRPr="00FA3083">
          <w:rPr>
            <w:rFonts w:eastAsiaTheme="minorEastAsia"/>
            <w:kern w:val="2"/>
            <w:lang w:val="en-CA" w:eastAsia="en-CA"/>
            <w14:ligatures w14:val="standardContextual"/>
          </w:rPr>
          <w:tab/>
        </w:r>
        <w:r w:rsidRPr="0066773E">
          <w:rPr>
            <w:rStyle w:val="Hyperlink"/>
            <w:noProof/>
            <w:lang w:val="en-CA"/>
          </w:rPr>
          <w:t>Problem Definition, Concept Development, and Project Plan</w:t>
        </w:r>
        <w:r>
          <w:rPr>
            <w:noProof/>
            <w:webHidden/>
          </w:rPr>
          <w:tab/>
        </w:r>
        <w:r>
          <w:rPr>
            <w:noProof/>
            <w:webHidden/>
          </w:rPr>
          <w:fldChar w:fldCharType="begin"/>
        </w:r>
        <w:r>
          <w:rPr>
            <w:noProof/>
            <w:webHidden/>
          </w:rPr>
          <w:instrText xml:space="preserve"> PAGEREF _Toc176011221 \h </w:instrText>
        </w:r>
        <w:r>
          <w:rPr>
            <w:noProof/>
            <w:webHidden/>
          </w:rPr>
        </w:r>
        <w:r>
          <w:rPr>
            <w:noProof/>
            <w:webHidden/>
          </w:rPr>
          <w:fldChar w:fldCharType="separate"/>
        </w:r>
        <w:r>
          <w:rPr>
            <w:noProof/>
            <w:webHidden/>
          </w:rPr>
          <w:t>3</w:t>
        </w:r>
        <w:r>
          <w:rPr>
            <w:noProof/>
            <w:webHidden/>
          </w:rPr>
          <w:fldChar w:fldCharType="end"/>
        </w:r>
      </w:hyperlink>
    </w:p>
    <w:p w14:paraId="415AB462" w14:textId="10300827" w:rsidR="00E66CF6" w:rsidRPr="00FA3083" w:rsidRDefault="00E66CF6">
      <w:pPr>
        <w:pStyle w:val="TOC2"/>
        <w:tabs>
          <w:tab w:val="left" w:pos="880"/>
          <w:tab w:val="right" w:leader="dot" w:pos="9350"/>
        </w:tabs>
        <w:rPr>
          <w:rFonts w:eastAsiaTheme="minorEastAsia"/>
          <w:kern w:val="2"/>
          <w:lang w:val="en-CA" w:eastAsia="en-CA"/>
          <w14:ligatures w14:val="standardContextual"/>
        </w:rPr>
      </w:pPr>
      <w:hyperlink w:anchor="_Toc176011222" w:history="1">
        <w:r w:rsidRPr="0066773E">
          <w:rPr>
            <w:rStyle w:val="Hyperlink"/>
            <w:noProof/>
          </w:rPr>
          <w:t>3.1</w:t>
        </w:r>
        <w:r w:rsidRPr="00FA3083">
          <w:rPr>
            <w:rFonts w:eastAsiaTheme="minorEastAsia"/>
            <w:kern w:val="2"/>
            <w:lang w:val="en-CA" w:eastAsia="en-CA"/>
            <w14:ligatures w14:val="standardContextual"/>
          </w:rPr>
          <w:tab/>
        </w:r>
        <w:r w:rsidRPr="0066773E">
          <w:rPr>
            <w:rStyle w:val="Hyperlink"/>
            <w:noProof/>
          </w:rPr>
          <w:t>Problem definition</w:t>
        </w:r>
        <w:r>
          <w:rPr>
            <w:noProof/>
            <w:webHidden/>
          </w:rPr>
          <w:tab/>
        </w:r>
        <w:r>
          <w:rPr>
            <w:noProof/>
            <w:webHidden/>
          </w:rPr>
          <w:fldChar w:fldCharType="begin"/>
        </w:r>
        <w:r>
          <w:rPr>
            <w:noProof/>
            <w:webHidden/>
          </w:rPr>
          <w:instrText xml:space="preserve"> PAGEREF _Toc176011222 \h </w:instrText>
        </w:r>
        <w:r>
          <w:rPr>
            <w:noProof/>
            <w:webHidden/>
          </w:rPr>
        </w:r>
        <w:r>
          <w:rPr>
            <w:noProof/>
            <w:webHidden/>
          </w:rPr>
          <w:fldChar w:fldCharType="separate"/>
        </w:r>
        <w:r>
          <w:rPr>
            <w:noProof/>
            <w:webHidden/>
          </w:rPr>
          <w:t>3</w:t>
        </w:r>
        <w:r>
          <w:rPr>
            <w:noProof/>
            <w:webHidden/>
          </w:rPr>
          <w:fldChar w:fldCharType="end"/>
        </w:r>
      </w:hyperlink>
    </w:p>
    <w:p w14:paraId="4FC6F203" w14:textId="59847AAA" w:rsidR="00E66CF6" w:rsidRPr="00FA3083" w:rsidRDefault="00E66CF6">
      <w:pPr>
        <w:pStyle w:val="TOC2"/>
        <w:tabs>
          <w:tab w:val="left" w:pos="880"/>
          <w:tab w:val="right" w:leader="dot" w:pos="9350"/>
        </w:tabs>
        <w:rPr>
          <w:rFonts w:eastAsiaTheme="minorEastAsia"/>
          <w:kern w:val="2"/>
          <w:lang w:val="en-CA" w:eastAsia="en-CA"/>
          <w14:ligatures w14:val="standardContextual"/>
        </w:rPr>
      </w:pPr>
      <w:hyperlink w:anchor="_Toc176011223" w:history="1">
        <w:r w:rsidRPr="0066773E">
          <w:rPr>
            <w:rStyle w:val="Hyperlink"/>
            <w:noProof/>
          </w:rPr>
          <w:t>3.2</w:t>
        </w:r>
        <w:r w:rsidRPr="00FA3083">
          <w:rPr>
            <w:rFonts w:eastAsiaTheme="minorEastAsia"/>
            <w:kern w:val="2"/>
            <w:lang w:val="en-CA" w:eastAsia="en-CA"/>
            <w14:ligatures w14:val="standardContextual"/>
          </w:rPr>
          <w:tab/>
        </w:r>
        <w:r w:rsidRPr="0066773E">
          <w:rPr>
            <w:rStyle w:val="Hyperlink"/>
            <w:noProof/>
          </w:rPr>
          <w:t>Concept development</w:t>
        </w:r>
        <w:r>
          <w:rPr>
            <w:noProof/>
            <w:webHidden/>
          </w:rPr>
          <w:tab/>
        </w:r>
        <w:r>
          <w:rPr>
            <w:noProof/>
            <w:webHidden/>
          </w:rPr>
          <w:fldChar w:fldCharType="begin"/>
        </w:r>
        <w:r>
          <w:rPr>
            <w:noProof/>
            <w:webHidden/>
          </w:rPr>
          <w:instrText xml:space="preserve"> PAGEREF _Toc176011223 \h </w:instrText>
        </w:r>
        <w:r>
          <w:rPr>
            <w:noProof/>
            <w:webHidden/>
          </w:rPr>
        </w:r>
        <w:r>
          <w:rPr>
            <w:noProof/>
            <w:webHidden/>
          </w:rPr>
          <w:fldChar w:fldCharType="separate"/>
        </w:r>
        <w:r>
          <w:rPr>
            <w:noProof/>
            <w:webHidden/>
          </w:rPr>
          <w:t>3</w:t>
        </w:r>
        <w:r>
          <w:rPr>
            <w:noProof/>
            <w:webHidden/>
          </w:rPr>
          <w:fldChar w:fldCharType="end"/>
        </w:r>
      </w:hyperlink>
    </w:p>
    <w:p w14:paraId="1E3F31D6" w14:textId="65E93323" w:rsidR="00E66CF6" w:rsidRPr="00FA3083" w:rsidRDefault="00E66CF6">
      <w:pPr>
        <w:pStyle w:val="TOC2"/>
        <w:tabs>
          <w:tab w:val="left" w:pos="880"/>
          <w:tab w:val="right" w:leader="dot" w:pos="9350"/>
        </w:tabs>
        <w:rPr>
          <w:rFonts w:eastAsiaTheme="minorEastAsia"/>
          <w:kern w:val="2"/>
          <w:lang w:val="en-CA" w:eastAsia="en-CA"/>
          <w14:ligatures w14:val="standardContextual"/>
        </w:rPr>
      </w:pPr>
      <w:hyperlink w:anchor="_Toc176011224" w:history="1">
        <w:r w:rsidRPr="0066773E">
          <w:rPr>
            <w:rStyle w:val="Hyperlink"/>
            <w:noProof/>
          </w:rPr>
          <w:t>3.3</w:t>
        </w:r>
        <w:r w:rsidRPr="00FA3083">
          <w:rPr>
            <w:rFonts w:eastAsiaTheme="minorEastAsia"/>
            <w:kern w:val="2"/>
            <w:lang w:val="en-CA" w:eastAsia="en-CA"/>
            <w14:ligatures w14:val="standardContextual"/>
          </w:rPr>
          <w:tab/>
        </w:r>
        <w:r w:rsidRPr="0066773E">
          <w:rPr>
            <w:rStyle w:val="Hyperlink"/>
            <w:noProof/>
          </w:rPr>
          <w:t>Project plan</w:t>
        </w:r>
        <w:r>
          <w:rPr>
            <w:noProof/>
            <w:webHidden/>
          </w:rPr>
          <w:tab/>
        </w:r>
        <w:r>
          <w:rPr>
            <w:noProof/>
            <w:webHidden/>
          </w:rPr>
          <w:fldChar w:fldCharType="begin"/>
        </w:r>
        <w:r>
          <w:rPr>
            <w:noProof/>
            <w:webHidden/>
          </w:rPr>
          <w:instrText xml:space="preserve"> PAGEREF _Toc176011224 \h </w:instrText>
        </w:r>
        <w:r>
          <w:rPr>
            <w:noProof/>
            <w:webHidden/>
          </w:rPr>
        </w:r>
        <w:r>
          <w:rPr>
            <w:noProof/>
            <w:webHidden/>
          </w:rPr>
          <w:fldChar w:fldCharType="separate"/>
        </w:r>
        <w:r>
          <w:rPr>
            <w:noProof/>
            <w:webHidden/>
          </w:rPr>
          <w:t>3</w:t>
        </w:r>
        <w:r>
          <w:rPr>
            <w:noProof/>
            <w:webHidden/>
          </w:rPr>
          <w:fldChar w:fldCharType="end"/>
        </w:r>
      </w:hyperlink>
    </w:p>
    <w:p w14:paraId="7967A2EC" w14:textId="564F58F6" w:rsidR="00E66CF6" w:rsidRPr="00FA3083" w:rsidRDefault="00E66CF6">
      <w:pPr>
        <w:pStyle w:val="TOC1"/>
        <w:tabs>
          <w:tab w:val="left" w:pos="480"/>
          <w:tab w:val="right" w:leader="dot" w:pos="9350"/>
        </w:tabs>
        <w:rPr>
          <w:rFonts w:eastAsiaTheme="minorEastAsia"/>
          <w:kern w:val="2"/>
          <w:lang w:val="en-CA" w:eastAsia="en-CA"/>
          <w14:ligatures w14:val="standardContextual"/>
        </w:rPr>
      </w:pPr>
      <w:hyperlink w:anchor="_Toc176011225" w:history="1">
        <w:r w:rsidRPr="0066773E">
          <w:rPr>
            <w:rStyle w:val="Hyperlink"/>
            <w:noProof/>
            <w:lang w:val="en-CA"/>
          </w:rPr>
          <w:t>4</w:t>
        </w:r>
        <w:r w:rsidRPr="00FA3083">
          <w:rPr>
            <w:rFonts w:eastAsiaTheme="minorEastAsia"/>
            <w:kern w:val="2"/>
            <w:lang w:val="en-CA" w:eastAsia="en-CA"/>
            <w14:ligatures w14:val="standardContextual"/>
          </w:rPr>
          <w:tab/>
        </w:r>
        <w:r w:rsidRPr="0066773E">
          <w:rPr>
            <w:rStyle w:val="Hyperlink"/>
            <w:noProof/>
            <w:lang w:val="en-CA"/>
          </w:rPr>
          <w:t>Detailed Design and BOM</w:t>
        </w:r>
        <w:r>
          <w:rPr>
            <w:noProof/>
            <w:webHidden/>
          </w:rPr>
          <w:tab/>
        </w:r>
        <w:r>
          <w:rPr>
            <w:noProof/>
            <w:webHidden/>
          </w:rPr>
          <w:fldChar w:fldCharType="begin"/>
        </w:r>
        <w:r>
          <w:rPr>
            <w:noProof/>
            <w:webHidden/>
          </w:rPr>
          <w:instrText xml:space="preserve"> PAGEREF _Toc176011225 \h </w:instrText>
        </w:r>
        <w:r>
          <w:rPr>
            <w:noProof/>
            <w:webHidden/>
          </w:rPr>
        </w:r>
        <w:r>
          <w:rPr>
            <w:noProof/>
            <w:webHidden/>
          </w:rPr>
          <w:fldChar w:fldCharType="separate"/>
        </w:r>
        <w:r>
          <w:rPr>
            <w:noProof/>
            <w:webHidden/>
          </w:rPr>
          <w:t>4</w:t>
        </w:r>
        <w:r>
          <w:rPr>
            <w:noProof/>
            <w:webHidden/>
          </w:rPr>
          <w:fldChar w:fldCharType="end"/>
        </w:r>
      </w:hyperlink>
    </w:p>
    <w:p w14:paraId="17E2432E" w14:textId="42056F56" w:rsidR="00E66CF6" w:rsidRPr="00FA3083" w:rsidRDefault="00E66CF6">
      <w:pPr>
        <w:pStyle w:val="TOC2"/>
        <w:tabs>
          <w:tab w:val="left" w:pos="880"/>
          <w:tab w:val="right" w:leader="dot" w:pos="9350"/>
        </w:tabs>
        <w:rPr>
          <w:rFonts w:eastAsiaTheme="minorEastAsia"/>
          <w:kern w:val="2"/>
          <w:lang w:val="en-CA" w:eastAsia="en-CA"/>
          <w14:ligatures w14:val="standardContextual"/>
        </w:rPr>
      </w:pPr>
      <w:hyperlink w:anchor="_Toc176011226" w:history="1">
        <w:r w:rsidRPr="0066773E">
          <w:rPr>
            <w:rStyle w:val="Hyperlink"/>
            <w:noProof/>
          </w:rPr>
          <w:t>4.1</w:t>
        </w:r>
        <w:r w:rsidRPr="00FA3083">
          <w:rPr>
            <w:rFonts w:eastAsiaTheme="minorEastAsia"/>
            <w:kern w:val="2"/>
            <w:lang w:val="en-CA" w:eastAsia="en-CA"/>
            <w14:ligatures w14:val="standardContextual"/>
          </w:rPr>
          <w:tab/>
        </w:r>
        <w:r w:rsidRPr="0066773E">
          <w:rPr>
            <w:rStyle w:val="Hyperlink"/>
            <w:noProof/>
          </w:rPr>
          <w:t>Detailed design</w:t>
        </w:r>
        <w:r>
          <w:rPr>
            <w:noProof/>
            <w:webHidden/>
          </w:rPr>
          <w:tab/>
        </w:r>
        <w:r>
          <w:rPr>
            <w:noProof/>
            <w:webHidden/>
          </w:rPr>
          <w:fldChar w:fldCharType="begin"/>
        </w:r>
        <w:r>
          <w:rPr>
            <w:noProof/>
            <w:webHidden/>
          </w:rPr>
          <w:instrText xml:space="preserve"> PAGEREF _Toc176011226 \h </w:instrText>
        </w:r>
        <w:r>
          <w:rPr>
            <w:noProof/>
            <w:webHidden/>
          </w:rPr>
        </w:r>
        <w:r>
          <w:rPr>
            <w:noProof/>
            <w:webHidden/>
          </w:rPr>
          <w:fldChar w:fldCharType="separate"/>
        </w:r>
        <w:r>
          <w:rPr>
            <w:noProof/>
            <w:webHidden/>
          </w:rPr>
          <w:t>4</w:t>
        </w:r>
        <w:r>
          <w:rPr>
            <w:noProof/>
            <w:webHidden/>
          </w:rPr>
          <w:fldChar w:fldCharType="end"/>
        </w:r>
      </w:hyperlink>
    </w:p>
    <w:p w14:paraId="5E37F089" w14:textId="7DF1BD86" w:rsidR="00E66CF6" w:rsidRPr="00FA3083" w:rsidRDefault="00E66CF6">
      <w:pPr>
        <w:pStyle w:val="TOC2"/>
        <w:tabs>
          <w:tab w:val="left" w:pos="880"/>
          <w:tab w:val="right" w:leader="dot" w:pos="9350"/>
        </w:tabs>
        <w:rPr>
          <w:rFonts w:eastAsiaTheme="minorEastAsia"/>
          <w:kern w:val="2"/>
          <w:lang w:val="en-CA" w:eastAsia="en-CA"/>
          <w14:ligatures w14:val="standardContextual"/>
        </w:rPr>
      </w:pPr>
      <w:hyperlink w:anchor="_Toc176011227" w:history="1">
        <w:r w:rsidRPr="0066773E">
          <w:rPr>
            <w:rStyle w:val="Hyperlink"/>
            <w:noProof/>
          </w:rPr>
          <w:t>4.2</w:t>
        </w:r>
        <w:r w:rsidRPr="00FA3083">
          <w:rPr>
            <w:rFonts w:eastAsiaTheme="minorEastAsia"/>
            <w:kern w:val="2"/>
            <w:lang w:val="en-CA" w:eastAsia="en-CA"/>
            <w14:ligatures w14:val="standardContextual"/>
          </w:rPr>
          <w:tab/>
        </w:r>
        <w:r w:rsidRPr="0066773E">
          <w:rPr>
            <w:rStyle w:val="Hyperlink"/>
            <w:noProof/>
          </w:rPr>
          <w:t>BOM</w:t>
        </w:r>
        <w:r>
          <w:rPr>
            <w:noProof/>
            <w:webHidden/>
          </w:rPr>
          <w:tab/>
        </w:r>
        <w:r>
          <w:rPr>
            <w:noProof/>
            <w:webHidden/>
          </w:rPr>
          <w:fldChar w:fldCharType="begin"/>
        </w:r>
        <w:r>
          <w:rPr>
            <w:noProof/>
            <w:webHidden/>
          </w:rPr>
          <w:instrText xml:space="preserve"> PAGEREF _Toc176011227 \h </w:instrText>
        </w:r>
        <w:r>
          <w:rPr>
            <w:noProof/>
            <w:webHidden/>
          </w:rPr>
        </w:r>
        <w:r>
          <w:rPr>
            <w:noProof/>
            <w:webHidden/>
          </w:rPr>
          <w:fldChar w:fldCharType="separate"/>
        </w:r>
        <w:r>
          <w:rPr>
            <w:noProof/>
            <w:webHidden/>
          </w:rPr>
          <w:t>4</w:t>
        </w:r>
        <w:r>
          <w:rPr>
            <w:noProof/>
            <w:webHidden/>
          </w:rPr>
          <w:fldChar w:fldCharType="end"/>
        </w:r>
      </w:hyperlink>
    </w:p>
    <w:p w14:paraId="231393C9" w14:textId="55551C01" w:rsidR="00E66CF6" w:rsidRPr="00FA3083" w:rsidRDefault="00E66CF6">
      <w:pPr>
        <w:pStyle w:val="TOC2"/>
        <w:tabs>
          <w:tab w:val="left" w:pos="880"/>
          <w:tab w:val="right" w:leader="dot" w:pos="9350"/>
        </w:tabs>
        <w:rPr>
          <w:rFonts w:eastAsiaTheme="minorEastAsia"/>
          <w:kern w:val="2"/>
          <w:lang w:val="en-CA" w:eastAsia="en-CA"/>
          <w14:ligatures w14:val="standardContextual"/>
        </w:rPr>
      </w:pPr>
      <w:hyperlink w:anchor="_Toc176011228" w:history="1">
        <w:r w:rsidRPr="0066773E">
          <w:rPr>
            <w:rStyle w:val="Hyperlink"/>
            <w:noProof/>
          </w:rPr>
          <w:t>4.3</w:t>
        </w:r>
        <w:r w:rsidRPr="00FA3083">
          <w:rPr>
            <w:rFonts w:eastAsiaTheme="minorEastAsia"/>
            <w:kern w:val="2"/>
            <w:lang w:val="en-CA" w:eastAsia="en-CA"/>
            <w14:ligatures w14:val="standardContextual"/>
          </w:rPr>
          <w:tab/>
        </w:r>
        <w:r w:rsidRPr="0066773E">
          <w:rPr>
            <w:rStyle w:val="Hyperlink"/>
            <w:noProof/>
          </w:rPr>
          <w:t>Project plan update</w:t>
        </w:r>
        <w:r>
          <w:rPr>
            <w:noProof/>
            <w:webHidden/>
          </w:rPr>
          <w:tab/>
        </w:r>
        <w:r>
          <w:rPr>
            <w:noProof/>
            <w:webHidden/>
          </w:rPr>
          <w:fldChar w:fldCharType="begin"/>
        </w:r>
        <w:r>
          <w:rPr>
            <w:noProof/>
            <w:webHidden/>
          </w:rPr>
          <w:instrText xml:space="preserve"> PAGEREF _Toc176011228 \h </w:instrText>
        </w:r>
        <w:r>
          <w:rPr>
            <w:noProof/>
            <w:webHidden/>
          </w:rPr>
        </w:r>
        <w:r>
          <w:rPr>
            <w:noProof/>
            <w:webHidden/>
          </w:rPr>
          <w:fldChar w:fldCharType="separate"/>
        </w:r>
        <w:r>
          <w:rPr>
            <w:noProof/>
            <w:webHidden/>
          </w:rPr>
          <w:t>4</w:t>
        </w:r>
        <w:r>
          <w:rPr>
            <w:noProof/>
            <w:webHidden/>
          </w:rPr>
          <w:fldChar w:fldCharType="end"/>
        </w:r>
      </w:hyperlink>
    </w:p>
    <w:p w14:paraId="41193B98" w14:textId="094882BF" w:rsidR="00E66CF6" w:rsidRPr="00FA3083" w:rsidRDefault="00E66CF6">
      <w:pPr>
        <w:pStyle w:val="TOC1"/>
        <w:tabs>
          <w:tab w:val="left" w:pos="480"/>
          <w:tab w:val="right" w:leader="dot" w:pos="9350"/>
        </w:tabs>
        <w:rPr>
          <w:rFonts w:eastAsiaTheme="minorEastAsia"/>
          <w:kern w:val="2"/>
          <w:lang w:val="en-CA" w:eastAsia="en-CA"/>
          <w14:ligatures w14:val="standardContextual"/>
        </w:rPr>
      </w:pPr>
      <w:hyperlink w:anchor="_Toc176011229" w:history="1">
        <w:r w:rsidRPr="0066773E">
          <w:rPr>
            <w:rStyle w:val="Hyperlink"/>
            <w:noProof/>
            <w:lang w:val="en-CA"/>
          </w:rPr>
          <w:t>5</w:t>
        </w:r>
        <w:r w:rsidRPr="00FA3083">
          <w:rPr>
            <w:rFonts w:eastAsiaTheme="minorEastAsia"/>
            <w:kern w:val="2"/>
            <w:lang w:val="en-CA" w:eastAsia="en-CA"/>
            <w14:ligatures w14:val="standardContextual"/>
          </w:rPr>
          <w:tab/>
        </w:r>
        <w:r w:rsidRPr="0066773E">
          <w:rPr>
            <w:rStyle w:val="Hyperlink"/>
            <w:noProof/>
            <w:lang w:val="en-CA"/>
          </w:rPr>
          <w:t>Conclusions</w:t>
        </w:r>
        <w:r>
          <w:rPr>
            <w:noProof/>
            <w:webHidden/>
          </w:rPr>
          <w:tab/>
        </w:r>
        <w:r>
          <w:rPr>
            <w:noProof/>
            <w:webHidden/>
          </w:rPr>
          <w:fldChar w:fldCharType="begin"/>
        </w:r>
        <w:r>
          <w:rPr>
            <w:noProof/>
            <w:webHidden/>
          </w:rPr>
          <w:instrText xml:space="preserve"> PAGEREF _Toc176011229 \h </w:instrText>
        </w:r>
        <w:r>
          <w:rPr>
            <w:noProof/>
            <w:webHidden/>
          </w:rPr>
        </w:r>
        <w:r>
          <w:rPr>
            <w:noProof/>
            <w:webHidden/>
          </w:rPr>
          <w:fldChar w:fldCharType="separate"/>
        </w:r>
        <w:r>
          <w:rPr>
            <w:noProof/>
            <w:webHidden/>
          </w:rPr>
          <w:t>5</w:t>
        </w:r>
        <w:r>
          <w:rPr>
            <w:noProof/>
            <w:webHidden/>
          </w:rPr>
          <w:fldChar w:fldCharType="end"/>
        </w:r>
      </w:hyperlink>
    </w:p>
    <w:p w14:paraId="00100B31" w14:textId="37D5F380" w:rsidR="00E66CF6" w:rsidRPr="00FA3083" w:rsidRDefault="00E66CF6">
      <w:pPr>
        <w:pStyle w:val="TOC1"/>
        <w:tabs>
          <w:tab w:val="left" w:pos="480"/>
          <w:tab w:val="right" w:leader="dot" w:pos="9350"/>
        </w:tabs>
        <w:rPr>
          <w:rFonts w:eastAsiaTheme="minorEastAsia"/>
          <w:kern w:val="2"/>
          <w:lang w:val="en-CA" w:eastAsia="en-CA"/>
          <w14:ligatures w14:val="standardContextual"/>
        </w:rPr>
      </w:pPr>
      <w:hyperlink w:anchor="_Toc176011230" w:history="1">
        <w:r w:rsidRPr="0066773E">
          <w:rPr>
            <w:rStyle w:val="Hyperlink"/>
            <w:noProof/>
            <w:lang w:val="en-CA"/>
          </w:rPr>
          <w:t>6</w:t>
        </w:r>
        <w:r w:rsidRPr="00FA3083">
          <w:rPr>
            <w:rFonts w:eastAsiaTheme="minorEastAsia"/>
            <w:kern w:val="2"/>
            <w:lang w:val="en-CA" w:eastAsia="en-CA"/>
            <w14:ligatures w14:val="standardContextual"/>
          </w:rPr>
          <w:tab/>
        </w:r>
        <w:r w:rsidRPr="0066773E">
          <w:rPr>
            <w:rStyle w:val="Hyperlink"/>
            <w:noProof/>
            <w:lang w:val="en-CA"/>
          </w:rPr>
          <w:t>Bibliography</w:t>
        </w:r>
        <w:r>
          <w:rPr>
            <w:noProof/>
            <w:webHidden/>
          </w:rPr>
          <w:tab/>
        </w:r>
        <w:r>
          <w:rPr>
            <w:noProof/>
            <w:webHidden/>
          </w:rPr>
          <w:fldChar w:fldCharType="begin"/>
        </w:r>
        <w:r>
          <w:rPr>
            <w:noProof/>
            <w:webHidden/>
          </w:rPr>
          <w:instrText xml:space="preserve"> PAGEREF _Toc176011230 \h </w:instrText>
        </w:r>
        <w:r>
          <w:rPr>
            <w:noProof/>
            <w:webHidden/>
          </w:rPr>
        </w:r>
        <w:r>
          <w:rPr>
            <w:noProof/>
            <w:webHidden/>
          </w:rPr>
          <w:fldChar w:fldCharType="separate"/>
        </w:r>
        <w:r>
          <w:rPr>
            <w:noProof/>
            <w:webHidden/>
          </w:rPr>
          <w:t>6</w:t>
        </w:r>
        <w:r>
          <w:rPr>
            <w:noProof/>
            <w:webHidden/>
          </w:rPr>
          <w:fldChar w:fldCharType="end"/>
        </w:r>
      </w:hyperlink>
    </w:p>
    <w:p w14:paraId="6431C4BF" w14:textId="028A0988" w:rsidR="00FA1B43" w:rsidRDefault="00C40220" w:rsidP="00FA1B43">
      <w:pPr>
        <w:rPr>
          <w:lang w:val="en-CA"/>
        </w:rPr>
      </w:pPr>
      <w:r w:rsidRPr="00BD2AA1">
        <w:rPr>
          <w:lang w:val="en-CA"/>
        </w:rPr>
        <w:fldChar w:fldCharType="end"/>
      </w:r>
    </w:p>
    <w:p w14:paraId="49671343" w14:textId="77777777" w:rsidR="00FA1B43" w:rsidRPr="00FA3083" w:rsidRDefault="00FA1B43">
      <w:pPr>
        <w:spacing w:line="240" w:lineRule="auto"/>
        <w:rPr>
          <w:b/>
          <w:kern w:val="32"/>
          <w:sz w:val="32"/>
          <w:szCs w:val="32"/>
          <w:lang w:val="en-CA"/>
        </w:rPr>
      </w:pPr>
      <w:r w:rsidRPr="00FA3083">
        <w:rPr>
          <w:lang w:val="en-CA"/>
        </w:rPr>
        <w:br w:type="page"/>
      </w:r>
    </w:p>
    <w:p w14:paraId="0C7EA0F7" w14:textId="6455C4AD" w:rsidR="00E41F31" w:rsidRPr="00BD2AA1" w:rsidRDefault="008A6AAB" w:rsidP="00084642">
      <w:pPr>
        <w:pStyle w:val="ListofFigures1"/>
        <w:rPr>
          <w:lang w:val="en-CA"/>
        </w:rPr>
      </w:pPr>
      <w:bookmarkStart w:id="32" w:name="_Toc176011214"/>
      <w:r w:rsidRPr="00BD2AA1">
        <w:rPr>
          <w:lang w:val="en-CA"/>
        </w:rPr>
        <w:lastRenderedPageBreak/>
        <w:t>List</w:t>
      </w:r>
      <w:r w:rsidR="00934BEA" w:rsidRPr="00BD2AA1">
        <w:rPr>
          <w:lang w:val="en-CA"/>
        </w:rPr>
        <w:t xml:space="preserve"> of</w:t>
      </w:r>
      <w:r w:rsidR="004B5D0D" w:rsidRPr="00BD2AA1">
        <w:rPr>
          <w:lang w:val="en-CA"/>
        </w:rPr>
        <w:t xml:space="preserve"> Figures</w:t>
      </w:r>
      <w:bookmarkEnd w:id="32"/>
    </w:p>
    <w:p w14:paraId="76B91F91" w14:textId="05E49CBD" w:rsidR="00A20509" w:rsidRPr="00997DDB" w:rsidRDefault="00C40220" w:rsidP="00A20509">
      <w:pPr>
        <w:rPr>
          <w:rStyle w:val="CommentReference"/>
          <w:bCs/>
          <w:lang w:val="en-CA"/>
        </w:rPr>
      </w:pPr>
      <w:r w:rsidRPr="00997DDB">
        <w:rPr>
          <w:lang w:val="en-CA"/>
        </w:rPr>
        <w:fldChar w:fldCharType="begin"/>
      </w:r>
      <w:r w:rsidR="00600CC3" w:rsidRPr="00997DDB">
        <w:rPr>
          <w:lang w:val="en-CA"/>
        </w:rPr>
        <w:instrText xml:space="preserve"> TOC \h \z \c "Figure" </w:instrText>
      </w:r>
      <w:r w:rsidRPr="00997DDB">
        <w:rPr>
          <w:lang w:val="en-CA"/>
        </w:rPr>
        <w:fldChar w:fldCharType="separate"/>
      </w:r>
      <w:r w:rsidR="00934BEA" w:rsidRPr="00997DDB">
        <w:rPr>
          <w:bCs/>
          <w:noProof/>
          <w:lang w:val="en-CA"/>
        </w:rPr>
        <w:t>Insert your list of figures here</w:t>
      </w:r>
      <w:r w:rsidR="00997DDB" w:rsidRPr="00997DDB">
        <w:rPr>
          <w:bCs/>
          <w:noProof/>
          <w:lang w:val="en-CA"/>
        </w:rPr>
        <w:t xml:space="preserve"> (right-click to update this field)</w:t>
      </w:r>
      <w:r w:rsidR="00934BEA" w:rsidRPr="00997DDB">
        <w:rPr>
          <w:bCs/>
          <w:noProof/>
          <w:lang w:val="en-CA"/>
        </w:rPr>
        <w:t>.</w:t>
      </w:r>
      <w:r w:rsidRPr="00997DDB">
        <w:rPr>
          <w:lang w:val="en-CA"/>
        </w:rPr>
        <w:fldChar w:fldCharType="end"/>
      </w:r>
    </w:p>
    <w:p w14:paraId="4D84BA46" w14:textId="77777777" w:rsidR="00E3176B" w:rsidRPr="00E3176B" w:rsidRDefault="00E3176B" w:rsidP="00E3176B">
      <w:pPr>
        <w:spacing w:line="240" w:lineRule="auto"/>
        <w:rPr>
          <w:bCs/>
          <w:color w:val="C00000"/>
          <w:sz w:val="16"/>
          <w:szCs w:val="16"/>
          <w:lang w:val="en-CA"/>
        </w:rPr>
      </w:pPr>
    </w:p>
    <w:p w14:paraId="205734A4" w14:textId="198993E0" w:rsidR="008565E6" w:rsidRPr="00BD2AA1" w:rsidRDefault="008A7B58" w:rsidP="00084642">
      <w:pPr>
        <w:pStyle w:val="ListofTables1"/>
        <w:rPr>
          <w:lang w:val="en-CA"/>
        </w:rPr>
      </w:pPr>
      <w:r w:rsidRPr="00BD2AA1">
        <w:rPr>
          <w:lang w:val="en-CA"/>
        </w:rPr>
        <w:br w:type="page"/>
      </w:r>
      <w:bookmarkStart w:id="33" w:name="_Toc209584553"/>
      <w:bookmarkStart w:id="34" w:name="_Toc262912000"/>
      <w:bookmarkStart w:id="35" w:name="_Toc322448160"/>
      <w:bookmarkStart w:id="36" w:name="_Toc176011215"/>
      <w:r w:rsidR="0012147E" w:rsidRPr="00BD2AA1">
        <w:rPr>
          <w:lang w:val="en-CA"/>
        </w:rPr>
        <w:lastRenderedPageBreak/>
        <w:t>List</w:t>
      </w:r>
      <w:r w:rsidR="00934BEA" w:rsidRPr="00BD2AA1">
        <w:rPr>
          <w:lang w:val="en-CA"/>
        </w:rPr>
        <w:t xml:space="preserve"> of Tables</w:t>
      </w:r>
      <w:bookmarkStart w:id="37" w:name="_Toc262912001"/>
      <w:bookmarkStart w:id="38" w:name="_Toc322448161"/>
      <w:bookmarkEnd w:id="33"/>
      <w:bookmarkEnd w:id="34"/>
      <w:bookmarkEnd w:id="35"/>
      <w:bookmarkEnd w:id="36"/>
    </w:p>
    <w:p w14:paraId="11F92D34" w14:textId="433089E2" w:rsidR="003151B2" w:rsidRPr="00FA3083" w:rsidRDefault="00084642">
      <w:pPr>
        <w:pStyle w:val="TableofFigures"/>
        <w:rPr>
          <w:rFonts w:eastAsiaTheme="minorEastAsia"/>
          <w:kern w:val="2"/>
          <w:sz w:val="22"/>
          <w:szCs w:val="22"/>
          <w:lang w:val="en-CA" w:eastAsia="en-CA"/>
          <w14:ligatures w14:val="standardContextual"/>
        </w:rPr>
      </w:pPr>
      <w:r w:rsidRPr="00446724">
        <w:rPr>
          <w:color w:val="C00000"/>
          <w:lang w:val="en-CA"/>
        </w:rPr>
        <w:fldChar w:fldCharType="begin"/>
      </w:r>
      <w:r w:rsidRPr="00446724">
        <w:rPr>
          <w:color w:val="C00000"/>
          <w:lang w:val="en-CA"/>
        </w:rPr>
        <w:instrText xml:space="preserve"> TOC \h \z \c "Table" </w:instrText>
      </w:r>
      <w:r w:rsidRPr="00446724">
        <w:rPr>
          <w:color w:val="C00000"/>
          <w:lang w:val="en-CA"/>
        </w:rPr>
        <w:fldChar w:fldCharType="separate"/>
      </w:r>
      <w:hyperlink w:anchor="_Toc144997103" w:history="1">
        <w:r w:rsidR="003151B2" w:rsidRPr="00D807C1">
          <w:rPr>
            <w:rStyle w:val="Hyperlink"/>
          </w:rPr>
          <w:t>Table 1. Acronyms</w:t>
        </w:r>
        <w:r w:rsidR="003151B2">
          <w:rPr>
            <w:webHidden/>
          </w:rPr>
          <w:tab/>
        </w:r>
        <w:r w:rsidR="003151B2">
          <w:rPr>
            <w:webHidden/>
          </w:rPr>
          <w:fldChar w:fldCharType="begin"/>
        </w:r>
        <w:r w:rsidR="003151B2">
          <w:rPr>
            <w:webHidden/>
          </w:rPr>
          <w:instrText xml:space="preserve"> PAGEREF _Toc144997103 \h </w:instrText>
        </w:r>
        <w:r w:rsidR="003151B2">
          <w:rPr>
            <w:webHidden/>
          </w:rPr>
        </w:r>
        <w:r w:rsidR="003151B2">
          <w:rPr>
            <w:webHidden/>
          </w:rPr>
          <w:fldChar w:fldCharType="separate"/>
        </w:r>
        <w:r w:rsidR="003151B2">
          <w:rPr>
            <w:webHidden/>
          </w:rPr>
          <w:t>vi</w:t>
        </w:r>
        <w:r w:rsidR="003151B2">
          <w:rPr>
            <w:webHidden/>
          </w:rPr>
          <w:fldChar w:fldCharType="end"/>
        </w:r>
      </w:hyperlink>
    </w:p>
    <w:p w14:paraId="1F47E05C" w14:textId="2B6D1695" w:rsidR="003151B2" w:rsidRPr="00FA3083" w:rsidRDefault="003151B2">
      <w:pPr>
        <w:pStyle w:val="TableofFigures"/>
        <w:rPr>
          <w:rFonts w:eastAsiaTheme="minorEastAsia"/>
          <w:kern w:val="2"/>
          <w:sz w:val="22"/>
          <w:szCs w:val="22"/>
          <w:lang w:val="en-CA" w:eastAsia="en-CA"/>
          <w14:ligatures w14:val="standardContextual"/>
        </w:rPr>
      </w:pPr>
      <w:hyperlink w:anchor="_Toc144997104" w:history="1">
        <w:r w:rsidRPr="00D807C1">
          <w:rPr>
            <w:rStyle w:val="Hyperlink"/>
          </w:rPr>
          <w:t>Table 2. Glossary</w:t>
        </w:r>
        <w:r>
          <w:rPr>
            <w:webHidden/>
          </w:rPr>
          <w:tab/>
        </w:r>
        <w:r>
          <w:rPr>
            <w:webHidden/>
          </w:rPr>
          <w:fldChar w:fldCharType="begin"/>
        </w:r>
        <w:r>
          <w:rPr>
            <w:webHidden/>
          </w:rPr>
          <w:instrText xml:space="preserve"> PAGEREF _Toc144997104 \h </w:instrText>
        </w:r>
        <w:r>
          <w:rPr>
            <w:webHidden/>
          </w:rPr>
        </w:r>
        <w:r>
          <w:rPr>
            <w:webHidden/>
          </w:rPr>
          <w:fldChar w:fldCharType="separate"/>
        </w:r>
        <w:r>
          <w:rPr>
            <w:webHidden/>
          </w:rPr>
          <w:t>vi</w:t>
        </w:r>
        <w:r>
          <w:rPr>
            <w:webHidden/>
          </w:rPr>
          <w:fldChar w:fldCharType="end"/>
        </w:r>
      </w:hyperlink>
    </w:p>
    <w:p w14:paraId="3C7737F3" w14:textId="2376F34E" w:rsidR="00084642" w:rsidRPr="00E3176B" w:rsidRDefault="00084642" w:rsidP="008565E6">
      <w:pPr>
        <w:spacing w:line="240" w:lineRule="auto"/>
        <w:rPr>
          <w:color w:val="C00000"/>
          <w:lang w:val="en-CA"/>
        </w:rPr>
      </w:pPr>
      <w:r w:rsidRPr="00446724">
        <w:rPr>
          <w:color w:val="C00000"/>
          <w:lang w:val="en-CA"/>
        </w:rPr>
        <w:fldChar w:fldCharType="end"/>
      </w:r>
    </w:p>
    <w:p w14:paraId="53C2825E" w14:textId="77777777" w:rsidR="00084642" w:rsidRPr="00BD2AA1" w:rsidRDefault="00084642" w:rsidP="008565E6">
      <w:pPr>
        <w:spacing w:line="240" w:lineRule="auto"/>
        <w:rPr>
          <w:lang w:val="en-CA"/>
        </w:rPr>
      </w:pPr>
    </w:p>
    <w:p w14:paraId="1C3C9A44" w14:textId="44AA4915" w:rsidR="008565E6" w:rsidRPr="00BD2AA1" w:rsidRDefault="008565E6" w:rsidP="008565E6">
      <w:pPr>
        <w:spacing w:line="240" w:lineRule="auto"/>
        <w:rPr>
          <w:b/>
          <w:bCs/>
          <w:kern w:val="32"/>
          <w:sz w:val="32"/>
          <w:szCs w:val="32"/>
          <w:lang w:val="en-CA"/>
        </w:rPr>
      </w:pPr>
      <w:r w:rsidRPr="00BD2AA1">
        <w:rPr>
          <w:lang w:val="en-CA"/>
        </w:rPr>
        <w:br w:type="page"/>
      </w:r>
    </w:p>
    <w:p w14:paraId="473ECD4A" w14:textId="5958DB1D" w:rsidR="00E41F31" w:rsidRPr="00BD2AA1" w:rsidRDefault="008A7B58" w:rsidP="00D560D4">
      <w:pPr>
        <w:pStyle w:val="ListofAcronyms"/>
        <w:rPr>
          <w:lang w:val="en-CA"/>
        </w:rPr>
      </w:pPr>
      <w:bookmarkStart w:id="39" w:name="_Toc176011216"/>
      <w:r w:rsidRPr="00BD2AA1">
        <w:rPr>
          <w:lang w:val="en-CA"/>
        </w:rPr>
        <w:lastRenderedPageBreak/>
        <w:t>List</w:t>
      </w:r>
      <w:r w:rsidR="00934BEA" w:rsidRPr="00BD2AA1">
        <w:rPr>
          <w:lang w:val="en-CA"/>
        </w:rPr>
        <w:t xml:space="preserve"> of</w:t>
      </w:r>
      <w:r w:rsidR="004B5D0D" w:rsidRPr="00BD2AA1">
        <w:rPr>
          <w:lang w:val="en-CA"/>
        </w:rPr>
        <w:t xml:space="preserve"> </w:t>
      </w:r>
      <w:bookmarkEnd w:id="37"/>
      <w:bookmarkEnd w:id="38"/>
      <w:r w:rsidR="00934BEA" w:rsidRPr="00BD2AA1">
        <w:rPr>
          <w:lang w:val="en-CA"/>
        </w:rPr>
        <w:t>Acronyms</w:t>
      </w:r>
      <w:r w:rsidR="000227C4">
        <w:rPr>
          <w:lang w:val="en-CA"/>
        </w:rPr>
        <w:t xml:space="preserve"> and Glossary</w:t>
      </w:r>
      <w:bookmarkEnd w:id="39"/>
    </w:p>
    <w:p w14:paraId="635C3942" w14:textId="77777777" w:rsidR="000227C4" w:rsidRPr="000227C4" w:rsidRDefault="000227C4" w:rsidP="000227C4">
      <w:pPr>
        <w:spacing w:line="240" w:lineRule="auto"/>
        <w:rPr>
          <w:color w:val="C00000"/>
          <w:lang w:val="en-CA"/>
        </w:rPr>
      </w:pPr>
    </w:p>
    <w:p w14:paraId="7CBC1856" w14:textId="29522FA8" w:rsidR="000227C4" w:rsidRDefault="000227C4" w:rsidP="00DD5C5F">
      <w:pPr>
        <w:pStyle w:val="Caption"/>
      </w:pPr>
      <w:bookmarkStart w:id="40" w:name="_Toc144997103"/>
      <w:r w:rsidRPr="000227C4">
        <w:t xml:space="preserve">Table </w:t>
      </w:r>
      <w:r w:rsidRPr="000227C4">
        <w:fldChar w:fldCharType="begin"/>
      </w:r>
      <w:r w:rsidRPr="000227C4">
        <w:instrText xml:space="preserve"> SEQ Table \* ARABIC </w:instrText>
      </w:r>
      <w:r w:rsidRPr="000227C4">
        <w:fldChar w:fldCharType="separate"/>
      </w:r>
      <w:r w:rsidR="00DD5C5F">
        <w:rPr>
          <w:noProof/>
        </w:rPr>
        <w:t>1</w:t>
      </w:r>
      <w:r w:rsidRPr="000227C4">
        <w:fldChar w:fldCharType="end"/>
      </w:r>
      <w:r w:rsidRPr="000227C4">
        <w:t>.</w:t>
      </w:r>
      <w:r>
        <w:t xml:space="preserve"> Ac</w:t>
      </w:r>
      <w:r w:rsidR="00E3176B">
        <w:t>ronyms</w:t>
      </w:r>
      <w:bookmarkEnd w:id="40"/>
    </w:p>
    <w:tbl>
      <w:tblPr>
        <w:tblStyle w:val="TableGrid"/>
        <w:tblW w:w="0" w:type="auto"/>
        <w:tblInd w:w="1242" w:type="dxa"/>
        <w:tblLook w:val="04A0" w:firstRow="1" w:lastRow="0" w:firstColumn="1" w:lastColumn="0" w:noHBand="0" w:noVBand="1"/>
      </w:tblPr>
      <w:tblGrid>
        <w:gridCol w:w="1985"/>
        <w:gridCol w:w="5103"/>
      </w:tblGrid>
      <w:tr w:rsidR="00E3176B" w14:paraId="03AF3258" w14:textId="77777777" w:rsidTr="00E3176B">
        <w:tc>
          <w:tcPr>
            <w:tcW w:w="1985" w:type="dxa"/>
            <w:shd w:val="clear" w:color="auto" w:fill="D9D9D9" w:themeFill="background1" w:themeFillShade="D9"/>
            <w:vAlign w:val="center"/>
          </w:tcPr>
          <w:p w14:paraId="260581B3" w14:textId="08FCDB68" w:rsidR="00E3176B" w:rsidRDefault="00E3176B" w:rsidP="00E3176B">
            <w:pPr>
              <w:jc w:val="center"/>
            </w:pPr>
            <w:r w:rsidRPr="000227C4">
              <w:rPr>
                <w:b/>
                <w:bCs/>
                <w:lang w:val="en-CA"/>
              </w:rPr>
              <w:t>Acronym</w:t>
            </w:r>
          </w:p>
        </w:tc>
        <w:tc>
          <w:tcPr>
            <w:tcW w:w="5103" w:type="dxa"/>
            <w:shd w:val="clear" w:color="auto" w:fill="D9D9D9" w:themeFill="background1" w:themeFillShade="D9"/>
            <w:vAlign w:val="center"/>
          </w:tcPr>
          <w:p w14:paraId="3C4D7C88" w14:textId="6779CCB7" w:rsidR="00E3176B" w:rsidRDefault="00E3176B" w:rsidP="00E3176B">
            <w:pPr>
              <w:jc w:val="center"/>
            </w:pPr>
            <w:r w:rsidRPr="000227C4">
              <w:rPr>
                <w:b/>
                <w:bCs/>
                <w:lang w:val="en-CA"/>
              </w:rPr>
              <w:t>Definition</w:t>
            </w:r>
          </w:p>
        </w:tc>
      </w:tr>
      <w:tr w:rsidR="00E3176B" w14:paraId="6D046F68" w14:textId="77777777" w:rsidTr="00E3176B">
        <w:tc>
          <w:tcPr>
            <w:tcW w:w="1985" w:type="dxa"/>
          </w:tcPr>
          <w:p w14:paraId="732B11A3" w14:textId="2C3A5DC8" w:rsidR="00E3176B" w:rsidRDefault="007B0EB1" w:rsidP="00E3176B">
            <w:proofErr w:type="spellStart"/>
            <w:r>
              <w:t>PoLP</w:t>
            </w:r>
            <w:proofErr w:type="spellEnd"/>
          </w:p>
        </w:tc>
        <w:tc>
          <w:tcPr>
            <w:tcW w:w="5103" w:type="dxa"/>
          </w:tcPr>
          <w:p w14:paraId="565098D8" w14:textId="1E99B96F" w:rsidR="00E3176B" w:rsidRDefault="00A91BDE" w:rsidP="00E3176B">
            <w:proofErr w:type="spellStart"/>
            <w:r>
              <w:t>PoLP</w:t>
            </w:r>
            <w:proofErr w:type="spellEnd"/>
            <w:r>
              <w:t xml:space="preserve"> or principle of least privilege is an IT concept where users are only given as much access as is necessary for their jobs, and no more. </w:t>
            </w:r>
          </w:p>
        </w:tc>
      </w:tr>
      <w:tr w:rsidR="00E3176B" w14:paraId="0C902274" w14:textId="77777777" w:rsidTr="00E3176B">
        <w:tc>
          <w:tcPr>
            <w:tcW w:w="1985" w:type="dxa"/>
          </w:tcPr>
          <w:p w14:paraId="5E32D9EC" w14:textId="77777777" w:rsidR="00E3176B" w:rsidRDefault="00E3176B" w:rsidP="00E3176B"/>
        </w:tc>
        <w:tc>
          <w:tcPr>
            <w:tcW w:w="5103" w:type="dxa"/>
          </w:tcPr>
          <w:p w14:paraId="5FDF175D" w14:textId="77777777" w:rsidR="00E3176B" w:rsidRDefault="00E3176B" w:rsidP="00E3176B"/>
        </w:tc>
      </w:tr>
      <w:tr w:rsidR="00E3176B" w14:paraId="01D5DCD9" w14:textId="77777777" w:rsidTr="00E3176B">
        <w:tc>
          <w:tcPr>
            <w:tcW w:w="1985" w:type="dxa"/>
          </w:tcPr>
          <w:p w14:paraId="1086838D" w14:textId="77777777" w:rsidR="00E3176B" w:rsidRDefault="00E3176B" w:rsidP="00E3176B"/>
        </w:tc>
        <w:tc>
          <w:tcPr>
            <w:tcW w:w="5103" w:type="dxa"/>
          </w:tcPr>
          <w:p w14:paraId="13716FAC" w14:textId="77777777" w:rsidR="00E3176B" w:rsidRDefault="00E3176B" w:rsidP="00E3176B"/>
        </w:tc>
      </w:tr>
      <w:tr w:rsidR="00E3176B" w14:paraId="196EEE63" w14:textId="77777777" w:rsidTr="00E3176B">
        <w:tc>
          <w:tcPr>
            <w:tcW w:w="1985" w:type="dxa"/>
          </w:tcPr>
          <w:p w14:paraId="04862FA0" w14:textId="77777777" w:rsidR="00E3176B" w:rsidRDefault="00E3176B" w:rsidP="00E3176B"/>
        </w:tc>
        <w:tc>
          <w:tcPr>
            <w:tcW w:w="5103" w:type="dxa"/>
          </w:tcPr>
          <w:p w14:paraId="2ADDC8D9" w14:textId="77777777" w:rsidR="00E3176B" w:rsidRDefault="00E3176B" w:rsidP="00E3176B"/>
        </w:tc>
      </w:tr>
      <w:tr w:rsidR="00E3176B" w14:paraId="331C7E70" w14:textId="77777777" w:rsidTr="00E3176B">
        <w:tc>
          <w:tcPr>
            <w:tcW w:w="1985" w:type="dxa"/>
          </w:tcPr>
          <w:p w14:paraId="4FBC1415" w14:textId="77777777" w:rsidR="00E3176B" w:rsidRDefault="00E3176B" w:rsidP="00E3176B"/>
        </w:tc>
        <w:tc>
          <w:tcPr>
            <w:tcW w:w="5103" w:type="dxa"/>
          </w:tcPr>
          <w:p w14:paraId="7D5B5017" w14:textId="77777777" w:rsidR="00E3176B" w:rsidRDefault="00E3176B" w:rsidP="00E3176B"/>
        </w:tc>
      </w:tr>
    </w:tbl>
    <w:p w14:paraId="6E391C38" w14:textId="77777777" w:rsidR="00E3176B" w:rsidRDefault="00E3176B" w:rsidP="00E3176B">
      <w:pPr>
        <w:spacing w:line="240" w:lineRule="auto"/>
        <w:rPr>
          <w:color w:val="C00000"/>
        </w:rPr>
      </w:pPr>
    </w:p>
    <w:p w14:paraId="17B495F0" w14:textId="77777777" w:rsidR="00E3176B" w:rsidRPr="000227C4" w:rsidRDefault="00E3176B" w:rsidP="00E3176B">
      <w:pPr>
        <w:spacing w:line="240" w:lineRule="auto"/>
        <w:rPr>
          <w:color w:val="C00000"/>
          <w:lang w:val="en-CA"/>
        </w:rPr>
      </w:pPr>
    </w:p>
    <w:p w14:paraId="05E8CD17" w14:textId="6B746E6D" w:rsidR="00E3176B" w:rsidRDefault="00E3176B" w:rsidP="00DD5C5F">
      <w:pPr>
        <w:pStyle w:val="Caption"/>
      </w:pPr>
      <w:bookmarkStart w:id="41" w:name="_Toc144997104"/>
      <w:r w:rsidRPr="000227C4">
        <w:t xml:space="preserve">Table </w:t>
      </w:r>
      <w:r w:rsidRPr="000227C4">
        <w:fldChar w:fldCharType="begin"/>
      </w:r>
      <w:r w:rsidRPr="000227C4">
        <w:instrText xml:space="preserve"> SEQ Table \* ARABIC </w:instrText>
      </w:r>
      <w:r w:rsidRPr="000227C4">
        <w:fldChar w:fldCharType="separate"/>
      </w:r>
      <w:r w:rsidR="00DD5C5F">
        <w:rPr>
          <w:noProof/>
        </w:rPr>
        <w:t>2</w:t>
      </w:r>
      <w:r w:rsidRPr="000227C4">
        <w:fldChar w:fldCharType="end"/>
      </w:r>
      <w:r w:rsidRPr="000227C4">
        <w:t>.</w:t>
      </w:r>
      <w:r>
        <w:t xml:space="preserve"> Glossary</w:t>
      </w:r>
      <w:bookmarkEnd w:id="41"/>
    </w:p>
    <w:tbl>
      <w:tblPr>
        <w:tblStyle w:val="TableGrid"/>
        <w:tblW w:w="0" w:type="auto"/>
        <w:tblInd w:w="1242" w:type="dxa"/>
        <w:tblLook w:val="04A0" w:firstRow="1" w:lastRow="0" w:firstColumn="1" w:lastColumn="0" w:noHBand="0" w:noVBand="1"/>
      </w:tblPr>
      <w:tblGrid>
        <w:gridCol w:w="1521"/>
        <w:gridCol w:w="1740"/>
        <w:gridCol w:w="3827"/>
      </w:tblGrid>
      <w:tr w:rsidR="00E3176B" w14:paraId="669DF9C5" w14:textId="77777777" w:rsidTr="00E3176B">
        <w:tc>
          <w:tcPr>
            <w:tcW w:w="1521" w:type="dxa"/>
            <w:shd w:val="clear" w:color="auto" w:fill="D9D9D9" w:themeFill="background1" w:themeFillShade="D9"/>
            <w:vAlign w:val="center"/>
          </w:tcPr>
          <w:p w14:paraId="4F10A7F9" w14:textId="3FB9933B" w:rsidR="00E3176B" w:rsidRPr="00E3176B" w:rsidRDefault="00E3176B" w:rsidP="001E6962">
            <w:pPr>
              <w:jc w:val="center"/>
              <w:rPr>
                <w:b/>
                <w:bCs/>
              </w:rPr>
            </w:pPr>
            <w:r w:rsidRPr="00E3176B">
              <w:rPr>
                <w:b/>
                <w:bCs/>
              </w:rPr>
              <w:t>Term</w:t>
            </w:r>
          </w:p>
        </w:tc>
        <w:tc>
          <w:tcPr>
            <w:tcW w:w="1740" w:type="dxa"/>
            <w:shd w:val="clear" w:color="auto" w:fill="D9D9D9" w:themeFill="background1" w:themeFillShade="D9"/>
          </w:tcPr>
          <w:p w14:paraId="49D3F044" w14:textId="72BD84DC" w:rsidR="00E3176B" w:rsidRPr="000227C4" w:rsidRDefault="00E3176B" w:rsidP="001E6962">
            <w:pPr>
              <w:jc w:val="center"/>
              <w:rPr>
                <w:b/>
                <w:bCs/>
                <w:lang w:val="en-CA"/>
              </w:rPr>
            </w:pPr>
            <w:r>
              <w:rPr>
                <w:b/>
                <w:bCs/>
                <w:lang w:val="en-CA"/>
              </w:rPr>
              <w:t>Acronym</w:t>
            </w:r>
          </w:p>
        </w:tc>
        <w:tc>
          <w:tcPr>
            <w:tcW w:w="3827" w:type="dxa"/>
            <w:shd w:val="clear" w:color="auto" w:fill="D9D9D9" w:themeFill="background1" w:themeFillShade="D9"/>
            <w:vAlign w:val="center"/>
          </w:tcPr>
          <w:p w14:paraId="4D08D346" w14:textId="500E25FB" w:rsidR="00E3176B" w:rsidRDefault="00E3176B" w:rsidP="001E6962">
            <w:pPr>
              <w:jc w:val="center"/>
            </w:pPr>
            <w:r w:rsidRPr="000227C4">
              <w:rPr>
                <w:b/>
                <w:bCs/>
                <w:lang w:val="en-CA"/>
              </w:rPr>
              <w:t>Definition</w:t>
            </w:r>
          </w:p>
        </w:tc>
      </w:tr>
      <w:tr w:rsidR="00E3176B" w14:paraId="4EE54EC8" w14:textId="77777777" w:rsidTr="00E3176B">
        <w:tc>
          <w:tcPr>
            <w:tcW w:w="1521" w:type="dxa"/>
          </w:tcPr>
          <w:p w14:paraId="5583F67F" w14:textId="77777777" w:rsidR="00E3176B" w:rsidRDefault="00E3176B" w:rsidP="001E6962"/>
        </w:tc>
        <w:tc>
          <w:tcPr>
            <w:tcW w:w="1740" w:type="dxa"/>
          </w:tcPr>
          <w:p w14:paraId="5C3DA78E" w14:textId="77777777" w:rsidR="00E3176B" w:rsidRDefault="00E3176B" w:rsidP="001E6962"/>
        </w:tc>
        <w:tc>
          <w:tcPr>
            <w:tcW w:w="3827" w:type="dxa"/>
          </w:tcPr>
          <w:p w14:paraId="4294509C" w14:textId="62B531A0" w:rsidR="00E3176B" w:rsidRDefault="00E3176B" w:rsidP="001E6962"/>
        </w:tc>
      </w:tr>
      <w:tr w:rsidR="00E3176B" w14:paraId="4CD4E3B7" w14:textId="77777777" w:rsidTr="00E3176B">
        <w:tc>
          <w:tcPr>
            <w:tcW w:w="1521" w:type="dxa"/>
          </w:tcPr>
          <w:p w14:paraId="4E0C2DE4" w14:textId="77777777" w:rsidR="00E3176B" w:rsidRDefault="00E3176B" w:rsidP="001E6962"/>
        </w:tc>
        <w:tc>
          <w:tcPr>
            <w:tcW w:w="1740" w:type="dxa"/>
          </w:tcPr>
          <w:p w14:paraId="158BB030" w14:textId="77777777" w:rsidR="00E3176B" w:rsidRDefault="00E3176B" w:rsidP="001E6962"/>
        </w:tc>
        <w:tc>
          <w:tcPr>
            <w:tcW w:w="3827" w:type="dxa"/>
          </w:tcPr>
          <w:p w14:paraId="4449587F" w14:textId="4451EA06" w:rsidR="00E3176B" w:rsidRDefault="00E3176B" w:rsidP="001E6962"/>
        </w:tc>
      </w:tr>
      <w:tr w:rsidR="00E3176B" w14:paraId="2E6F87D8" w14:textId="77777777" w:rsidTr="00E3176B">
        <w:tc>
          <w:tcPr>
            <w:tcW w:w="1521" w:type="dxa"/>
          </w:tcPr>
          <w:p w14:paraId="1E30CCAF" w14:textId="77777777" w:rsidR="00E3176B" w:rsidRDefault="00E3176B" w:rsidP="001E6962"/>
        </w:tc>
        <w:tc>
          <w:tcPr>
            <w:tcW w:w="1740" w:type="dxa"/>
          </w:tcPr>
          <w:p w14:paraId="441221D2" w14:textId="77777777" w:rsidR="00E3176B" w:rsidRDefault="00E3176B" w:rsidP="001E6962"/>
        </w:tc>
        <w:tc>
          <w:tcPr>
            <w:tcW w:w="3827" w:type="dxa"/>
          </w:tcPr>
          <w:p w14:paraId="512909F3" w14:textId="2AF2EA45" w:rsidR="00E3176B" w:rsidRDefault="00E3176B" w:rsidP="001E6962"/>
        </w:tc>
      </w:tr>
      <w:tr w:rsidR="00E3176B" w14:paraId="152305BE" w14:textId="77777777" w:rsidTr="00E3176B">
        <w:tc>
          <w:tcPr>
            <w:tcW w:w="1521" w:type="dxa"/>
          </w:tcPr>
          <w:p w14:paraId="07BB37C6" w14:textId="77777777" w:rsidR="00E3176B" w:rsidRDefault="00E3176B" w:rsidP="001E6962"/>
        </w:tc>
        <w:tc>
          <w:tcPr>
            <w:tcW w:w="1740" w:type="dxa"/>
          </w:tcPr>
          <w:p w14:paraId="04157DF6" w14:textId="77777777" w:rsidR="00E3176B" w:rsidRDefault="00E3176B" w:rsidP="001E6962"/>
        </w:tc>
        <w:tc>
          <w:tcPr>
            <w:tcW w:w="3827" w:type="dxa"/>
          </w:tcPr>
          <w:p w14:paraId="3457534A" w14:textId="06A85D71" w:rsidR="00E3176B" w:rsidRDefault="00E3176B" w:rsidP="001E6962"/>
        </w:tc>
      </w:tr>
      <w:tr w:rsidR="00E3176B" w14:paraId="4C5509A0" w14:textId="77777777" w:rsidTr="00E3176B">
        <w:tc>
          <w:tcPr>
            <w:tcW w:w="1521" w:type="dxa"/>
          </w:tcPr>
          <w:p w14:paraId="7BA004EA" w14:textId="77777777" w:rsidR="00E3176B" w:rsidRDefault="00E3176B" w:rsidP="001E6962"/>
        </w:tc>
        <w:tc>
          <w:tcPr>
            <w:tcW w:w="1740" w:type="dxa"/>
          </w:tcPr>
          <w:p w14:paraId="2F6B65F9" w14:textId="77777777" w:rsidR="00E3176B" w:rsidRDefault="00E3176B" w:rsidP="001E6962"/>
        </w:tc>
        <w:tc>
          <w:tcPr>
            <w:tcW w:w="3827" w:type="dxa"/>
          </w:tcPr>
          <w:p w14:paraId="44E97C5E" w14:textId="478E0BE7" w:rsidR="00E3176B" w:rsidRDefault="00E3176B" w:rsidP="001E6962"/>
        </w:tc>
      </w:tr>
    </w:tbl>
    <w:p w14:paraId="52ED9D37" w14:textId="261E1294" w:rsidR="00E3176B" w:rsidRDefault="00E3176B" w:rsidP="00E3176B"/>
    <w:p w14:paraId="6ABB85B0" w14:textId="77777777" w:rsidR="00E3176B" w:rsidRPr="00E3176B" w:rsidRDefault="00E3176B" w:rsidP="00E3176B"/>
    <w:p w14:paraId="1B872CFA" w14:textId="6E004903" w:rsidR="00E3176B" w:rsidRPr="00E3176B" w:rsidRDefault="00E3176B" w:rsidP="00E3176B">
      <w:pPr>
        <w:sectPr w:rsidR="00E3176B" w:rsidRPr="00E3176B" w:rsidSect="004127FD">
          <w:footerReference w:type="default" r:id="rId12"/>
          <w:footerReference w:type="first" r:id="rId13"/>
          <w:pgSz w:w="12240" w:h="15840"/>
          <w:pgMar w:top="1440" w:right="1440" w:bottom="1440" w:left="1440" w:header="708" w:footer="708" w:gutter="0"/>
          <w:pgNumType w:fmt="lowerRoman" w:start="1"/>
          <w:cols w:space="708"/>
          <w:titlePg/>
          <w:docGrid w:linePitch="360"/>
        </w:sectPr>
      </w:pPr>
    </w:p>
    <w:p w14:paraId="2BD534D5" w14:textId="4BF2D062" w:rsidR="005722C1" w:rsidRDefault="08F91185" w:rsidP="763CB4F0">
      <w:pPr>
        <w:pStyle w:val="Heading1"/>
        <w:rPr>
          <w:lang w:val="en-CA"/>
        </w:rPr>
      </w:pPr>
      <w:bookmarkStart w:id="42" w:name="_Toc322448162"/>
      <w:bookmarkStart w:id="43" w:name="_Toc176011217"/>
      <w:bookmarkStart w:id="44" w:name="_Toc209584555"/>
      <w:bookmarkStart w:id="45" w:name="_Toc234313637"/>
      <w:bookmarkStart w:id="46" w:name="_Toc262912003"/>
      <w:r w:rsidRPr="2EBEC89C">
        <w:rPr>
          <w:lang w:val="en-CA"/>
        </w:rPr>
        <w:lastRenderedPageBreak/>
        <w:t>Introduction</w:t>
      </w:r>
      <w:bookmarkEnd w:id="42"/>
      <w:bookmarkEnd w:id="43"/>
    </w:p>
    <w:p w14:paraId="51211BA2" w14:textId="3DF31C88" w:rsidR="763CB4F0" w:rsidRDefault="2177688F" w:rsidP="763CB4F0">
      <w:pPr>
        <w:pStyle w:val="ParIndent"/>
        <w:rPr>
          <w:lang w:val="en-CA"/>
        </w:rPr>
      </w:pPr>
      <w:r w:rsidRPr="1A5B88D4">
        <w:rPr>
          <w:lang w:val="en-CA"/>
        </w:rPr>
        <w:t xml:space="preserve">Through discussion </w:t>
      </w:r>
      <w:r w:rsidRPr="163529AC">
        <w:rPr>
          <w:lang w:val="en-CA"/>
        </w:rPr>
        <w:t xml:space="preserve">within </w:t>
      </w:r>
      <w:r w:rsidRPr="0F3A9B9C">
        <w:rPr>
          <w:lang w:val="en-CA"/>
        </w:rPr>
        <w:t xml:space="preserve">the group </w:t>
      </w:r>
      <w:r w:rsidRPr="03854C46">
        <w:rPr>
          <w:lang w:val="en-CA"/>
        </w:rPr>
        <w:t xml:space="preserve">and the </w:t>
      </w:r>
      <w:r w:rsidRPr="20966928">
        <w:rPr>
          <w:lang w:val="en-CA"/>
        </w:rPr>
        <w:t>client</w:t>
      </w:r>
      <w:r w:rsidRPr="3F61CA4A">
        <w:rPr>
          <w:lang w:val="en-CA"/>
        </w:rPr>
        <w:t>; we</w:t>
      </w:r>
      <w:r w:rsidRPr="20966928">
        <w:rPr>
          <w:lang w:val="en-CA"/>
        </w:rPr>
        <w:t xml:space="preserve"> </w:t>
      </w:r>
      <w:r w:rsidR="63EC2C68" w:rsidRPr="5A9277F5">
        <w:rPr>
          <w:lang w:val="en-CA"/>
        </w:rPr>
        <w:t>were</w:t>
      </w:r>
      <w:r w:rsidR="63EC2C68" w:rsidRPr="70834CFD">
        <w:rPr>
          <w:lang w:val="en-CA"/>
        </w:rPr>
        <w:t xml:space="preserve"> </w:t>
      </w:r>
      <w:r w:rsidR="63EC2C68" w:rsidRPr="1F2EAB5C">
        <w:rPr>
          <w:lang w:val="en-CA"/>
        </w:rPr>
        <w:t>able</w:t>
      </w:r>
      <w:r w:rsidR="63EC2C68" w:rsidRPr="4914514F">
        <w:rPr>
          <w:lang w:val="en-CA"/>
        </w:rPr>
        <w:t xml:space="preserve"> to narrow down the </w:t>
      </w:r>
      <w:r w:rsidR="009B55A5">
        <w:rPr>
          <w:lang w:val="en-CA"/>
        </w:rPr>
        <w:t>project's</w:t>
      </w:r>
      <w:r w:rsidR="63EC2C68" w:rsidRPr="4914514F">
        <w:rPr>
          <w:lang w:val="en-CA"/>
        </w:rPr>
        <w:t xml:space="preserve"> </w:t>
      </w:r>
      <w:r w:rsidR="63EC2C68" w:rsidRPr="71DA2883">
        <w:rPr>
          <w:lang w:val="en-CA"/>
        </w:rPr>
        <w:t>concept</w:t>
      </w:r>
      <w:r w:rsidR="63EC2C68" w:rsidRPr="5B051F18">
        <w:rPr>
          <w:lang w:val="en-CA"/>
        </w:rPr>
        <w:t xml:space="preserve">, needs and </w:t>
      </w:r>
      <w:r w:rsidR="63EC2C68" w:rsidRPr="6A544352">
        <w:rPr>
          <w:lang w:val="en-CA"/>
        </w:rPr>
        <w:t>abilities.</w:t>
      </w:r>
      <w:r w:rsidR="63EC2C68" w:rsidRPr="1F2EAB5C">
        <w:rPr>
          <w:lang w:val="en-CA"/>
        </w:rPr>
        <w:t xml:space="preserve"> </w:t>
      </w:r>
      <w:r w:rsidR="63EC2C68" w:rsidRPr="7D37FB35">
        <w:rPr>
          <w:lang w:val="en-CA"/>
        </w:rPr>
        <w:t xml:space="preserve">We will be developing </w:t>
      </w:r>
      <w:r w:rsidR="6456EFD8" w:rsidRPr="65A1DA19">
        <w:rPr>
          <w:lang w:val="en-CA"/>
        </w:rPr>
        <w:t xml:space="preserve">an application that </w:t>
      </w:r>
      <w:r w:rsidR="00FE1188">
        <w:rPr>
          <w:lang w:val="en-CA"/>
        </w:rPr>
        <w:t>can</w:t>
      </w:r>
      <w:r w:rsidR="6456EFD8" w:rsidRPr="66998BDE">
        <w:rPr>
          <w:lang w:val="en-CA"/>
        </w:rPr>
        <w:t xml:space="preserve"> </w:t>
      </w:r>
      <w:r w:rsidR="00AE133E">
        <w:rPr>
          <w:lang w:val="en-CA"/>
        </w:rPr>
        <w:t>help therapists organize</w:t>
      </w:r>
      <w:r w:rsidR="6456EFD8" w:rsidRPr="590405D2">
        <w:rPr>
          <w:lang w:val="en-CA"/>
        </w:rPr>
        <w:t xml:space="preserve"> equipment </w:t>
      </w:r>
      <w:r w:rsidR="6456EFD8" w:rsidRPr="3DB4A83D">
        <w:rPr>
          <w:lang w:val="en-CA"/>
        </w:rPr>
        <w:t xml:space="preserve">with the use of a </w:t>
      </w:r>
      <w:r w:rsidR="46A61A71" w:rsidRPr="3E6CBABE">
        <w:rPr>
          <w:lang w:val="en-CA"/>
        </w:rPr>
        <w:t xml:space="preserve">scanner and </w:t>
      </w:r>
      <w:r w:rsidR="46A61A71" w:rsidRPr="367F2F35">
        <w:rPr>
          <w:lang w:val="en-CA"/>
        </w:rPr>
        <w:t>QR codes</w:t>
      </w:r>
      <w:r w:rsidR="46A61A71" w:rsidRPr="731FC9D8">
        <w:rPr>
          <w:lang w:val="en-CA"/>
        </w:rPr>
        <w:t xml:space="preserve">. The application </w:t>
      </w:r>
      <w:r w:rsidR="46A61A71" w:rsidRPr="3D9E12D8">
        <w:rPr>
          <w:lang w:val="en-CA"/>
        </w:rPr>
        <w:t xml:space="preserve">entails of multiple </w:t>
      </w:r>
      <w:r w:rsidR="46A61A71" w:rsidRPr="59709068">
        <w:rPr>
          <w:lang w:val="en-CA"/>
        </w:rPr>
        <w:t>subs</w:t>
      </w:r>
      <w:r w:rsidR="46992357" w:rsidRPr="59709068">
        <w:rPr>
          <w:lang w:val="en-CA"/>
        </w:rPr>
        <w:t>ystems</w:t>
      </w:r>
      <w:r w:rsidR="46992357" w:rsidRPr="4500D9AE">
        <w:rPr>
          <w:lang w:val="en-CA"/>
        </w:rPr>
        <w:t xml:space="preserve"> and </w:t>
      </w:r>
      <w:r w:rsidR="46992357" w:rsidRPr="6674EEFD">
        <w:rPr>
          <w:lang w:val="en-CA"/>
        </w:rPr>
        <w:t xml:space="preserve">interconnections like the </w:t>
      </w:r>
      <w:r w:rsidR="46992357" w:rsidRPr="5771113F">
        <w:rPr>
          <w:lang w:val="en-CA"/>
        </w:rPr>
        <w:t>following</w:t>
      </w:r>
      <w:r w:rsidR="001E6745" w:rsidRPr="5771113F">
        <w:rPr>
          <w:lang w:val="en-CA"/>
        </w:rPr>
        <w:t>:</w:t>
      </w:r>
      <w:r w:rsidR="666EAA3A" w:rsidRPr="6D83AA44">
        <w:rPr>
          <w:lang w:val="en-CA"/>
        </w:rPr>
        <w:t xml:space="preserve"> </w:t>
      </w:r>
      <w:r w:rsidR="666EAA3A" w:rsidRPr="7B487F53">
        <w:rPr>
          <w:lang w:val="en-CA"/>
        </w:rPr>
        <w:t>timestamps</w:t>
      </w:r>
      <w:r w:rsidR="666EAA3A" w:rsidRPr="56F17445">
        <w:rPr>
          <w:lang w:val="en-CA"/>
        </w:rPr>
        <w:t>,</w:t>
      </w:r>
      <w:r w:rsidR="666EAA3A" w:rsidRPr="77C767F6">
        <w:rPr>
          <w:lang w:val="en-CA"/>
        </w:rPr>
        <w:t xml:space="preserve"> locations</w:t>
      </w:r>
      <w:r w:rsidR="666EAA3A" w:rsidRPr="49521B2C">
        <w:rPr>
          <w:lang w:val="en-CA"/>
        </w:rPr>
        <w:t xml:space="preserve">, </w:t>
      </w:r>
      <w:r w:rsidR="666EAA3A" w:rsidRPr="7454E958">
        <w:rPr>
          <w:lang w:val="en-CA"/>
        </w:rPr>
        <w:t xml:space="preserve">equipment specifications and </w:t>
      </w:r>
      <w:r w:rsidR="75103F3F" w:rsidRPr="3D82CDA7">
        <w:rPr>
          <w:lang w:val="en-CA"/>
        </w:rPr>
        <w:t>search</w:t>
      </w:r>
      <w:r w:rsidR="550FD765" w:rsidRPr="5331A6D9">
        <w:rPr>
          <w:lang w:val="en-CA"/>
        </w:rPr>
        <w:t>-ability</w:t>
      </w:r>
      <w:r w:rsidR="75103F3F" w:rsidRPr="5331A6D9">
        <w:rPr>
          <w:lang w:val="en-CA"/>
        </w:rPr>
        <w:t>.</w:t>
      </w:r>
      <w:r w:rsidR="75103F3F" w:rsidRPr="7E88E5E8">
        <w:rPr>
          <w:lang w:val="en-CA"/>
        </w:rPr>
        <w:t xml:space="preserve"> These subsystems are very important to the customer as it can organize</w:t>
      </w:r>
      <w:r w:rsidR="75103F3F" w:rsidRPr="4E7DBD77">
        <w:rPr>
          <w:lang w:val="en-CA"/>
        </w:rPr>
        <w:t>, simplify</w:t>
      </w:r>
      <w:r w:rsidR="2F3C8B06" w:rsidRPr="4E7DBD77">
        <w:rPr>
          <w:lang w:val="en-CA"/>
        </w:rPr>
        <w:t xml:space="preserve"> and accelerate time as this has been a major </w:t>
      </w:r>
      <w:r w:rsidR="2F3C8B06" w:rsidRPr="4622D930">
        <w:rPr>
          <w:lang w:val="en-CA"/>
        </w:rPr>
        <w:t xml:space="preserve">problem for our </w:t>
      </w:r>
      <w:r w:rsidR="2F3C8B06" w:rsidRPr="12ACFCA1">
        <w:rPr>
          <w:lang w:val="en-CA"/>
        </w:rPr>
        <w:t>customer</w:t>
      </w:r>
      <w:r w:rsidR="2F3C8B06" w:rsidRPr="54DF6A9C">
        <w:rPr>
          <w:lang w:val="en-CA"/>
        </w:rPr>
        <w:t>.</w:t>
      </w:r>
    </w:p>
    <w:p w14:paraId="4C0EA002" w14:textId="059066C8" w:rsidR="004FA8CA" w:rsidRDefault="004FA8CA" w:rsidP="004FA8CA">
      <w:pPr>
        <w:pStyle w:val="ParIndent"/>
        <w:rPr>
          <w:lang w:val="en-CA"/>
        </w:rPr>
      </w:pPr>
    </w:p>
    <w:p w14:paraId="14B54B2E" w14:textId="1D399084" w:rsidR="40BA7043" w:rsidRDefault="202807EB" w:rsidP="3FE575DB">
      <w:pPr>
        <w:pStyle w:val="ParIndent"/>
        <w:rPr>
          <w:lang w:val="en-CA"/>
        </w:rPr>
      </w:pPr>
      <w:r w:rsidRPr="1424A46C">
        <w:rPr>
          <w:lang w:val="en-CA"/>
        </w:rPr>
        <w:t xml:space="preserve">The structure of this </w:t>
      </w:r>
      <w:r w:rsidRPr="4A47DFF9">
        <w:rPr>
          <w:lang w:val="en-CA"/>
        </w:rPr>
        <w:t xml:space="preserve">document </w:t>
      </w:r>
      <w:r w:rsidRPr="4953EEE0">
        <w:rPr>
          <w:lang w:val="en-CA"/>
        </w:rPr>
        <w:t xml:space="preserve">focuses on the development </w:t>
      </w:r>
      <w:r w:rsidRPr="46214687">
        <w:rPr>
          <w:lang w:val="en-CA"/>
        </w:rPr>
        <w:t xml:space="preserve">and rough </w:t>
      </w:r>
      <w:r w:rsidRPr="4A0F353A">
        <w:rPr>
          <w:lang w:val="en-CA"/>
        </w:rPr>
        <w:t xml:space="preserve">identification of problems and solutions. </w:t>
      </w:r>
      <w:r w:rsidR="22BD7534" w:rsidRPr="6544C65C">
        <w:rPr>
          <w:lang w:val="en-CA"/>
        </w:rPr>
        <w:t>It helps our team</w:t>
      </w:r>
      <w:r w:rsidR="2B27EC32" w:rsidRPr="6544C65C">
        <w:rPr>
          <w:lang w:val="en-CA"/>
        </w:rPr>
        <w:t xml:space="preserve"> </w:t>
      </w:r>
      <w:r w:rsidR="2B27EC32" w:rsidRPr="430402B4">
        <w:rPr>
          <w:lang w:val="en-CA"/>
        </w:rPr>
        <w:t>steadily</w:t>
      </w:r>
      <w:r w:rsidR="22BD7534" w:rsidRPr="6544C65C">
        <w:rPr>
          <w:lang w:val="en-CA"/>
        </w:rPr>
        <w:t xml:space="preserve"> develop our proj</w:t>
      </w:r>
      <w:r w:rsidR="7F93DED7" w:rsidRPr="6544C65C">
        <w:rPr>
          <w:lang w:val="en-CA"/>
        </w:rPr>
        <w:t xml:space="preserve">ect for the </w:t>
      </w:r>
      <w:r w:rsidR="403B3EE9" w:rsidRPr="6467CE24">
        <w:rPr>
          <w:lang w:val="en-CA"/>
        </w:rPr>
        <w:t>design and proper implications for</w:t>
      </w:r>
      <w:r w:rsidR="7F93DED7" w:rsidRPr="6467CE24">
        <w:rPr>
          <w:lang w:val="en-CA"/>
        </w:rPr>
        <w:t xml:space="preserve"> </w:t>
      </w:r>
      <w:r w:rsidR="403B3EE9" w:rsidRPr="68E82128">
        <w:rPr>
          <w:lang w:val="en-CA"/>
        </w:rPr>
        <w:t>the customer</w:t>
      </w:r>
      <w:r w:rsidR="403B3EE9" w:rsidRPr="39DBFC71">
        <w:rPr>
          <w:lang w:val="en-CA"/>
        </w:rPr>
        <w:t xml:space="preserve">, by understanding </w:t>
      </w:r>
      <w:r w:rsidR="403B3EE9" w:rsidRPr="4D2E5F91">
        <w:rPr>
          <w:lang w:val="en-CA"/>
        </w:rPr>
        <w:t>what we design for, who we design for and multiple empathetic abilities.</w:t>
      </w:r>
    </w:p>
    <w:p w14:paraId="58B3C0EE" w14:textId="7812F0E0" w:rsidR="40BA7043" w:rsidRDefault="40BA7043" w:rsidP="3FE575DB">
      <w:pPr>
        <w:pStyle w:val="ParIndent"/>
        <w:rPr>
          <w:lang w:val="en-CA"/>
        </w:rPr>
      </w:pPr>
    </w:p>
    <w:p w14:paraId="016E7722" w14:textId="375A9B7C" w:rsidR="40BA7043" w:rsidRDefault="51AE9A94" w:rsidP="11359643">
      <w:pPr>
        <w:pStyle w:val="ParIndent"/>
        <w:rPr>
          <w:lang w:val="en-CA"/>
        </w:rPr>
      </w:pPr>
      <w:r w:rsidRPr="3B202807">
        <w:rPr>
          <w:lang w:val="en-CA"/>
        </w:rPr>
        <w:t>The</w:t>
      </w:r>
      <w:r w:rsidRPr="046ECED4">
        <w:rPr>
          <w:lang w:val="en-CA"/>
        </w:rPr>
        <w:t xml:space="preserve"> </w:t>
      </w:r>
      <w:r w:rsidRPr="012E85A1">
        <w:rPr>
          <w:lang w:val="en-CA"/>
        </w:rPr>
        <w:t>document</w:t>
      </w:r>
      <w:r w:rsidRPr="3FE575DB">
        <w:rPr>
          <w:lang w:val="en-CA"/>
        </w:rPr>
        <w:t xml:space="preserve"> </w:t>
      </w:r>
      <w:r w:rsidRPr="762CAC72">
        <w:rPr>
          <w:lang w:val="en-CA"/>
        </w:rPr>
        <w:t>will be</w:t>
      </w:r>
      <w:r w:rsidR="7F93DED7" w:rsidRPr="3FE575DB">
        <w:rPr>
          <w:lang w:val="en-CA"/>
        </w:rPr>
        <w:t xml:space="preserve"> </w:t>
      </w:r>
      <w:r w:rsidRPr="21871ACF">
        <w:rPr>
          <w:lang w:val="en-CA"/>
        </w:rPr>
        <w:t xml:space="preserve">organized as </w:t>
      </w:r>
      <w:r w:rsidRPr="11359643">
        <w:rPr>
          <w:lang w:val="en-CA"/>
        </w:rPr>
        <w:t>follows:</w:t>
      </w:r>
    </w:p>
    <w:p w14:paraId="47F5B8BA" w14:textId="5D71DC63" w:rsidR="40BA7043" w:rsidRDefault="51AE9A94" w:rsidP="44EE4FF3">
      <w:pPr>
        <w:pStyle w:val="ParIndent"/>
        <w:ind w:left="720"/>
        <w:rPr>
          <w:lang w:val="en-CA"/>
        </w:rPr>
      </w:pPr>
      <w:r w:rsidRPr="012E85A1">
        <w:rPr>
          <w:lang w:val="en-CA"/>
        </w:rPr>
        <w:t xml:space="preserve">The </w:t>
      </w:r>
      <w:r w:rsidR="27177927" w:rsidRPr="605860EE">
        <w:rPr>
          <w:lang w:val="en-CA"/>
        </w:rPr>
        <w:t>T</w:t>
      </w:r>
      <w:r w:rsidR="2BF776B2" w:rsidRPr="605860EE">
        <w:rPr>
          <w:lang w:val="en-CA"/>
        </w:rPr>
        <w:t>ype</w:t>
      </w:r>
      <w:r w:rsidR="7F93DED7" w:rsidRPr="012E85A1">
        <w:rPr>
          <w:lang w:val="en-CA"/>
        </w:rPr>
        <w:t xml:space="preserve"> </w:t>
      </w:r>
      <w:r w:rsidR="2DBDFEDF" w:rsidRPr="3AE9B61E">
        <w:rPr>
          <w:lang w:val="en-CA"/>
        </w:rPr>
        <w:t>D</w:t>
      </w:r>
      <w:r w:rsidR="0C1463D6" w:rsidRPr="3AE9B61E">
        <w:rPr>
          <w:lang w:val="en-CA"/>
        </w:rPr>
        <w:t>evelopment</w:t>
      </w:r>
      <w:r w:rsidR="0C1463D6" w:rsidRPr="012E85A1">
        <w:rPr>
          <w:lang w:val="en-CA"/>
        </w:rPr>
        <w:t xml:space="preserve"> and </w:t>
      </w:r>
      <w:r w:rsidR="0790F1A7" w:rsidRPr="3AE9B61E">
        <w:rPr>
          <w:lang w:val="en-CA"/>
        </w:rPr>
        <w:t>D</w:t>
      </w:r>
      <w:r w:rsidR="0C1463D6" w:rsidRPr="3AE9B61E">
        <w:rPr>
          <w:lang w:val="en-CA"/>
        </w:rPr>
        <w:t xml:space="preserve">esign </w:t>
      </w:r>
      <w:r w:rsidR="27E162BA" w:rsidRPr="3AE9B61E">
        <w:rPr>
          <w:lang w:val="en-CA"/>
        </w:rPr>
        <w:t>W</w:t>
      </w:r>
      <w:r w:rsidR="01491726" w:rsidRPr="3AE9B61E">
        <w:rPr>
          <w:lang w:val="en-CA"/>
        </w:rPr>
        <w:t xml:space="preserve">e </w:t>
      </w:r>
      <w:r w:rsidR="60B0C9C1" w:rsidRPr="3AE9B61E">
        <w:rPr>
          <w:lang w:val="en-CA"/>
        </w:rPr>
        <w:t>A</w:t>
      </w:r>
      <w:r w:rsidR="01491726" w:rsidRPr="3AE9B61E">
        <w:rPr>
          <w:lang w:val="en-CA"/>
        </w:rPr>
        <w:t>re</w:t>
      </w:r>
      <w:r w:rsidR="01491726" w:rsidRPr="012E85A1">
        <w:rPr>
          <w:lang w:val="en-CA"/>
        </w:rPr>
        <w:t xml:space="preserve"> </w:t>
      </w:r>
      <w:r w:rsidR="6ACD4602" w:rsidRPr="105087B6">
        <w:rPr>
          <w:lang w:val="en-CA"/>
        </w:rPr>
        <w:t>F</w:t>
      </w:r>
      <w:r w:rsidR="01491726" w:rsidRPr="105087B6">
        <w:rPr>
          <w:lang w:val="en-CA"/>
        </w:rPr>
        <w:t xml:space="preserve">ocusing </w:t>
      </w:r>
      <w:r w:rsidR="2DEB7531" w:rsidRPr="105087B6">
        <w:rPr>
          <w:lang w:val="en-CA"/>
        </w:rPr>
        <w:t>O</w:t>
      </w:r>
      <w:r w:rsidR="01491726" w:rsidRPr="105087B6">
        <w:rPr>
          <w:lang w:val="en-CA"/>
        </w:rPr>
        <w:t>n</w:t>
      </w:r>
      <w:r w:rsidR="01491726" w:rsidRPr="2403C127">
        <w:rPr>
          <w:lang w:val="en-CA"/>
        </w:rPr>
        <w:t>.</w:t>
      </w:r>
    </w:p>
    <w:p w14:paraId="6B7B5397" w14:textId="381F6254" w:rsidR="01491726" w:rsidRDefault="01491726" w:rsidP="1DCBBC05">
      <w:pPr>
        <w:pStyle w:val="ParIndent"/>
        <w:ind w:left="720"/>
        <w:rPr>
          <w:lang w:val="en-CA"/>
        </w:rPr>
      </w:pPr>
      <w:r w:rsidRPr="06EA9017">
        <w:rPr>
          <w:lang w:val="en-CA"/>
        </w:rPr>
        <w:t xml:space="preserve">Positive and Negative </w:t>
      </w:r>
      <w:r w:rsidRPr="2BD1FC38">
        <w:rPr>
          <w:lang w:val="en-CA"/>
        </w:rPr>
        <w:t xml:space="preserve">Social, Environmental, </w:t>
      </w:r>
      <w:r w:rsidR="6414354C" w:rsidRPr="2BD1FC38">
        <w:rPr>
          <w:lang w:val="en-CA"/>
        </w:rPr>
        <w:t>and</w:t>
      </w:r>
      <w:r w:rsidRPr="06EA9017">
        <w:rPr>
          <w:lang w:val="en-CA"/>
        </w:rPr>
        <w:t xml:space="preserve"> </w:t>
      </w:r>
      <w:r w:rsidR="6414354C" w:rsidRPr="1DCBBC05">
        <w:rPr>
          <w:lang w:val="en-CA"/>
        </w:rPr>
        <w:t>Economic</w:t>
      </w:r>
      <w:r w:rsidRPr="1DCBBC05">
        <w:rPr>
          <w:lang w:val="en-CA"/>
        </w:rPr>
        <w:t xml:space="preserve"> </w:t>
      </w:r>
      <w:r w:rsidRPr="06EA9017">
        <w:rPr>
          <w:lang w:val="en-CA"/>
        </w:rPr>
        <w:t>Impacts</w:t>
      </w:r>
      <w:r w:rsidR="36F14A1B" w:rsidRPr="0FD79499">
        <w:rPr>
          <w:lang w:val="en-CA"/>
        </w:rPr>
        <w:t>.</w:t>
      </w:r>
    </w:p>
    <w:p w14:paraId="4F2F681B" w14:textId="3357BC94" w:rsidR="2403C127" w:rsidRDefault="01491726" w:rsidP="0DA9AC9C">
      <w:pPr>
        <w:pStyle w:val="ParIndent"/>
        <w:ind w:left="720"/>
        <w:rPr>
          <w:lang w:val="en-CA"/>
        </w:rPr>
      </w:pPr>
      <w:r w:rsidRPr="16CD1B9D">
        <w:rPr>
          <w:lang w:val="en-CA"/>
        </w:rPr>
        <w:t>Product</w:t>
      </w:r>
      <w:r w:rsidR="299B3DD9" w:rsidRPr="16CD1B9D">
        <w:rPr>
          <w:lang w:val="en-CA"/>
        </w:rPr>
        <w:t xml:space="preserve"> Development</w:t>
      </w:r>
      <w:r w:rsidR="5B99952C" w:rsidRPr="105087B6">
        <w:rPr>
          <w:lang w:val="en-CA"/>
        </w:rPr>
        <w:t>;</w:t>
      </w:r>
      <w:r w:rsidR="299B3DD9" w:rsidRPr="16CD1B9D">
        <w:rPr>
          <w:lang w:val="en-CA"/>
        </w:rPr>
        <w:t xml:space="preserve"> </w:t>
      </w:r>
      <w:r w:rsidR="299B3DD9" w:rsidRPr="7E762BDA">
        <w:rPr>
          <w:lang w:val="en-CA"/>
        </w:rPr>
        <w:t>Concept</w:t>
      </w:r>
      <w:r w:rsidR="299B3DD9" w:rsidRPr="16CD1B9D">
        <w:rPr>
          <w:lang w:val="en-CA"/>
        </w:rPr>
        <w:t xml:space="preserve"> and </w:t>
      </w:r>
      <w:r w:rsidR="299B3DD9" w:rsidRPr="7E762BDA">
        <w:rPr>
          <w:lang w:val="en-CA"/>
        </w:rPr>
        <w:t>Plan</w:t>
      </w:r>
      <w:r w:rsidR="36F14A1B" w:rsidRPr="246566F4">
        <w:rPr>
          <w:lang w:val="en-CA"/>
        </w:rPr>
        <w:t>.</w:t>
      </w:r>
    </w:p>
    <w:p w14:paraId="6467D777" w14:textId="7725AED1" w:rsidR="336AB2FD" w:rsidRDefault="36F14A1B" w:rsidP="336AB2FD">
      <w:pPr>
        <w:pStyle w:val="ParIndent"/>
        <w:ind w:left="720"/>
        <w:rPr>
          <w:lang w:val="en-CA"/>
        </w:rPr>
      </w:pPr>
      <w:r w:rsidRPr="0F6BF523">
        <w:rPr>
          <w:lang w:val="en-CA"/>
        </w:rPr>
        <w:t>Product Testing</w:t>
      </w:r>
    </w:p>
    <w:p w14:paraId="09711467" w14:textId="7670DF13" w:rsidR="36F14A1B" w:rsidRDefault="36F14A1B" w:rsidP="083EAF60">
      <w:pPr>
        <w:pStyle w:val="ParIndent"/>
        <w:ind w:left="720"/>
        <w:rPr>
          <w:lang w:val="en-CA"/>
        </w:rPr>
      </w:pPr>
      <w:r w:rsidRPr="083EAF60">
        <w:rPr>
          <w:lang w:val="en-CA"/>
        </w:rPr>
        <w:lastRenderedPageBreak/>
        <w:t xml:space="preserve">Final Product </w:t>
      </w:r>
      <w:r w:rsidRPr="502B38B4">
        <w:rPr>
          <w:lang w:val="en-CA"/>
        </w:rPr>
        <w:t xml:space="preserve">and </w:t>
      </w:r>
      <w:r w:rsidRPr="1FBB90A4">
        <w:rPr>
          <w:lang w:val="en-CA"/>
        </w:rPr>
        <w:t>Description</w:t>
      </w:r>
    </w:p>
    <w:p w14:paraId="6774FCF6" w14:textId="6E3F8041" w:rsidR="1FBB90A4" w:rsidRDefault="1FBB90A4" w:rsidP="1FBB90A4">
      <w:pPr>
        <w:pStyle w:val="ParIndent"/>
        <w:ind w:left="720"/>
        <w:rPr>
          <w:lang w:val="en-CA"/>
        </w:rPr>
      </w:pPr>
    </w:p>
    <w:p w14:paraId="517B2120" w14:textId="0E870CB2" w:rsidR="1FBB90A4" w:rsidRDefault="36F14A1B" w:rsidP="126F583C">
      <w:pPr>
        <w:pStyle w:val="ParIndent"/>
        <w:ind w:left="720" w:firstLine="0"/>
        <w:rPr>
          <w:lang w:val="en-CA"/>
        </w:rPr>
      </w:pPr>
      <w:r w:rsidRPr="2E5F71FD">
        <w:rPr>
          <w:lang w:val="en-CA"/>
        </w:rPr>
        <w:t xml:space="preserve">The opportunity this document </w:t>
      </w:r>
      <w:r w:rsidRPr="022249B3">
        <w:rPr>
          <w:lang w:val="en-CA"/>
        </w:rPr>
        <w:t xml:space="preserve">allows us to </w:t>
      </w:r>
      <w:r w:rsidRPr="131AC9FA">
        <w:rPr>
          <w:lang w:val="en-CA"/>
        </w:rPr>
        <w:t xml:space="preserve">develop is </w:t>
      </w:r>
      <w:r w:rsidR="005F5686">
        <w:rPr>
          <w:lang w:val="en-CA"/>
        </w:rPr>
        <w:t xml:space="preserve">to </w:t>
      </w:r>
      <w:r w:rsidRPr="0010ECB6">
        <w:rPr>
          <w:lang w:val="en-CA"/>
        </w:rPr>
        <w:t>track</w:t>
      </w:r>
      <w:r w:rsidR="0059719E">
        <w:rPr>
          <w:lang w:val="en-CA"/>
        </w:rPr>
        <w:t xml:space="preserve"> </w:t>
      </w:r>
      <w:r w:rsidR="005F5686">
        <w:rPr>
          <w:lang w:val="en-CA"/>
        </w:rPr>
        <w:t>our</w:t>
      </w:r>
      <w:r w:rsidRPr="0010ECB6">
        <w:rPr>
          <w:lang w:val="en-CA"/>
        </w:rPr>
        <w:t xml:space="preserve"> pace and </w:t>
      </w:r>
      <w:r w:rsidR="30F812F6" w:rsidRPr="3121A193">
        <w:rPr>
          <w:lang w:val="en-CA"/>
        </w:rPr>
        <w:t>organize</w:t>
      </w:r>
      <w:r w:rsidRPr="40CE6C10">
        <w:rPr>
          <w:lang w:val="en-CA"/>
        </w:rPr>
        <w:t xml:space="preserve"> </w:t>
      </w:r>
      <w:r w:rsidR="30F812F6" w:rsidRPr="640B865A">
        <w:rPr>
          <w:lang w:val="en-CA"/>
        </w:rPr>
        <w:t>ideas</w:t>
      </w:r>
      <w:r w:rsidR="0611D69F" w:rsidRPr="3D9D1FFC">
        <w:rPr>
          <w:lang w:val="en-CA"/>
        </w:rPr>
        <w:t xml:space="preserve"> </w:t>
      </w:r>
      <w:r w:rsidR="0611D69F" w:rsidRPr="7BF352DE">
        <w:rPr>
          <w:lang w:val="en-CA"/>
        </w:rPr>
        <w:t>as a team</w:t>
      </w:r>
      <w:r w:rsidR="0611D69F" w:rsidRPr="1907E7D7">
        <w:rPr>
          <w:lang w:val="en-CA"/>
        </w:rPr>
        <w:t>.</w:t>
      </w:r>
      <w:r w:rsidRPr="63D8244E">
        <w:rPr>
          <w:lang w:val="en-CA"/>
        </w:rPr>
        <w:t xml:space="preserve"> </w:t>
      </w:r>
      <w:r w:rsidR="00AB2DCC">
        <w:rPr>
          <w:lang w:val="en-CA"/>
        </w:rPr>
        <w:t xml:space="preserve">By </w:t>
      </w:r>
      <w:r w:rsidR="00AF3590">
        <w:rPr>
          <w:lang w:val="en-CA"/>
        </w:rPr>
        <w:t xml:space="preserve">keeping track of our progress and our initial goals, we can </w:t>
      </w:r>
      <w:r w:rsidR="00CD027A">
        <w:rPr>
          <w:lang w:val="en-CA"/>
        </w:rPr>
        <w:t xml:space="preserve">focus our efforts on </w:t>
      </w:r>
      <w:r w:rsidR="00A12672">
        <w:rPr>
          <w:lang w:val="en-CA"/>
        </w:rPr>
        <w:t xml:space="preserve">the essentials of the project. </w:t>
      </w:r>
    </w:p>
    <w:bookmarkEnd w:id="44"/>
    <w:bookmarkEnd w:id="45"/>
    <w:bookmarkEnd w:id="46"/>
    <w:p w14:paraId="71737994" w14:textId="3AE9081F" w:rsidR="009B5202" w:rsidRDefault="009B5202" w:rsidP="2EBEC89C">
      <w:pPr>
        <w:spacing w:line="240" w:lineRule="auto"/>
        <w:rPr>
          <w:color w:val="C00000"/>
          <w:lang w:val="en-CA"/>
        </w:rPr>
      </w:pPr>
      <w:r w:rsidRPr="2EBEC89C">
        <w:rPr>
          <w:color w:val="C00000"/>
          <w:lang w:val="en-CA"/>
        </w:rPr>
        <w:br w:type="page"/>
      </w:r>
    </w:p>
    <w:p w14:paraId="5EC22923" w14:textId="5451E04F" w:rsidR="009B5202" w:rsidRDefault="00FD6EA8" w:rsidP="2EBEC89C">
      <w:pPr>
        <w:pStyle w:val="Heading1"/>
        <w:rPr>
          <w:lang w:val="en-CA"/>
        </w:rPr>
      </w:pPr>
      <w:bookmarkStart w:id="47" w:name="_Toc176011218"/>
      <w:r>
        <w:rPr>
          <w:lang w:val="en-CA"/>
        </w:rPr>
        <w:lastRenderedPageBreak/>
        <w:t>Sustainability Report</w:t>
      </w:r>
      <w:r w:rsidR="5C56AA88" w:rsidRPr="2C9D7257">
        <w:rPr>
          <w:lang w:val="en-CA"/>
        </w:rPr>
        <w:t xml:space="preserve"> and DFX</w:t>
      </w:r>
      <w:bookmarkEnd w:id="47"/>
    </w:p>
    <w:p w14:paraId="7F18E902" w14:textId="302956B1" w:rsidR="0055795E" w:rsidRDefault="0055795E" w:rsidP="0055795E">
      <w:pPr>
        <w:pStyle w:val="ParIndent"/>
        <w:numPr>
          <w:ilvl w:val="0"/>
          <w:numId w:val="35"/>
        </w:numPr>
        <w:rPr>
          <w:lang w:val="en-CA"/>
        </w:rPr>
      </w:pPr>
      <w:r>
        <w:rPr>
          <w:lang w:val="en-CA"/>
        </w:rPr>
        <w:t>Social impacts</w:t>
      </w:r>
    </w:p>
    <w:p w14:paraId="61F208FE" w14:textId="40DAE0D5" w:rsidR="0055795E" w:rsidRPr="0055795E" w:rsidRDefault="0055795E" w:rsidP="0055795E">
      <w:pPr>
        <w:pStyle w:val="ParIndent"/>
        <w:numPr>
          <w:ilvl w:val="0"/>
          <w:numId w:val="36"/>
        </w:numPr>
        <w:rPr>
          <w:lang w:val="en-CA"/>
        </w:rPr>
      </w:pPr>
      <w:r>
        <w:rPr>
          <w:lang w:val="en-CA"/>
        </w:rPr>
        <w:t>Th</w:t>
      </w:r>
      <w:r w:rsidR="007F6F13">
        <w:rPr>
          <w:lang w:val="en-CA"/>
        </w:rPr>
        <w:t xml:space="preserve">e positive: </w:t>
      </w:r>
      <w:r w:rsidR="00481C86">
        <w:rPr>
          <w:lang w:val="en-CA"/>
        </w:rPr>
        <w:t>T</w:t>
      </w:r>
      <w:r w:rsidR="00907BFD">
        <w:rPr>
          <w:lang w:val="en-CA"/>
        </w:rPr>
        <w:t xml:space="preserve">he </w:t>
      </w:r>
      <w:r w:rsidR="00746CF3">
        <w:rPr>
          <w:lang w:val="en-CA"/>
        </w:rPr>
        <w:t>social impacts of our pro</w:t>
      </w:r>
      <w:r w:rsidR="009020A7">
        <w:rPr>
          <w:lang w:val="en-CA"/>
        </w:rPr>
        <w:t>duct will be notable</w:t>
      </w:r>
      <w:r w:rsidR="00257325">
        <w:rPr>
          <w:lang w:val="en-CA"/>
        </w:rPr>
        <w:t>.</w:t>
      </w:r>
      <w:r w:rsidR="009020A7">
        <w:rPr>
          <w:lang w:val="en-CA"/>
        </w:rPr>
        <w:t xml:space="preserve"> </w:t>
      </w:r>
      <w:r w:rsidR="00235225">
        <w:rPr>
          <w:lang w:val="en-CA"/>
        </w:rPr>
        <w:t xml:space="preserve">The first </w:t>
      </w:r>
      <w:r w:rsidR="00C14FCA">
        <w:rPr>
          <w:lang w:val="en-CA"/>
        </w:rPr>
        <w:t xml:space="preserve">impact will be </w:t>
      </w:r>
      <w:r w:rsidR="00F71716">
        <w:rPr>
          <w:lang w:val="en-CA"/>
        </w:rPr>
        <w:t>on time</w:t>
      </w:r>
      <w:r w:rsidR="003A4440">
        <w:rPr>
          <w:lang w:val="en-CA"/>
        </w:rPr>
        <w:t>, the amount of time</w:t>
      </w:r>
      <w:r w:rsidR="00F71716">
        <w:rPr>
          <w:lang w:val="en-CA"/>
        </w:rPr>
        <w:t xml:space="preserve"> </w:t>
      </w:r>
      <w:r w:rsidR="00101150">
        <w:rPr>
          <w:lang w:val="en-CA"/>
        </w:rPr>
        <w:t xml:space="preserve">it takes to </w:t>
      </w:r>
      <w:r w:rsidR="00D91FC8">
        <w:rPr>
          <w:lang w:val="en-CA"/>
        </w:rPr>
        <w:t>sign in and out</w:t>
      </w:r>
      <w:r w:rsidR="003163ED">
        <w:rPr>
          <w:lang w:val="en-CA"/>
        </w:rPr>
        <w:t xml:space="preserve"> items </w:t>
      </w:r>
      <w:r w:rsidR="00A51156">
        <w:rPr>
          <w:lang w:val="en-CA"/>
        </w:rPr>
        <w:t xml:space="preserve">will be </w:t>
      </w:r>
      <w:r w:rsidR="002C758C">
        <w:rPr>
          <w:lang w:val="en-CA"/>
        </w:rPr>
        <w:t>cut in half at least</w:t>
      </w:r>
      <w:r w:rsidR="00CF3C76">
        <w:rPr>
          <w:lang w:val="en-CA"/>
        </w:rPr>
        <w:t>. The current amount of time to check something in and out is 2-5 minutes, with our product it should be less th</w:t>
      </w:r>
      <w:r w:rsidR="0078115E">
        <w:rPr>
          <w:lang w:val="en-CA"/>
        </w:rPr>
        <w:t>a</w:t>
      </w:r>
      <w:r w:rsidR="00CF3C76">
        <w:rPr>
          <w:lang w:val="en-CA"/>
        </w:rPr>
        <w:t>n 30 seconds.</w:t>
      </w:r>
      <w:r w:rsidR="0078115E">
        <w:rPr>
          <w:lang w:val="en-CA"/>
        </w:rPr>
        <w:t xml:space="preserve"> This allows therapists to spend more time helping patients.</w:t>
      </w:r>
      <w:r w:rsidR="00CF3C76">
        <w:rPr>
          <w:lang w:val="en-CA"/>
        </w:rPr>
        <w:t xml:space="preserve"> Another </w:t>
      </w:r>
      <w:r w:rsidR="00720E7E">
        <w:rPr>
          <w:lang w:val="en-CA"/>
        </w:rPr>
        <w:t xml:space="preserve">impact our product will have </w:t>
      </w:r>
      <w:r w:rsidR="001A1CD8">
        <w:rPr>
          <w:lang w:val="en-CA"/>
        </w:rPr>
        <w:t>been</w:t>
      </w:r>
      <w:r w:rsidR="00720E7E">
        <w:rPr>
          <w:lang w:val="en-CA"/>
        </w:rPr>
        <w:t xml:space="preserve"> environmental, </w:t>
      </w:r>
      <w:r w:rsidR="00AE3DB1">
        <w:rPr>
          <w:lang w:val="en-CA"/>
        </w:rPr>
        <w:t xml:space="preserve">the </w:t>
      </w:r>
      <w:r w:rsidR="00894609">
        <w:rPr>
          <w:lang w:val="en-CA"/>
        </w:rPr>
        <w:t xml:space="preserve">only waste </w:t>
      </w:r>
      <w:r w:rsidR="003E05E3">
        <w:rPr>
          <w:lang w:val="en-CA"/>
        </w:rPr>
        <w:t xml:space="preserve">from our product is heat and </w:t>
      </w:r>
      <w:r w:rsidR="00451FC4">
        <w:rPr>
          <w:lang w:val="en-CA"/>
        </w:rPr>
        <w:t xml:space="preserve">plastic </w:t>
      </w:r>
      <w:r w:rsidR="00A74A16">
        <w:rPr>
          <w:lang w:val="en-CA"/>
        </w:rPr>
        <w:t>from the physical scanner</w:t>
      </w:r>
      <w:r w:rsidR="003B2D72">
        <w:rPr>
          <w:lang w:val="en-CA"/>
        </w:rPr>
        <w:t xml:space="preserve">, </w:t>
      </w:r>
      <w:r w:rsidR="0078115E">
        <w:rPr>
          <w:lang w:val="en-CA"/>
        </w:rPr>
        <w:t xml:space="preserve">though our product is purely the software. </w:t>
      </w:r>
      <w:r w:rsidR="001F26AC">
        <w:rPr>
          <w:lang w:val="en-CA"/>
        </w:rPr>
        <w:t xml:space="preserve">This creates a </w:t>
      </w:r>
      <w:r w:rsidR="001A1CD8">
        <w:rPr>
          <w:lang w:val="en-CA"/>
        </w:rPr>
        <w:t xml:space="preserve">sustainable option for our client and </w:t>
      </w:r>
      <w:r w:rsidR="00E67A87">
        <w:rPr>
          <w:lang w:val="en-CA"/>
        </w:rPr>
        <w:t xml:space="preserve">allows less waste in the future. The final impact will be economic, </w:t>
      </w:r>
      <w:r w:rsidR="001C1691">
        <w:rPr>
          <w:lang w:val="en-CA"/>
        </w:rPr>
        <w:t xml:space="preserve">our product will be </w:t>
      </w:r>
      <w:r w:rsidR="0078115E">
        <w:rPr>
          <w:lang w:val="en-CA"/>
        </w:rPr>
        <w:t>less expensive for the hospital</w:t>
      </w:r>
      <w:r w:rsidR="001C1691">
        <w:rPr>
          <w:lang w:val="en-CA"/>
        </w:rPr>
        <w:t xml:space="preserve"> </w:t>
      </w:r>
      <w:r w:rsidR="00F23DFB">
        <w:rPr>
          <w:lang w:val="en-CA"/>
        </w:rPr>
        <w:t xml:space="preserve">and in general cheap to maintain and </w:t>
      </w:r>
      <w:r w:rsidR="000018B3">
        <w:rPr>
          <w:lang w:val="en-CA"/>
        </w:rPr>
        <w:t xml:space="preserve">assemble. </w:t>
      </w:r>
      <w:r w:rsidR="000942CB">
        <w:rPr>
          <w:lang w:val="en-CA"/>
        </w:rPr>
        <w:t>If our product is sustainable</w:t>
      </w:r>
      <w:r w:rsidR="002E112F">
        <w:rPr>
          <w:lang w:val="en-CA"/>
        </w:rPr>
        <w:t>,</w:t>
      </w:r>
      <w:r w:rsidR="000942CB">
        <w:rPr>
          <w:lang w:val="en-CA"/>
        </w:rPr>
        <w:t xml:space="preserve"> </w:t>
      </w:r>
      <w:r w:rsidR="00C910B3">
        <w:rPr>
          <w:lang w:val="en-CA"/>
        </w:rPr>
        <w:t>it could be an easy cheap option for other companies with the same problem.</w:t>
      </w:r>
    </w:p>
    <w:p w14:paraId="603BF569" w14:textId="4E14DE20" w:rsidR="003147C3" w:rsidRPr="0055795E" w:rsidRDefault="00481C86" w:rsidP="0055795E">
      <w:pPr>
        <w:pStyle w:val="ParIndent"/>
        <w:numPr>
          <w:ilvl w:val="0"/>
          <w:numId w:val="36"/>
        </w:numPr>
        <w:rPr>
          <w:lang w:val="en-CA"/>
        </w:rPr>
      </w:pPr>
      <w:r>
        <w:rPr>
          <w:lang w:val="en-CA"/>
        </w:rPr>
        <w:t xml:space="preserve">The negative: The negative social impact </w:t>
      </w:r>
      <w:r w:rsidR="00E61666">
        <w:rPr>
          <w:lang w:val="en-CA"/>
        </w:rPr>
        <w:t>is small,</w:t>
      </w:r>
      <w:r w:rsidR="002E112F">
        <w:rPr>
          <w:lang w:val="en-CA"/>
        </w:rPr>
        <w:t xml:space="preserve"> but </w:t>
      </w:r>
      <w:r w:rsidR="00E61666">
        <w:rPr>
          <w:lang w:val="en-CA"/>
        </w:rPr>
        <w:t>some aspects need</w:t>
      </w:r>
      <w:r w:rsidR="002E112F">
        <w:rPr>
          <w:lang w:val="en-CA"/>
        </w:rPr>
        <w:t xml:space="preserve"> to be </w:t>
      </w:r>
      <w:r w:rsidR="00D5685E">
        <w:rPr>
          <w:lang w:val="en-CA"/>
        </w:rPr>
        <w:t xml:space="preserve">brought </w:t>
      </w:r>
      <w:r w:rsidR="00E61666">
        <w:rPr>
          <w:lang w:val="en-CA"/>
        </w:rPr>
        <w:t>to</w:t>
      </w:r>
      <w:r w:rsidR="00D5685E">
        <w:rPr>
          <w:lang w:val="en-CA"/>
        </w:rPr>
        <w:t xml:space="preserve"> light. </w:t>
      </w:r>
      <w:r w:rsidR="000E51B5">
        <w:rPr>
          <w:lang w:val="en-CA"/>
        </w:rPr>
        <w:t>One</w:t>
      </w:r>
      <w:r w:rsidR="007446EF">
        <w:rPr>
          <w:lang w:val="en-CA"/>
        </w:rPr>
        <w:t xml:space="preserve"> </w:t>
      </w:r>
      <w:r w:rsidR="00371DEC">
        <w:rPr>
          <w:lang w:val="en-CA"/>
        </w:rPr>
        <w:t>negative so</w:t>
      </w:r>
      <w:r w:rsidR="00E0797C">
        <w:rPr>
          <w:lang w:val="en-CA"/>
        </w:rPr>
        <w:t xml:space="preserve">cial impact </w:t>
      </w:r>
      <w:r w:rsidR="00C81A0E">
        <w:rPr>
          <w:lang w:val="en-CA"/>
        </w:rPr>
        <w:t>of</w:t>
      </w:r>
      <w:r w:rsidR="00E0797C">
        <w:rPr>
          <w:lang w:val="en-CA"/>
        </w:rPr>
        <w:t xml:space="preserve"> </w:t>
      </w:r>
      <w:r w:rsidR="00A33669">
        <w:rPr>
          <w:lang w:val="en-CA"/>
        </w:rPr>
        <w:t xml:space="preserve">this product is </w:t>
      </w:r>
      <w:r w:rsidR="00284B31">
        <w:rPr>
          <w:lang w:val="en-CA"/>
        </w:rPr>
        <w:t xml:space="preserve">that </w:t>
      </w:r>
      <w:r w:rsidR="00E26157">
        <w:rPr>
          <w:lang w:val="en-CA"/>
        </w:rPr>
        <w:t>making it quick and simple to check in and check out items</w:t>
      </w:r>
      <w:r w:rsidR="00F802BD">
        <w:rPr>
          <w:lang w:val="en-CA"/>
        </w:rPr>
        <w:t xml:space="preserve"> might make it easier </w:t>
      </w:r>
      <w:r w:rsidR="00E26157">
        <w:rPr>
          <w:lang w:val="en-CA"/>
        </w:rPr>
        <w:t>to mishandle</w:t>
      </w:r>
      <w:r w:rsidR="00BB3933">
        <w:rPr>
          <w:lang w:val="en-CA"/>
        </w:rPr>
        <w:t xml:space="preserve"> </w:t>
      </w:r>
      <w:r w:rsidR="00E16CAC">
        <w:rPr>
          <w:lang w:val="en-CA"/>
        </w:rPr>
        <w:t>inventory</w:t>
      </w:r>
      <w:r w:rsidR="00E26157">
        <w:rPr>
          <w:lang w:val="en-CA"/>
        </w:rPr>
        <w:t xml:space="preserve">. </w:t>
      </w:r>
      <w:r w:rsidR="00666799">
        <w:rPr>
          <w:lang w:val="en-CA"/>
        </w:rPr>
        <w:t>If a product is checked in</w:t>
      </w:r>
      <w:r w:rsidR="007D60BB">
        <w:rPr>
          <w:lang w:val="en-CA"/>
        </w:rPr>
        <w:t>,</w:t>
      </w:r>
      <w:r w:rsidR="00E26157">
        <w:rPr>
          <w:lang w:val="en-CA"/>
        </w:rPr>
        <w:t xml:space="preserve"> but is damaged or otherwise </w:t>
      </w:r>
      <w:r w:rsidR="00371594">
        <w:rPr>
          <w:lang w:val="en-CA"/>
        </w:rPr>
        <w:t>mishandled, it</w:t>
      </w:r>
      <w:r w:rsidR="006803B5">
        <w:rPr>
          <w:lang w:val="en-CA"/>
        </w:rPr>
        <w:t xml:space="preserve"> could cause conflict between </w:t>
      </w:r>
      <w:r w:rsidR="00184505">
        <w:rPr>
          <w:lang w:val="en-CA"/>
        </w:rPr>
        <w:t>employees</w:t>
      </w:r>
      <w:r w:rsidR="00675B37">
        <w:rPr>
          <w:lang w:val="en-CA"/>
        </w:rPr>
        <w:t xml:space="preserve">. </w:t>
      </w:r>
      <w:r w:rsidR="000238D4">
        <w:rPr>
          <w:lang w:val="en-CA"/>
        </w:rPr>
        <w:t xml:space="preserve">Another negative impact </w:t>
      </w:r>
      <w:r w:rsidR="00B93EF7">
        <w:rPr>
          <w:lang w:val="en-CA"/>
        </w:rPr>
        <w:t xml:space="preserve">environmentally is the </w:t>
      </w:r>
      <w:r w:rsidR="00371594">
        <w:rPr>
          <w:lang w:val="en-CA"/>
        </w:rPr>
        <w:t>electricity needed</w:t>
      </w:r>
      <w:r w:rsidR="00B93EF7">
        <w:rPr>
          <w:lang w:val="en-CA"/>
        </w:rPr>
        <w:t xml:space="preserve"> </w:t>
      </w:r>
      <w:r w:rsidR="00D5586A">
        <w:rPr>
          <w:lang w:val="en-CA"/>
        </w:rPr>
        <w:t xml:space="preserve">by the computer system, </w:t>
      </w:r>
      <w:r w:rsidR="009B35F2">
        <w:rPr>
          <w:lang w:val="en-CA"/>
        </w:rPr>
        <w:t>although it’s not much</w:t>
      </w:r>
      <w:r w:rsidR="00997D8C">
        <w:rPr>
          <w:lang w:val="en-CA"/>
        </w:rPr>
        <w:t>, depending on the source of power,</w:t>
      </w:r>
      <w:r w:rsidR="009B35F2">
        <w:rPr>
          <w:lang w:val="en-CA"/>
        </w:rPr>
        <w:t xml:space="preserve"> it’s still polluting </w:t>
      </w:r>
      <w:r w:rsidR="0078115E">
        <w:rPr>
          <w:lang w:val="en-CA"/>
        </w:rPr>
        <w:t>the E</w:t>
      </w:r>
      <w:r w:rsidR="009B35F2">
        <w:rPr>
          <w:lang w:val="en-CA"/>
        </w:rPr>
        <w:t xml:space="preserve">arth and contributing to global warming. </w:t>
      </w:r>
      <w:r w:rsidR="009D1634">
        <w:rPr>
          <w:lang w:val="en-CA"/>
        </w:rPr>
        <w:t>And finally</w:t>
      </w:r>
      <w:r w:rsidR="00313D06">
        <w:rPr>
          <w:lang w:val="en-CA"/>
        </w:rPr>
        <w:t>,</w:t>
      </w:r>
      <w:r w:rsidR="009D1634">
        <w:rPr>
          <w:lang w:val="en-CA"/>
        </w:rPr>
        <w:t xml:space="preserve"> </w:t>
      </w:r>
      <w:r w:rsidR="006A7327">
        <w:rPr>
          <w:lang w:val="en-CA"/>
        </w:rPr>
        <w:t xml:space="preserve">a negative economic impact could be the </w:t>
      </w:r>
      <w:r w:rsidR="004860FA">
        <w:rPr>
          <w:lang w:val="en-CA"/>
        </w:rPr>
        <w:t xml:space="preserve">cost. When our </w:t>
      </w:r>
      <w:r w:rsidR="004860FA">
        <w:rPr>
          <w:lang w:val="en-CA"/>
        </w:rPr>
        <w:lastRenderedPageBreak/>
        <w:t xml:space="preserve">product is finally developed </w:t>
      </w:r>
      <w:r w:rsidR="00D24E8D">
        <w:rPr>
          <w:lang w:val="en-CA"/>
        </w:rPr>
        <w:t xml:space="preserve">it could be too expensive to fully develop for other companies. </w:t>
      </w:r>
      <w:r w:rsidR="00421ECB">
        <w:rPr>
          <w:lang w:val="en-CA"/>
        </w:rPr>
        <w:t>This is not economical.</w:t>
      </w:r>
    </w:p>
    <w:p w14:paraId="7261CC42" w14:textId="760B42C6" w:rsidR="00111C1E" w:rsidRPr="00111C1E" w:rsidRDefault="00111C1E" w:rsidP="00764D79">
      <w:pPr>
        <w:pStyle w:val="ParIndent"/>
        <w:rPr>
          <w:lang w:val="en-CA"/>
        </w:rPr>
      </w:pPr>
    </w:p>
    <w:p w14:paraId="073A24EA" w14:textId="33CF1702" w:rsidR="3351681C" w:rsidRDefault="1F040A11" w:rsidP="00764D79">
      <w:pPr>
        <w:pStyle w:val="ParIndent"/>
        <w:rPr>
          <w:lang w:val="en-CA"/>
        </w:rPr>
      </w:pPr>
      <w:r w:rsidRPr="2FB18DBA">
        <w:rPr>
          <w:lang w:val="en-CA"/>
        </w:rPr>
        <w:t xml:space="preserve">2. </w:t>
      </w:r>
      <w:r w:rsidR="1094B1E1" w:rsidRPr="66998BDE">
        <w:rPr>
          <w:lang w:val="en-CA"/>
        </w:rPr>
        <w:t xml:space="preserve">Objective </w:t>
      </w:r>
      <w:r w:rsidR="1094B1E1" w:rsidRPr="590405D2">
        <w:rPr>
          <w:lang w:val="en-CA"/>
        </w:rPr>
        <w:t>and Scope:</w:t>
      </w:r>
      <w:r w:rsidR="1094B1E1" w:rsidRPr="3D9E12D8">
        <w:rPr>
          <w:lang w:val="en-CA"/>
        </w:rPr>
        <w:t xml:space="preserve"> </w:t>
      </w:r>
      <w:r w:rsidR="1094B1E1" w:rsidRPr="5FFAFCE3">
        <w:rPr>
          <w:lang w:val="en-CA"/>
        </w:rPr>
        <w:t>The relevant</w:t>
      </w:r>
      <w:r w:rsidR="1094B1E1" w:rsidRPr="28D35476">
        <w:rPr>
          <w:lang w:val="en-CA"/>
        </w:rPr>
        <w:t xml:space="preserve"> limits</w:t>
      </w:r>
      <w:r w:rsidR="2407A69B" w:rsidRPr="28D35476">
        <w:rPr>
          <w:lang w:val="en-CA"/>
        </w:rPr>
        <w:t xml:space="preserve"> </w:t>
      </w:r>
      <w:r w:rsidR="2407A69B" w:rsidRPr="49ED1B14">
        <w:rPr>
          <w:lang w:val="en-CA"/>
        </w:rPr>
        <w:t xml:space="preserve">will be </w:t>
      </w:r>
      <w:r w:rsidR="2407A69B" w:rsidRPr="59709068">
        <w:rPr>
          <w:lang w:val="en-CA"/>
        </w:rPr>
        <w:t xml:space="preserve">the software development </w:t>
      </w:r>
      <w:r w:rsidR="2407A69B" w:rsidRPr="4500D9AE">
        <w:rPr>
          <w:lang w:val="en-CA"/>
        </w:rPr>
        <w:t xml:space="preserve">lifecycle </w:t>
      </w:r>
      <w:r>
        <w:tab/>
      </w:r>
      <w:r>
        <w:tab/>
      </w:r>
      <w:r w:rsidR="2407A69B" w:rsidRPr="5D25624C">
        <w:rPr>
          <w:lang w:val="en-CA"/>
        </w:rPr>
        <w:t xml:space="preserve">2-3 </w:t>
      </w:r>
      <w:r w:rsidR="2407A69B" w:rsidRPr="6ECB5707">
        <w:rPr>
          <w:lang w:val="en-CA"/>
        </w:rPr>
        <w:t>months</w:t>
      </w:r>
      <w:r w:rsidR="2407A69B" w:rsidRPr="5C9AA3DF">
        <w:rPr>
          <w:lang w:val="en-CA"/>
        </w:rPr>
        <w:t>),</w:t>
      </w:r>
      <w:r w:rsidR="2407A69B" w:rsidRPr="41E9CE40">
        <w:rPr>
          <w:lang w:val="en-CA"/>
        </w:rPr>
        <w:t xml:space="preserve"> </w:t>
      </w:r>
      <w:r w:rsidR="6EF65FD0" w:rsidRPr="49521B2C">
        <w:rPr>
          <w:lang w:val="en-CA"/>
        </w:rPr>
        <w:t xml:space="preserve">and the </w:t>
      </w:r>
      <w:r w:rsidR="6EF65FD0" w:rsidRPr="7454E958">
        <w:rPr>
          <w:lang w:val="en-CA"/>
        </w:rPr>
        <w:t xml:space="preserve">span of use of the system (several </w:t>
      </w:r>
      <w:r w:rsidR="6EF65FD0" w:rsidRPr="5C216B62">
        <w:rPr>
          <w:lang w:val="en-CA"/>
        </w:rPr>
        <w:t>years).</w:t>
      </w:r>
    </w:p>
    <w:p w14:paraId="3EAA5780" w14:textId="5E8CDE59" w:rsidR="4622D930" w:rsidRDefault="4622D930" w:rsidP="00764D79">
      <w:pPr>
        <w:pStyle w:val="ParIndent"/>
        <w:rPr>
          <w:lang w:val="en-CA"/>
        </w:rPr>
      </w:pPr>
    </w:p>
    <w:p w14:paraId="4958215E" w14:textId="389E1D68" w:rsidR="3351681C" w:rsidRDefault="1094B1E1" w:rsidP="00764D79">
      <w:pPr>
        <w:pStyle w:val="ParIndent"/>
      </w:pPr>
      <w:r>
        <w:t>Inventory Analysis:</w:t>
      </w:r>
      <w:r w:rsidR="4763F78E">
        <w:t xml:space="preserve"> System will only consume electricity as it is software</w:t>
      </w:r>
      <w:r w:rsidR="5CA4C980">
        <w:t xml:space="preserve">, as the </w:t>
      </w:r>
      <w:r>
        <w:tab/>
      </w:r>
      <w:r>
        <w:tab/>
      </w:r>
      <w:r>
        <w:tab/>
      </w:r>
      <w:r w:rsidR="5CA4C980">
        <w:t>computer systems are not in scope, raw materials will not be considered.</w:t>
      </w:r>
      <w:r w:rsidR="3632B56B">
        <w:t xml:space="preserve"> Emissions will be</w:t>
      </w:r>
      <w:r w:rsidR="68AE62F0">
        <w:t xml:space="preserve"> </w:t>
      </w:r>
      <w:r>
        <w:tab/>
      </w:r>
      <w:r w:rsidR="0032195F">
        <w:t>dependent</w:t>
      </w:r>
      <w:r w:rsidR="3632B56B">
        <w:t xml:space="preserve"> on the local source of electricity.</w:t>
      </w:r>
    </w:p>
    <w:p w14:paraId="2DB5EDA5" w14:textId="55415531" w:rsidR="12ACFCA1" w:rsidRDefault="12ACFCA1" w:rsidP="00764D79">
      <w:pPr>
        <w:pStyle w:val="ParIndent"/>
      </w:pPr>
    </w:p>
    <w:p w14:paraId="1C4D72DC" w14:textId="33648136" w:rsidR="3351681C" w:rsidRDefault="1094B1E1" w:rsidP="00764D79">
      <w:pPr>
        <w:pStyle w:val="ParIndent"/>
      </w:pPr>
      <w:r>
        <w:t>Impact Assessment:</w:t>
      </w:r>
      <w:r w:rsidR="5F4D162B">
        <w:t xml:space="preserve"> </w:t>
      </w:r>
      <w:r w:rsidR="03C5CBE1">
        <w:t>The impact of this software is purely defined by its consumption of</w:t>
      </w:r>
      <w:r>
        <w:tab/>
      </w:r>
      <w:r>
        <w:tab/>
      </w:r>
      <w:r w:rsidR="03C5CBE1">
        <w:t>electricity. The system will consume more electricity depending on the up</w:t>
      </w:r>
      <w:r w:rsidR="2CEE1509">
        <w:t xml:space="preserve"> </w:t>
      </w:r>
      <w:r w:rsidR="03C5CBE1">
        <w:t>time</w:t>
      </w:r>
      <w:r w:rsidR="0076026F">
        <w:t>;</w:t>
      </w:r>
      <w:r w:rsidR="03C5CBE1">
        <w:t xml:space="preserve"> thus</w:t>
      </w:r>
      <w:r w:rsidR="00764D79">
        <w:t>,</w:t>
      </w:r>
      <w:r w:rsidR="03C5CBE1">
        <w:t xml:space="preserve"> less </w:t>
      </w:r>
      <w:r>
        <w:tab/>
      </w:r>
      <w:r>
        <w:tab/>
      </w:r>
      <w:r w:rsidR="03C5CBE1">
        <w:t xml:space="preserve">uptime will have less </w:t>
      </w:r>
      <w:r w:rsidR="6764DC3A">
        <w:t xml:space="preserve">environmental impact. The generation of byproducts and waste is </w:t>
      </w:r>
    </w:p>
    <w:p w14:paraId="17A876B1" w14:textId="7772B6C7" w:rsidR="6764DC3A" w:rsidRDefault="6764DC3A" w:rsidP="00764D79">
      <w:pPr>
        <w:pStyle w:val="ParIndent"/>
      </w:pPr>
      <w:r>
        <w:t>not a significant factor within our scope.</w:t>
      </w:r>
    </w:p>
    <w:p w14:paraId="5E311F70" w14:textId="6E79198C" w:rsidR="12ACFCA1" w:rsidRDefault="12ACFCA1" w:rsidP="00764D79">
      <w:pPr>
        <w:pStyle w:val="ParIndent"/>
      </w:pPr>
    </w:p>
    <w:p w14:paraId="5A4570A3" w14:textId="6BB5B849" w:rsidR="37C1F9D0" w:rsidRDefault="1094B1E1" w:rsidP="00764D79">
      <w:pPr>
        <w:pStyle w:val="ParIndent"/>
        <w:ind w:left="720" w:firstLine="0"/>
        <w:rPr>
          <w:lang w:val="en-CA"/>
        </w:rPr>
      </w:pPr>
      <w:r w:rsidRPr="6544C65C">
        <w:rPr>
          <w:lang w:val="en-CA"/>
        </w:rPr>
        <w:lastRenderedPageBreak/>
        <w:t xml:space="preserve">Interpretation: </w:t>
      </w:r>
      <w:r w:rsidR="7FD8959F" w:rsidRPr="6544C65C">
        <w:rPr>
          <w:lang w:val="en-CA"/>
        </w:rPr>
        <w:t>Based on these findings our primary concern while developing should be to</w:t>
      </w:r>
      <w:r w:rsidR="00163B22">
        <w:rPr>
          <w:lang w:val="en-CA"/>
        </w:rPr>
        <w:t xml:space="preserve"> </w:t>
      </w:r>
      <w:r w:rsidR="7FD8959F" w:rsidRPr="430402B4">
        <w:rPr>
          <w:lang w:val="en-CA"/>
        </w:rPr>
        <w:t xml:space="preserve">mitigate </w:t>
      </w:r>
      <w:r w:rsidR="7FD8959F" w:rsidRPr="68E82128">
        <w:rPr>
          <w:lang w:val="en-CA"/>
        </w:rPr>
        <w:t xml:space="preserve">the </w:t>
      </w:r>
      <w:r w:rsidR="7FD8959F" w:rsidRPr="430402B4">
        <w:rPr>
          <w:lang w:val="en-CA"/>
        </w:rPr>
        <w:t>energy</w:t>
      </w:r>
      <w:r w:rsidR="7FD8959F" w:rsidRPr="6467CE24">
        <w:rPr>
          <w:lang w:val="en-CA"/>
        </w:rPr>
        <w:t xml:space="preserve"> consumption </w:t>
      </w:r>
      <w:r w:rsidR="7FD8959F" w:rsidRPr="68E82128">
        <w:rPr>
          <w:lang w:val="en-CA"/>
        </w:rPr>
        <w:t xml:space="preserve">of </w:t>
      </w:r>
      <w:r w:rsidR="7FD8959F" w:rsidRPr="430FE3D0">
        <w:rPr>
          <w:lang w:val="en-CA"/>
        </w:rPr>
        <w:t>our</w:t>
      </w:r>
      <w:r w:rsidR="7FD8959F" w:rsidRPr="6467CE24">
        <w:rPr>
          <w:lang w:val="en-CA"/>
        </w:rPr>
        <w:t xml:space="preserve"> </w:t>
      </w:r>
      <w:r w:rsidR="7FD8959F" w:rsidRPr="46E8F20E">
        <w:rPr>
          <w:lang w:val="en-CA"/>
        </w:rPr>
        <w:t>system</w:t>
      </w:r>
      <w:r w:rsidR="7FD8959F" w:rsidRPr="430FE3D0">
        <w:rPr>
          <w:lang w:val="en-CA"/>
        </w:rPr>
        <w:t xml:space="preserve">. </w:t>
      </w:r>
      <w:r w:rsidR="7FD8959F" w:rsidRPr="3074421E">
        <w:rPr>
          <w:lang w:val="en-CA"/>
        </w:rPr>
        <w:t xml:space="preserve">A </w:t>
      </w:r>
      <w:r w:rsidR="37C1F9D0" w:rsidRPr="3074421E">
        <w:rPr>
          <w:lang w:val="en-CA"/>
        </w:rPr>
        <w:t>feature such as a rest mode would</w:t>
      </w:r>
      <w:r w:rsidR="009150F0">
        <w:rPr>
          <w:lang w:val="en-CA"/>
        </w:rPr>
        <w:t xml:space="preserve"> </w:t>
      </w:r>
      <w:r w:rsidR="37C1F9D0" w:rsidRPr="3FE575DB">
        <w:rPr>
          <w:lang w:val="en-CA"/>
        </w:rPr>
        <w:t>accomplish this.</w:t>
      </w:r>
    </w:p>
    <w:p w14:paraId="3CA6B874" w14:textId="5E8136E9" w:rsidR="00B7643F" w:rsidRDefault="5373BE61" w:rsidP="00B7643F">
      <w:pPr>
        <w:pStyle w:val="Heading2"/>
      </w:pPr>
      <w:bookmarkStart w:id="48" w:name="_Toc176011220"/>
      <w:r>
        <w:t>Design for X</w:t>
      </w:r>
      <w:bookmarkEnd w:id="48"/>
    </w:p>
    <w:p w14:paraId="546EB120" w14:textId="22D13F5A" w:rsidR="00B7643F" w:rsidRDefault="00D17EE5" w:rsidP="00F07FAE">
      <w:pPr>
        <w:pStyle w:val="ParIndent"/>
        <w:numPr>
          <w:ilvl w:val="0"/>
          <w:numId w:val="33"/>
        </w:numPr>
        <w:rPr>
          <w:lang w:val="en-CA"/>
        </w:rPr>
      </w:pPr>
      <w:r>
        <w:rPr>
          <w:lang w:val="en-CA"/>
        </w:rPr>
        <w:t xml:space="preserve">Design for </w:t>
      </w:r>
      <w:r w:rsidR="00D610C2">
        <w:rPr>
          <w:lang w:val="en-CA"/>
        </w:rPr>
        <w:t>Speed</w:t>
      </w:r>
    </w:p>
    <w:p w14:paraId="22D39B90" w14:textId="6B2A1242" w:rsidR="00D610C2" w:rsidRPr="00B7643F" w:rsidRDefault="002276A2" w:rsidP="00D610C2">
      <w:pPr>
        <w:pStyle w:val="ParIndent"/>
        <w:numPr>
          <w:ilvl w:val="1"/>
          <w:numId w:val="33"/>
        </w:numPr>
        <w:rPr>
          <w:lang w:val="en-CA"/>
        </w:rPr>
      </w:pPr>
      <w:r>
        <w:rPr>
          <w:lang w:val="en-CA"/>
        </w:rPr>
        <w:t xml:space="preserve">Speed is important as </w:t>
      </w:r>
      <w:r w:rsidR="00EB16F2">
        <w:rPr>
          <w:lang w:val="en-CA"/>
        </w:rPr>
        <w:t>it was mentioned that the therapists</w:t>
      </w:r>
      <w:r w:rsidR="00FA7A54">
        <w:rPr>
          <w:lang w:val="en-CA"/>
        </w:rPr>
        <w:t xml:space="preserve"> sometimes only have </w:t>
      </w:r>
      <w:r w:rsidR="00C54D6C">
        <w:rPr>
          <w:lang w:val="en-CA"/>
        </w:rPr>
        <w:t xml:space="preserve">half an hour with </w:t>
      </w:r>
      <w:r w:rsidR="008F356B">
        <w:rPr>
          <w:lang w:val="en-CA"/>
        </w:rPr>
        <w:t xml:space="preserve">patients. If checking out an item takes 2-5 minutes each time, both the patients and the therapists </w:t>
      </w:r>
      <w:r w:rsidR="00D12A95">
        <w:rPr>
          <w:lang w:val="en-CA"/>
        </w:rPr>
        <w:t xml:space="preserve">are losing valuable time. </w:t>
      </w:r>
      <w:r w:rsidR="00521CC8">
        <w:rPr>
          <w:lang w:val="en-CA"/>
        </w:rPr>
        <w:t xml:space="preserve">So, </w:t>
      </w:r>
      <w:r w:rsidR="00B8570E">
        <w:rPr>
          <w:lang w:val="en-CA"/>
        </w:rPr>
        <w:t>keeping the checkout time to around 1 minute will be vital</w:t>
      </w:r>
    </w:p>
    <w:p w14:paraId="74B7FE92" w14:textId="532851B5" w:rsidR="002A3C62" w:rsidRPr="00B7643F" w:rsidRDefault="00D17EE5" w:rsidP="00634972">
      <w:pPr>
        <w:pStyle w:val="ParIndent"/>
        <w:numPr>
          <w:ilvl w:val="0"/>
          <w:numId w:val="33"/>
        </w:numPr>
        <w:rPr>
          <w:lang w:val="en-CA"/>
        </w:rPr>
      </w:pPr>
      <w:r>
        <w:rPr>
          <w:lang w:val="en-CA"/>
        </w:rPr>
        <w:t xml:space="preserve">Design for </w:t>
      </w:r>
      <w:r w:rsidR="00634972">
        <w:rPr>
          <w:lang w:val="en-CA"/>
        </w:rPr>
        <w:t>Cost Effective</w:t>
      </w:r>
      <w:r>
        <w:rPr>
          <w:lang w:val="en-CA"/>
        </w:rPr>
        <w:t>ness</w:t>
      </w:r>
    </w:p>
    <w:p w14:paraId="3C4511CD" w14:textId="4577B4E3" w:rsidR="007823BC" w:rsidRDefault="00C6320D" w:rsidP="007823BC">
      <w:pPr>
        <w:pStyle w:val="ParIndent"/>
        <w:numPr>
          <w:ilvl w:val="1"/>
          <w:numId w:val="33"/>
        </w:numPr>
        <w:rPr>
          <w:lang w:val="en-CA"/>
        </w:rPr>
      </w:pPr>
      <w:r>
        <w:rPr>
          <w:lang w:val="en-CA"/>
        </w:rPr>
        <w:t>We are hoping to implement a</w:t>
      </w:r>
      <w:r w:rsidR="0058362F">
        <w:rPr>
          <w:lang w:val="en-CA"/>
        </w:rPr>
        <w:t xml:space="preserve">n inventory management system that can seamlessly integrate within the </w:t>
      </w:r>
      <w:r w:rsidR="008E2836">
        <w:rPr>
          <w:lang w:val="en-CA"/>
        </w:rPr>
        <w:t>hospital's</w:t>
      </w:r>
      <w:r w:rsidR="00AF208A">
        <w:rPr>
          <w:lang w:val="en-CA"/>
        </w:rPr>
        <w:t xml:space="preserve"> </w:t>
      </w:r>
      <w:r w:rsidR="00840673">
        <w:rPr>
          <w:lang w:val="en-CA"/>
        </w:rPr>
        <w:t xml:space="preserve">framework. </w:t>
      </w:r>
      <w:r w:rsidR="00F3378E">
        <w:rPr>
          <w:lang w:val="en-CA"/>
        </w:rPr>
        <w:t xml:space="preserve">Aside from basic </w:t>
      </w:r>
      <w:r w:rsidR="00AF3D15">
        <w:rPr>
          <w:lang w:val="en-CA"/>
        </w:rPr>
        <w:t>things like the scanner</w:t>
      </w:r>
      <w:r w:rsidR="00D334AF">
        <w:rPr>
          <w:lang w:val="en-CA"/>
        </w:rPr>
        <w:t xml:space="preserve"> and computer. Things like drawing </w:t>
      </w:r>
      <w:r w:rsidR="008E0DEB">
        <w:rPr>
          <w:lang w:val="en-CA"/>
        </w:rPr>
        <w:t xml:space="preserve">up new network lines </w:t>
      </w:r>
      <w:r w:rsidR="00C4502F">
        <w:rPr>
          <w:lang w:val="en-CA"/>
        </w:rPr>
        <w:t xml:space="preserve">or an expensive cloud management system are </w:t>
      </w:r>
      <w:r w:rsidR="0066318E">
        <w:rPr>
          <w:lang w:val="en-CA"/>
        </w:rPr>
        <w:t xml:space="preserve">going </w:t>
      </w:r>
      <w:r w:rsidR="00C4502F">
        <w:rPr>
          <w:lang w:val="en-CA"/>
        </w:rPr>
        <w:t xml:space="preserve">to be </w:t>
      </w:r>
      <w:r w:rsidR="0066318E">
        <w:rPr>
          <w:lang w:val="en-CA"/>
        </w:rPr>
        <w:t xml:space="preserve">avoided. Our proposition </w:t>
      </w:r>
      <w:r w:rsidR="00F006F7">
        <w:rPr>
          <w:lang w:val="en-CA"/>
        </w:rPr>
        <w:t xml:space="preserve">aims </w:t>
      </w:r>
      <w:r w:rsidR="00385E26">
        <w:rPr>
          <w:lang w:val="en-CA"/>
        </w:rPr>
        <w:t xml:space="preserve">to </w:t>
      </w:r>
      <w:r w:rsidR="008E2836">
        <w:rPr>
          <w:lang w:val="en-CA"/>
        </w:rPr>
        <w:t>relieve</w:t>
      </w:r>
      <w:r w:rsidR="00385E26">
        <w:rPr>
          <w:lang w:val="en-CA"/>
        </w:rPr>
        <w:t xml:space="preserve"> the stress of having to pay for each item </w:t>
      </w:r>
      <w:r w:rsidR="00383BC2">
        <w:rPr>
          <w:lang w:val="en-CA"/>
        </w:rPr>
        <w:t xml:space="preserve">registered into their database (which is a </w:t>
      </w:r>
      <w:r w:rsidR="6063F8C8" w:rsidRPr="3B764032">
        <w:rPr>
          <w:lang w:val="en-CA"/>
        </w:rPr>
        <w:t>significant quantity</w:t>
      </w:r>
      <w:r w:rsidR="00383BC2">
        <w:rPr>
          <w:lang w:val="en-CA"/>
        </w:rPr>
        <w:t>)</w:t>
      </w:r>
      <w:r w:rsidR="000F3915">
        <w:rPr>
          <w:lang w:val="en-CA"/>
        </w:rPr>
        <w:t>, so having to not pay for those is a major design factor for our group.</w:t>
      </w:r>
    </w:p>
    <w:p w14:paraId="53DB0C96" w14:textId="35F62DC2" w:rsidR="0A64EF6F" w:rsidRDefault="0A64EF6F" w:rsidP="1F9A10C3">
      <w:pPr>
        <w:pStyle w:val="ParIndent"/>
        <w:rPr>
          <w:lang w:val="en-CA"/>
        </w:rPr>
      </w:pPr>
    </w:p>
    <w:p w14:paraId="40D06A71" w14:textId="3D98CE2D" w:rsidR="1F9A10C3" w:rsidRDefault="1F9A10C3" w:rsidP="1F9A10C3">
      <w:pPr>
        <w:pStyle w:val="ParIndent"/>
        <w:rPr>
          <w:lang w:val="en-CA"/>
        </w:rPr>
      </w:pPr>
    </w:p>
    <w:p w14:paraId="796C2E02" w14:textId="2B736FCE" w:rsidR="00B8570E" w:rsidRDefault="00D641EF" w:rsidP="00B8570E">
      <w:pPr>
        <w:pStyle w:val="ParIndent"/>
        <w:numPr>
          <w:ilvl w:val="0"/>
          <w:numId w:val="33"/>
        </w:numPr>
        <w:rPr>
          <w:lang w:val="en-CA"/>
        </w:rPr>
      </w:pPr>
      <w:r>
        <w:rPr>
          <w:lang w:val="en-CA"/>
        </w:rPr>
        <w:t xml:space="preserve">Design for </w:t>
      </w:r>
      <w:r w:rsidR="00105A58">
        <w:rPr>
          <w:lang w:val="en-CA"/>
        </w:rPr>
        <w:t>Maintenance</w:t>
      </w:r>
    </w:p>
    <w:p w14:paraId="3030FB30" w14:textId="238E1B43" w:rsidR="00105A58" w:rsidRDefault="00105A58" w:rsidP="00105A58">
      <w:pPr>
        <w:pStyle w:val="ParIndent"/>
        <w:numPr>
          <w:ilvl w:val="1"/>
          <w:numId w:val="33"/>
        </w:numPr>
        <w:rPr>
          <w:lang w:val="en-CA"/>
        </w:rPr>
      </w:pPr>
      <w:r>
        <w:rPr>
          <w:lang w:val="en-CA"/>
        </w:rPr>
        <w:lastRenderedPageBreak/>
        <w:t xml:space="preserve">Being able to </w:t>
      </w:r>
      <w:r w:rsidR="00971E63">
        <w:rPr>
          <w:lang w:val="en-CA"/>
        </w:rPr>
        <w:t xml:space="preserve">add and remove items quickly </w:t>
      </w:r>
      <w:r>
        <w:rPr>
          <w:lang w:val="en-CA"/>
        </w:rPr>
        <w:t xml:space="preserve">is incredibly important, as it was mentioned that items are added and removed at least </w:t>
      </w:r>
      <w:r w:rsidR="00971E63">
        <w:rPr>
          <w:lang w:val="en-CA"/>
        </w:rPr>
        <w:t>weekly</w:t>
      </w:r>
      <w:r>
        <w:rPr>
          <w:lang w:val="en-CA"/>
        </w:rPr>
        <w:t xml:space="preserve">. </w:t>
      </w:r>
      <w:r w:rsidR="008239D7">
        <w:rPr>
          <w:lang w:val="en-CA"/>
        </w:rPr>
        <w:t xml:space="preserve">Also, being able to keep up the system is </w:t>
      </w:r>
      <w:r w:rsidR="0099110B">
        <w:rPr>
          <w:lang w:val="en-CA"/>
        </w:rPr>
        <w:t xml:space="preserve">vital as </w:t>
      </w:r>
      <w:r w:rsidR="006A2B32">
        <w:rPr>
          <w:lang w:val="en-CA"/>
        </w:rPr>
        <w:t xml:space="preserve">if it breaks even for a day, then there </w:t>
      </w:r>
      <w:r w:rsidR="00044AE6">
        <w:rPr>
          <w:lang w:val="en-CA"/>
        </w:rPr>
        <w:t>would b</w:t>
      </w:r>
      <w:r w:rsidR="00511404">
        <w:rPr>
          <w:lang w:val="en-CA"/>
        </w:rPr>
        <w:t xml:space="preserve">e chaos in terms of </w:t>
      </w:r>
      <w:r w:rsidR="00411767">
        <w:rPr>
          <w:lang w:val="en-CA"/>
        </w:rPr>
        <w:t xml:space="preserve">which items </w:t>
      </w:r>
      <w:r w:rsidR="00BC2810">
        <w:rPr>
          <w:lang w:val="en-CA"/>
        </w:rPr>
        <w:t>were</w:t>
      </w:r>
      <w:r w:rsidR="00411767">
        <w:rPr>
          <w:lang w:val="en-CA"/>
        </w:rPr>
        <w:t xml:space="preserve"> taken out and by who</w:t>
      </w:r>
      <w:r w:rsidR="00BC2810">
        <w:rPr>
          <w:lang w:val="en-CA"/>
        </w:rPr>
        <w:t xml:space="preserve">. </w:t>
      </w:r>
      <w:r w:rsidR="000839B2">
        <w:rPr>
          <w:lang w:val="en-CA"/>
        </w:rPr>
        <w:t xml:space="preserve">The software needs to be made </w:t>
      </w:r>
      <w:r w:rsidR="005A47AE">
        <w:rPr>
          <w:lang w:val="en-CA"/>
        </w:rPr>
        <w:t xml:space="preserve">so that the IT department would be able to do </w:t>
      </w:r>
      <w:r w:rsidR="00971E63">
        <w:rPr>
          <w:lang w:val="en-CA"/>
        </w:rPr>
        <w:t>any necessary emergency fixes</w:t>
      </w:r>
      <w:r w:rsidR="005A47AE">
        <w:rPr>
          <w:lang w:val="en-CA"/>
        </w:rPr>
        <w:t>.</w:t>
      </w:r>
    </w:p>
    <w:p w14:paraId="561AA9BF" w14:textId="64BC10A4" w:rsidR="00411767" w:rsidRDefault="00D641EF" w:rsidP="00411767">
      <w:pPr>
        <w:pStyle w:val="ParIndent"/>
        <w:numPr>
          <w:ilvl w:val="0"/>
          <w:numId w:val="33"/>
        </w:numPr>
        <w:rPr>
          <w:lang w:val="en-CA"/>
        </w:rPr>
      </w:pPr>
      <w:r>
        <w:rPr>
          <w:lang w:val="en-CA"/>
        </w:rPr>
        <w:t xml:space="preserve">Design for </w:t>
      </w:r>
      <w:r w:rsidR="00B320DB">
        <w:rPr>
          <w:lang w:val="en-CA"/>
        </w:rPr>
        <w:t>Usability</w:t>
      </w:r>
    </w:p>
    <w:p w14:paraId="4A697D56" w14:textId="34857B76" w:rsidR="000955AC" w:rsidRDefault="00B320DB" w:rsidP="000955AC">
      <w:pPr>
        <w:pStyle w:val="ParIndent"/>
        <w:numPr>
          <w:ilvl w:val="1"/>
          <w:numId w:val="33"/>
        </w:numPr>
        <w:rPr>
          <w:lang w:val="en-CA"/>
        </w:rPr>
      </w:pPr>
      <w:r>
        <w:rPr>
          <w:lang w:val="en-CA"/>
        </w:rPr>
        <w:t>Th</w:t>
      </w:r>
      <w:r w:rsidR="007E064C">
        <w:rPr>
          <w:lang w:val="en-CA"/>
        </w:rPr>
        <w:t>ere was a</w:t>
      </w:r>
      <w:r w:rsidR="00106C49">
        <w:rPr>
          <w:lang w:val="en-CA"/>
        </w:rPr>
        <w:t xml:space="preserve"> great emphasis </w:t>
      </w:r>
      <w:r w:rsidR="00971E63">
        <w:rPr>
          <w:lang w:val="en-CA"/>
        </w:rPr>
        <w:t>on searching</w:t>
      </w:r>
      <w:r w:rsidR="00875D6D">
        <w:rPr>
          <w:lang w:val="en-CA"/>
        </w:rPr>
        <w:t xml:space="preserve"> </w:t>
      </w:r>
      <w:r w:rsidR="005B38D4">
        <w:rPr>
          <w:lang w:val="en-CA"/>
        </w:rPr>
        <w:t xml:space="preserve">for items and navigating the available items. </w:t>
      </w:r>
      <w:r w:rsidR="00327D2E">
        <w:rPr>
          <w:lang w:val="en-CA"/>
        </w:rPr>
        <w:t xml:space="preserve">The </w:t>
      </w:r>
      <w:r w:rsidR="006B0BAA">
        <w:rPr>
          <w:lang w:val="en-CA"/>
        </w:rPr>
        <w:t xml:space="preserve">application should be simple enough to use at first glance, keeping the </w:t>
      </w:r>
      <w:r w:rsidR="00971E63">
        <w:rPr>
          <w:lang w:val="en-CA"/>
        </w:rPr>
        <w:t>number</w:t>
      </w:r>
      <w:r w:rsidR="006B0BAA">
        <w:rPr>
          <w:lang w:val="en-CA"/>
        </w:rPr>
        <w:t xml:space="preserve"> of pages navigated through to a minimum. Training people on how to use the application could get expensive and</w:t>
      </w:r>
      <w:r w:rsidR="00732289">
        <w:rPr>
          <w:lang w:val="en-CA"/>
        </w:rPr>
        <w:t xml:space="preserve"> </w:t>
      </w:r>
      <w:r w:rsidR="006B0BAA">
        <w:rPr>
          <w:lang w:val="en-CA"/>
        </w:rPr>
        <w:t>unnecessary, so we will be empha</w:t>
      </w:r>
      <w:r w:rsidR="00575786">
        <w:rPr>
          <w:lang w:val="en-CA"/>
        </w:rPr>
        <w:t>s</w:t>
      </w:r>
      <w:r w:rsidR="006B0BAA">
        <w:rPr>
          <w:lang w:val="en-CA"/>
        </w:rPr>
        <w:t>i</w:t>
      </w:r>
      <w:r w:rsidR="00575786">
        <w:rPr>
          <w:lang w:val="en-CA"/>
        </w:rPr>
        <w:t>z</w:t>
      </w:r>
      <w:r w:rsidR="006B0BAA">
        <w:rPr>
          <w:lang w:val="en-CA"/>
        </w:rPr>
        <w:t>ing usability</w:t>
      </w:r>
    </w:p>
    <w:p w14:paraId="1EF5A7C6" w14:textId="7207C928" w:rsidR="00D95FC8" w:rsidRDefault="00610AF6" w:rsidP="00D95FC8">
      <w:pPr>
        <w:pStyle w:val="ParIndent"/>
        <w:numPr>
          <w:ilvl w:val="0"/>
          <w:numId w:val="33"/>
        </w:numPr>
        <w:rPr>
          <w:lang w:val="en-CA"/>
        </w:rPr>
      </w:pPr>
      <w:r>
        <w:rPr>
          <w:lang w:val="en-CA"/>
        </w:rPr>
        <w:t>Design for Collaboration</w:t>
      </w:r>
    </w:p>
    <w:p w14:paraId="37DAB33E" w14:textId="2E8DB145" w:rsidR="00610AF6" w:rsidRPr="00B7643F" w:rsidRDefault="007004B9" w:rsidP="00610AF6">
      <w:pPr>
        <w:pStyle w:val="ParIndent"/>
        <w:numPr>
          <w:ilvl w:val="1"/>
          <w:numId w:val="33"/>
        </w:numPr>
        <w:rPr>
          <w:lang w:val="en-CA"/>
        </w:rPr>
      </w:pPr>
      <w:r>
        <w:rPr>
          <w:lang w:val="en-CA"/>
        </w:rPr>
        <w:t xml:space="preserve">The permissions to </w:t>
      </w:r>
      <w:r w:rsidR="00D21A5F">
        <w:rPr>
          <w:lang w:val="en-CA"/>
        </w:rPr>
        <w:t xml:space="preserve">add and remove objects should not be given to everyone. The presenter mentioned she is only one of four people </w:t>
      </w:r>
      <w:r w:rsidR="00971E63">
        <w:rPr>
          <w:lang w:val="en-CA"/>
        </w:rPr>
        <w:t>with the permission</w:t>
      </w:r>
      <w:r w:rsidR="007A30E8">
        <w:rPr>
          <w:lang w:val="en-CA"/>
        </w:rPr>
        <w:t xml:space="preserve"> to do so. So, it will be important that our application also has proper roles so that it continues to be that only a few people can add and remove objects.</w:t>
      </w:r>
    </w:p>
    <w:p w14:paraId="20FE68FE" w14:textId="08CF21CE" w:rsidR="00111C1E" w:rsidRPr="00111C1E" w:rsidRDefault="00111C1E" w:rsidP="2EBEC89C">
      <w:pPr>
        <w:pStyle w:val="ParIndent"/>
        <w:spacing w:line="240" w:lineRule="auto"/>
        <w:rPr>
          <w:color w:val="C00000"/>
          <w:lang w:val="en-CA"/>
        </w:rPr>
      </w:pPr>
    </w:p>
    <w:p w14:paraId="2EC44BAE" w14:textId="14971363" w:rsidR="00310C1F" w:rsidRPr="009B5202" w:rsidRDefault="00320313" w:rsidP="2EBEC89C">
      <w:pPr>
        <w:rPr>
          <w:color w:val="C00000"/>
          <w:lang w:val="en-CA"/>
        </w:rPr>
      </w:pPr>
      <w:r w:rsidRPr="2EBEC89C">
        <w:rPr>
          <w:lang w:val="en-CA"/>
        </w:rPr>
        <w:br w:type="page"/>
      </w:r>
    </w:p>
    <w:p w14:paraId="0534C3E8" w14:textId="11805707" w:rsidR="001B6F3E" w:rsidRPr="001B6F3E" w:rsidRDefault="23F4A73B" w:rsidP="1B638A76">
      <w:pPr>
        <w:pStyle w:val="Heading1"/>
        <w:rPr>
          <w:lang w:val="en-CA"/>
        </w:rPr>
      </w:pPr>
      <w:bookmarkStart w:id="49" w:name="_Toc176011221"/>
      <w:r w:rsidRPr="0CE951A5">
        <w:rPr>
          <w:lang w:val="en-CA"/>
        </w:rPr>
        <w:lastRenderedPageBreak/>
        <w:t>Problem Definition, Concept Development, and Project Plan</w:t>
      </w:r>
      <w:bookmarkEnd w:id="49"/>
      <w:r w:rsidR="003A22E3">
        <w:br/>
      </w:r>
    </w:p>
    <w:p w14:paraId="4B29A81E" w14:textId="17D96E63" w:rsidR="001B6F3E" w:rsidRPr="001B6F3E" w:rsidRDefault="57BB9134" w:rsidP="0CE951A5">
      <w:pPr>
        <w:pStyle w:val="Heading1"/>
      </w:pPr>
      <w:r>
        <w:t xml:space="preserve"> </w:t>
      </w:r>
    </w:p>
    <w:p w14:paraId="51008C74" w14:textId="136756A8" w:rsidR="1D04EF2B" w:rsidRDefault="249D709F" w:rsidP="7EE72352">
      <w:pPr>
        <w:pStyle w:val="ParIndent"/>
        <w:spacing w:line="240" w:lineRule="auto"/>
        <w:ind w:firstLine="432"/>
        <w:jc w:val="left"/>
      </w:pPr>
      <w:r w:rsidRPr="6CE73612">
        <w:t xml:space="preserve">Efficient asset </w:t>
      </w:r>
      <w:r w:rsidR="6B3B209F" w:rsidRPr="6CE73612">
        <w:t>management</w:t>
      </w:r>
      <w:r w:rsidR="483D9C6E" w:rsidRPr="6CE73612">
        <w:t xml:space="preserve"> </w:t>
      </w:r>
      <w:r w:rsidRPr="6CE73612">
        <w:t xml:space="preserve">is crucial for </w:t>
      </w:r>
      <w:r w:rsidR="34ECBD04" w:rsidRPr="6CE73612">
        <w:t>operational e</w:t>
      </w:r>
      <w:r w:rsidRPr="6CE73612">
        <w:t>fficiency of any healthcare institution</w:t>
      </w:r>
      <w:r w:rsidR="3FE9D1E4" w:rsidRPr="6CE73612">
        <w:t xml:space="preserve">, and is particularly significant in this </w:t>
      </w:r>
      <w:r w:rsidR="52F6BB3D" w:rsidRPr="6CE73612">
        <w:t>children's</w:t>
      </w:r>
      <w:r w:rsidR="3FE9D1E4" w:rsidRPr="6CE73612">
        <w:t xml:space="preserve"> hospital, where timely availability of medical </w:t>
      </w:r>
      <w:r w:rsidR="16102050" w:rsidRPr="6CE73612">
        <w:t>equipment</w:t>
      </w:r>
      <w:r w:rsidR="3FE9D1E4" w:rsidRPr="6CE73612">
        <w:t xml:space="preserve"> can especially impact patient care. This section outlines the development of our as</w:t>
      </w:r>
      <w:r w:rsidR="3FE962C0" w:rsidRPr="6CE73612">
        <w:t xml:space="preserve">set </w:t>
      </w:r>
      <w:r w:rsidR="39F999E3" w:rsidRPr="6CE73612">
        <w:t>inventory</w:t>
      </w:r>
      <w:r w:rsidR="3FE962C0" w:rsidRPr="6CE73612">
        <w:t xml:space="preserve"> system with the </w:t>
      </w:r>
      <w:r w:rsidR="22149F50" w:rsidRPr="6CE73612">
        <w:t>design</w:t>
      </w:r>
      <w:r w:rsidR="5E022501" w:rsidRPr="6CE73612">
        <w:t xml:space="preserve"> for the </w:t>
      </w:r>
      <w:r w:rsidR="2D24BCA5" w:rsidRPr="6CE73612">
        <w:t>specialty</w:t>
      </w:r>
      <w:r w:rsidR="5E022501" w:rsidRPr="6CE73612">
        <w:t xml:space="preserve"> of the </w:t>
      </w:r>
      <w:r w:rsidR="08DBF2B6" w:rsidRPr="6CE73612">
        <w:t>children's</w:t>
      </w:r>
      <w:r w:rsidR="5E022501" w:rsidRPr="6CE73612">
        <w:t xml:space="preserve"> hospital; with the utilization of a scanner, database and an intuitive user interface (UI). The objective is to create a streamlined, reliable system that simplifies the day</w:t>
      </w:r>
      <w:r w:rsidR="3F173456" w:rsidRPr="6CE73612">
        <w:t>-</w:t>
      </w:r>
      <w:r w:rsidR="5E022501" w:rsidRPr="6CE73612">
        <w:t>to</w:t>
      </w:r>
      <w:r w:rsidR="3F173456" w:rsidRPr="6CE73612">
        <w:t>-</w:t>
      </w:r>
      <w:r w:rsidR="5E022501" w:rsidRPr="6CE73612">
        <w:t xml:space="preserve">day process </w:t>
      </w:r>
      <w:r w:rsidR="38C737E2" w:rsidRPr="6CE73612">
        <w:t>for therapists by tracking assets and ensuring medical teams have the tools they need where and when they need them.</w:t>
      </w:r>
    </w:p>
    <w:p w14:paraId="6E7315A5" w14:textId="41FB9DDB" w:rsidR="0E41E5D6" w:rsidRDefault="0E41E5D6" w:rsidP="0E41E5D6">
      <w:pPr>
        <w:pStyle w:val="ParIndent"/>
        <w:spacing w:line="240" w:lineRule="auto"/>
        <w:ind w:firstLine="0"/>
        <w:jc w:val="left"/>
      </w:pPr>
    </w:p>
    <w:p w14:paraId="25766DEC" w14:textId="4EEAECA4" w:rsidR="03EA2485" w:rsidRDefault="03EA2485" w:rsidP="7EE72352">
      <w:pPr>
        <w:pStyle w:val="ParIndent"/>
        <w:spacing w:line="240" w:lineRule="auto"/>
        <w:jc w:val="left"/>
      </w:pPr>
      <w:r w:rsidRPr="6CE73612">
        <w:t xml:space="preserve">This document aims to present clear problem definition, concept(s) development(s), and project plan for creating this system. This section </w:t>
      </w:r>
      <w:r w:rsidR="62E5DF08" w:rsidRPr="6CE73612">
        <w:t>consists</w:t>
      </w:r>
      <w:r w:rsidRPr="6CE73612">
        <w:t xml:space="preserve"> of </w:t>
      </w:r>
      <w:r w:rsidR="10E6B2F3" w:rsidRPr="6CE73612">
        <w:t>structured</w:t>
      </w:r>
      <w:r w:rsidRPr="6CE73612">
        <w:t xml:space="preserve"> phases, including identifying specific needs of the hospital </w:t>
      </w:r>
      <w:r w:rsidR="2E8EA4B0" w:rsidRPr="6CE73612">
        <w:t xml:space="preserve">through empathy and conceptualizing the </w:t>
      </w:r>
      <w:r w:rsidR="0E692A53" w:rsidRPr="6CE73612">
        <w:t>system's</w:t>
      </w:r>
      <w:r w:rsidR="2E8EA4B0" w:rsidRPr="6CE73612">
        <w:t xml:space="preserve"> </w:t>
      </w:r>
      <w:r w:rsidR="39BF5B90" w:rsidRPr="6CE73612">
        <w:t>components</w:t>
      </w:r>
      <w:r w:rsidR="2E8EA4B0" w:rsidRPr="6CE73612">
        <w:t xml:space="preserve">. </w:t>
      </w:r>
    </w:p>
    <w:p w14:paraId="5906A0A3" w14:textId="74BFF79D" w:rsidR="34BF7A5A" w:rsidRDefault="34BF7A5A">
      <w:r>
        <w:br w:type="page"/>
      </w:r>
    </w:p>
    <w:p w14:paraId="1F112F55" w14:textId="7F44097B" w:rsidR="090B9532" w:rsidRDefault="090B9532" w:rsidP="090B9532">
      <w:pPr>
        <w:pStyle w:val="ParIndent"/>
        <w:spacing w:line="240" w:lineRule="auto"/>
        <w:ind w:firstLine="0"/>
        <w:jc w:val="left"/>
        <w:rPr>
          <w:sz w:val="28"/>
          <w:szCs w:val="28"/>
        </w:rPr>
      </w:pPr>
    </w:p>
    <w:p w14:paraId="1250415D" w14:textId="12590CFB" w:rsidR="090B9532" w:rsidRDefault="0DD3E8C4" w:rsidP="090B9532">
      <w:pPr>
        <w:pStyle w:val="ParIndent"/>
        <w:spacing w:line="240" w:lineRule="auto"/>
        <w:ind w:firstLine="0"/>
        <w:jc w:val="left"/>
        <w:rPr>
          <w:b/>
          <w:sz w:val="30"/>
          <w:szCs w:val="30"/>
        </w:rPr>
      </w:pPr>
      <w:r w:rsidRPr="409CBEF8">
        <w:rPr>
          <w:b/>
          <w:sz w:val="30"/>
          <w:szCs w:val="30"/>
        </w:rPr>
        <w:t>Problem Definition</w:t>
      </w:r>
    </w:p>
    <w:p w14:paraId="5A1D311A" w14:textId="4B7D20F6" w:rsidR="1D04EF2B" w:rsidRDefault="00553391" w:rsidP="45575133">
      <w:pPr>
        <w:pStyle w:val="ParIndent"/>
        <w:spacing w:line="240" w:lineRule="auto"/>
        <w:ind w:firstLine="0"/>
        <w:jc w:val="center"/>
        <w:rPr>
          <w:b/>
          <w:sz w:val="26"/>
          <w:szCs w:val="26"/>
        </w:rPr>
      </w:pPr>
      <w:r w:rsidRPr="0906449B">
        <w:rPr>
          <w:b/>
          <w:sz w:val="26"/>
          <w:szCs w:val="26"/>
        </w:rPr>
        <w:t xml:space="preserve">List of </w:t>
      </w:r>
      <w:r w:rsidR="4C7B5438" w:rsidRPr="0906449B">
        <w:rPr>
          <w:b/>
          <w:sz w:val="26"/>
          <w:szCs w:val="26"/>
        </w:rPr>
        <w:t>C</w:t>
      </w:r>
      <w:r w:rsidR="5499F44F" w:rsidRPr="0906449B">
        <w:rPr>
          <w:b/>
          <w:sz w:val="26"/>
          <w:szCs w:val="26"/>
        </w:rPr>
        <w:t>lient's</w:t>
      </w:r>
      <w:r w:rsidRPr="0906449B">
        <w:rPr>
          <w:b/>
          <w:sz w:val="26"/>
          <w:szCs w:val="26"/>
        </w:rPr>
        <w:t xml:space="preserve"> </w:t>
      </w:r>
      <w:r w:rsidR="5249CB52" w:rsidRPr="0906449B">
        <w:rPr>
          <w:b/>
          <w:sz w:val="26"/>
          <w:szCs w:val="26"/>
        </w:rPr>
        <w:t>N</w:t>
      </w:r>
      <w:r w:rsidRPr="0906449B">
        <w:rPr>
          <w:b/>
          <w:sz w:val="26"/>
          <w:szCs w:val="26"/>
        </w:rPr>
        <w:t>eeds</w:t>
      </w:r>
      <w:r w:rsidR="00B933C2" w:rsidRPr="0906449B">
        <w:rPr>
          <w:b/>
          <w:sz w:val="26"/>
          <w:szCs w:val="26"/>
        </w:rPr>
        <w:t>: *</w:t>
      </w:r>
    </w:p>
    <w:p w14:paraId="5C9E7BEA" w14:textId="5F3A9609" w:rsidR="4E0F8B1F" w:rsidRDefault="4E0F8B1F" w:rsidP="7436BA17">
      <w:pPr>
        <w:pStyle w:val="Heading1"/>
        <w:spacing w:after="240"/>
        <w:ind w:left="0" w:firstLine="0"/>
        <w:jc w:val="center"/>
        <w:rPr>
          <w:b w:val="0"/>
          <w:color w:val="000000" w:themeColor="text1"/>
          <w:sz w:val="26"/>
          <w:szCs w:val="26"/>
          <w:lang w:val="en-CA"/>
        </w:rPr>
      </w:pPr>
      <w:r w:rsidRPr="7436BA17">
        <w:rPr>
          <w:b w:val="0"/>
          <w:bCs w:val="0"/>
          <w:color w:val="000000" w:themeColor="text1"/>
          <w:sz w:val="28"/>
          <w:szCs w:val="28"/>
          <w:lang w:val="en-CA"/>
        </w:rPr>
        <w:t>-</w:t>
      </w:r>
      <w:r w:rsidRPr="7436BA17">
        <w:rPr>
          <w:b w:val="0"/>
          <w:color w:val="000000" w:themeColor="text1"/>
          <w:sz w:val="26"/>
          <w:szCs w:val="26"/>
          <w:lang w:val="en-CA"/>
        </w:rPr>
        <w:t>Ability to scan items in and out, must be fast</w:t>
      </w:r>
    </w:p>
    <w:p w14:paraId="0B80FA58" w14:textId="3FC5FD95" w:rsidR="4E0F8B1F" w:rsidRDefault="4E0F8B1F" w:rsidP="7436BA17">
      <w:pPr>
        <w:pStyle w:val="Heading1"/>
        <w:spacing w:after="240"/>
        <w:ind w:left="0" w:firstLine="0"/>
        <w:jc w:val="center"/>
        <w:rPr>
          <w:b w:val="0"/>
          <w:color w:val="000000" w:themeColor="text1"/>
          <w:sz w:val="26"/>
          <w:szCs w:val="26"/>
          <w:lang w:val="en-CA"/>
        </w:rPr>
      </w:pPr>
      <w:r w:rsidRPr="7436BA17">
        <w:rPr>
          <w:b w:val="0"/>
          <w:color w:val="000000" w:themeColor="text1"/>
          <w:sz w:val="26"/>
          <w:szCs w:val="26"/>
          <w:lang w:val="en-CA"/>
        </w:rPr>
        <w:t>-Scanning ID badge before items can be scanned in or out</w:t>
      </w:r>
    </w:p>
    <w:p w14:paraId="22DA8ED7" w14:textId="636208FC" w:rsidR="4E0F8B1F" w:rsidRDefault="4E0F8B1F" w:rsidP="7436BA17">
      <w:pPr>
        <w:pStyle w:val="Heading1"/>
        <w:spacing w:after="240"/>
        <w:ind w:left="0" w:firstLine="0"/>
        <w:jc w:val="center"/>
        <w:rPr>
          <w:b w:val="0"/>
          <w:color w:val="000000" w:themeColor="text1"/>
          <w:sz w:val="26"/>
          <w:szCs w:val="26"/>
          <w:lang w:val="en-CA"/>
        </w:rPr>
      </w:pPr>
      <w:r w:rsidRPr="7436BA17">
        <w:rPr>
          <w:b w:val="0"/>
          <w:color w:val="000000" w:themeColor="text1"/>
          <w:sz w:val="26"/>
          <w:szCs w:val="26"/>
          <w:lang w:val="en-CA"/>
        </w:rPr>
        <w:t>-Add and remove items from database</w:t>
      </w:r>
    </w:p>
    <w:p w14:paraId="4261D9AC" w14:textId="26A7FAAD" w:rsidR="4E0F8B1F" w:rsidRDefault="4E0F8B1F" w:rsidP="7436BA17">
      <w:pPr>
        <w:pStyle w:val="Heading1"/>
        <w:spacing w:after="240"/>
        <w:ind w:left="0" w:firstLine="0"/>
        <w:jc w:val="center"/>
        <w:rPr>
          <w:b w:val="0"/>
          <w:color w:val="000000" w:themeColor="text1"/>
          <w:sz w:val="26"/>
          <w:szCs w:val="26"/>
          <w:lang w:val="en-CA"/>
        </w:rPr>
      </w:pPr>
      <w:r w:rsidRPr="7436BA17">
        <w:rPr>
          <w:b w:val="0"/>
          <w:color w:val="000000" w:themeColor="text1"/>
          <w:sz w:val="26"/>
          <w:szCs w:val="26"/>
          <w:lang w:val="en-CA"/>
        </w:rPr>
        <w:t>-Timestamp for signed out items</w:t>
      </w:r>
    </w:p>
    <w:p w14:paraId="2483D183" w14:textId="0E0F8FCE" w:rsidR="4E0F8B1F" w:rsidRDefault="4E0F8B1F" w:rsidP="7436BA17">
      <w:pPr>
        <w:pStyle w:val="Heading1"/>
        <w:spacing w:after="240"/>
        <w:ind w:left="0" w:firstLine="0"/>
        <w:jc w:val="center"/>
        <w:rPr>
          <w:b w:val="0"/>
          <w:color w:val="000000" w:themeColor="text1"/>
          <w:sz w:val="26"/>
          <w:szCs w:val="26"/>
          <w:lang w:val="en-CA"/>
        </w:rPr>
      </w:pPr>
      <w:r w:rsidRPr="7436BA17">
        <w:rPr>
          <w:b w:val="0"/>
          <w:color w:val="000000" w:themeColor="text1"/>
          <w:sz w:val="26"/>
          <w:szCs w:val="26"/>
          <w:lang w:val="en-CA"/>
        </w:rPr>
        <w:t xml:space="preserve">-Item descriptions for each entry </w:t>
      </w:r>
    </w:p>
    <w:p w14:paraId="4E51E1E6" w14:textId="3453873E" w:rsidR="4E0F8B1F" w:rsidRDefault="4E0F8B1F" w:rsidP="7436BA17">
      <w:pPr>
        <w:pStyle w:val="Heading1"/>
        <w:spacing w:after="240"/>
        <w:ind w:left="0" w:firstLine="0"/>
        <w:jc w:val="center"/>
        <w:rPr>
          <w:b w:val="0"/>
          <w:color w:val="000000" w:themeColor="text1"/>
          <w:sz w:val="26"/>
          <w:szCs w:val="26"/>
          <w:lang w:val="en-CA"/>
        </w:rPr>
      </w:pPr>
      <w:r w:rsidRPr="7436BA17">
        <w:rPr>
          <w:b w:val="0"/>
          <w:color w:val="000000" w:themeColor="text1"/>
          <w:sz w:val="26"/>
          <w:szCs w:val="26"/>
          <w:lang w:val="en-CA"/>
        </w:rPr>
        <w:t>-Computer systems at each storeroom</w:t>
      </w:r>
    </w:p>
    <w:p w14:paraId="2DECD114" w14:textId="577C3C85" w:rsidR="25E354B7" w:rsidRDefault="4E0F8B1F" w:rsidP="7436BA17">
      <w:pPr>
        <w:pStyle w:val="Heading1"/>
        <w:spacing w:after="240"/>
        <w:ind w:left="0" w:firstLine="0"/>
        <w:jc w:val="center"/>
        <w:rPr>
          <w:b w:val="0"/>
          <w:color w:val="000000" w:themeColor="text1"/>
          <w:sz w:val="26"/>
          <w:szCs w:val="26"/>
          <w:lang w:val="en-CA"/>
        </w:rPr>
      </w:pPr>
      <w:r w:rsidRPr="7436BA17">
        <w:rPr>
          <w:b w:val="0"/>
          <w:color w:val="000000" w:themeColor="text1"/>
          <w:sz w:val="26"/>
          <w:szCs w:val="26"/>
          <w:lang w:val="en-CA"/>
        </w:rPr>
        <w:t>-Item location tracking</w:t>
      </w:r>
    </w:p>
    <w:p w14:paraId="06E9FA06" w14:textId="76E35456" w:rsidR="69535D62" w:rsidRDefault="1EA5E774" w:rsidP="09C28FE8">
      <w:pPr>
        <w:spacing w:before="240" w:after="240"/>
        <w:jc w:val="center"/>
        <w:rPr>
          <w:b/>
          <w:bCs/>
          <w:color w:val="000000" w:themeColor="text1"/>
          <w:sz w:val="28"/>
          <w:szCs w:val="28"/>
          <w:lang w:val="en-CA"/>
        </w:rPr>
      </w:pPr>
      <w:r w:rsidRPr="0CE951A5">
        <w:rPr>
          <w:b/>
          <w:bCs/>
          <w:color w:val="000000" w:themeColor="text1"/>
          <w:sz w:val="28"/>
          <w:szCs w:val="28"/>
          <w:lang w:val="en-CA"/>
        </w:rPr>
        <w:t xml:space="preserve">List of Needs, Improvised </w:t>
      </w:r>
      <w:r w:rsidR="0735C5AE" w:rsidRPr="0CE951A5">
        <w:rPr>
          <w:b/>
          <w:bCs/>
          <w:color w:val="000000" w:themeColor="text1"/>
          <w:sz w:val="28"/>
          <w:szCs w:val="28"/>
          <w:lang w:val="en-CA"/>
        </w:rPr>
        <w:t>with</w:t>
      </w:r>
      <w:r w:rsidRPr="0CE951A5">
        <w:rPr>
          <w:b/>
          <w:bCs/>
          <w:color w:val="000000" w:themeColor="text1"/>
          <w:sz w:val="28"/>
          <w:szCs w:val="28"/>
          <w:lang w:val="en-CA"/>
        </w:rPr>
        <w:t xml:space="preserve"> Ranking and Metric</w:t>
      </w:r>
      <w:r w:rsidR="13062610" w:rsidRPr="0CE951A5">
        <w:rPr>
          <w:b/>
          <w:bCs/>
          <w:color w:val="000000" w:themeColor="text1"/>
          <w:sz w:val="28"/>
          <w:szCs w:val="28"/>
          <w:lang w:val="en-CA"/>
        </w:rPr>
        <w:t xml:space="preserve"> – Table 7.1</w:t>
      </w:r>
      <w:r w:rsidR="4A9A17A9" w:rsidRPr="0CE951A5">
        <w:rPr>
          <w:b/>
          <w:bCs/>
          <w:color w:val="000000" w:themeColor="text1"/>
          <w:sz w:val="28"/>
          <w:szCs w:val="28"/>
          <w:lang w:val="en-CA"/>
        </w:rPr>
        <w:t xml:space="preserve"> </w:t>
      </w:r>
      <w:del w:id="50" w:author="Tofehinti Olofin" w:date="2024-09-30T15:24:00Z" w16du:dateUtc="2024-09-30T19:24:00Z">
        <w:r w:rsidR="4A9A17A9" w:rsidRPr="0CE951A5" w:rsidDel="00DA1EEC">
          <w:rPr>
            <w:b/>
            <w:bCs/>
            <w:color w:val="000000" w:themeColor="text1"/>
            <w:sz w:val="28"/>
            <w:szCs w:val="28"/>
            <w:lang w:val="en-CA"/>
          </w:rPr>
          <w:delText>*</w:delText>
        </w:r>
      </w:del>
    </w:p>
    <w:tbl>
      <w:tblPr>
        <w:tblStyle w:val="TableGrid"/>
        <w:tblW w:w="9464" w:type="dxa"/>
        <w:tblLayout w:type="fixed"/>
        <w:tblLook w:val="06A0" w:firstRow="1" w:lastRow="0" w:firstColumn="1" w:lastColumn="0" w:noHBand="1" w:noVBand="1"/>
      </w:tblPr>
      <w:tblGrid>
        <w:gridCol w:w="4725"/>
        <w:gridCol w:w="4739"/>
      </w:tblGrid>
      <w:tr w:rsidR="25E354B7" w14:paraId="1AADFBD8" w14:textId="77777777" w:rsidTr="58E90EB0">
        <w:trPr>
          <w:trHeight w:val="300"/>
        </w:trPr>
        <w:tc>
          <w:tcPr>
            <w:tcW w:w="4725" w:type="dxa"/>
          </w:tcPr>
          <w:p w14:paraId="00A64197" w14:textId="42D7AF3A" w:rsidR="25E354B7" w:rsidRDefault="0F478CAE" w:rsidP="25E354B7">
            <w:pPr>
              <w:pStyle w:val="ParIndent"/>
            </w:pPr>
            <w:r w:rsidRPr="09C28FE8">
              <w:rPr>
                <w:lang w:val="en-CA"/>
              </w:rPr>
              <w:t>Customer Needs (with importance)</w:t>
            </w:r>
          </w:p>
        </w:tc>
        <w:tc>
          <w:tcPr>
            <w:tcW w:w="4739" w:type="dxa"/>
          </w:tcPr>
          <w:p w14:paraId="6D769861" w14:textId="261B6494" w:rsidR="25E354B7" w:rsidRDefault="0843EF20" w:rsidP="25E354B7">
            <w:pPr>
              <w:pStyle w:val="ParIndent"/>
              <w:rPr>
                <w:lang w:val="en-CA"/>
              </w:rPr>
            </w:pPr>
            <w:r w:rsidRPr="73E5F914">
              <w:rPr>
                <w:lang w:val="en-CA"/>
              </w:rPr>
              <w:t>Metric</w:t>
            </w:r>
          </w:p>
        </w:tc>
      </w:tr>
      <w:tr w:rsidR="25E354B7" w14:paraId="78484DA7" w14:textId="77777777" w:rsidTr="58E90EB0">
        <w:trPr>
          <w:trHeight w:val="300"/>
        </w:trPr>
        <w:tc>
          <w:tcPr>
            <w:tcW w:w="4725" w:type="dxa"/>
          </w:tcPr>
          <w:p w14:paraId="24F3D951" w14:textId="147AF957" w:rsidR="25E354B7" w:rsidRDefault="0843EF20" w:rsidP="7AC76B66">
            <w:pPr>
              <w:pStyle w:val="ParIndent"/>
              <w:ind w:firstLine="0"/>
              <w:rPr>
                <w:lang w:val="en-CA"/>
              </w:rPr>
            </w:pPr>
            <w:r w:rsidRPr="5C3EE3D7">
              <w:rPr>
                <w:lang w:val="en-CA"/>
              </w:rPr>
              <w:t>1. Ability to scan items in and out, must be fast</w:t>
            </w:r>
          </w:p>
        </w:tc>
        <w:tc>
          <w:tcPr>
            <w:tcW w:w="4739" w:type="dxa"/>
          </w:tcPr>
          <w:p w14:paraId="67769615" w14:textId="139FF27E" w:rsidR="25E354B7" w:rsidRDefault="42097083" w:rsidP="7A0F952D">
            <w:pPr>
              <w:pStyle w:val="ParIndent"/>
              <w:ind w:firstLine="0"/>
              <w:rPr>
                <w:lang w:val="en-CA"/>
              </w:rPr>
            </w:pPr>
            <w:r w:rsidRPr="17F79EA6">
              <w:rPr>
                <w:lang w:val="en-CA"/>
              </w:rPr>
              <w:t xml:space="preserve">Metric: Scan Time per </w:t>
            </w:r>
            <w:r w:rsidRPr="7A0F952D">
              <w:rPr>
                <w:lang w:val="en-CA"/>
              </w:rPr>
              <w:t>Transaction</w:t>
            </w:r>
          </w:p>
          <w:p w14:paraId="648DB521" w14:textId="3CC75059" w:rsidR="25E354B7" w:rsidRDefault="42097083" w:rsidP="7A0F952D">
            <w:pPr>
              <w:pStyle w:val="ParIndent"/>
              <w:ind w:firstLine="0"/>
              <w:rPr>
                <w:lang w:val="en-CA"/>
              </w:rPr>
            </w:pPr>
            <w:r w:rsidRPr="7A0F952D">
              <w:rPr>
                <w:lang w:val="en-CA"/>
              </w:rPr>
              <w:t>Unit: Seconds</w:t>
            </w:r>
          </w:p>
          <w:p w14:paraId="6BD60BA9" w14:textId="7B763F0B" w:rsidR="25E354B7" w:rsidRDefault="42097083" w:rsidP="60DA03B6">
            <w:pPr>
              <w:pStyle w:val="ParIndent"/>
              <w:ind w:firstLine="0"/>
              <w:rPr>
                <w:lang w:val="en-CA"/>
              </w:rPr>
            </w:pPr>
            <w:r w:rsidRPr="7A0F952D">
              <w:rPr>
                <w:lang w:val="en-CA"/>
              </w:rPr>
              <w:t>Ideal Value</w:t>
            </w:r>
            <w:r w:rsidRPr="60DA03B6">
              <w:rPr>
                <w:lang w:val="en-CA"/>
              </w:rPr>
              <w:t>: &lt;2 Seconds/scan</w:t>
            </w:r>
          </w:p>
          <w:p w14:paraId="50AC6856" w14:textId="01BBFAF7" w:rsidR="25E354B7" w:rsidRDefault="42097083" w:rsidP="29EA3480">
            <w:pPr>
              <w:pStyle w:val="ParIndent"/>
              <w:ind w:firstLine="0"/>
              <w:rPr>
                <w:lang w:val="en-CA"/>
              </w:rPr>
            </w:pPr>
            <w:r w:rsidRPr="725F18D1">
              <w:rPr>
                <w:lang w:val="en-CA"/>
              </w:rPr>
              <w:t>Accepted Value: &lt;5</w:t>
            </w:r>
            <w:r w:rsidRPr="2DBFB437">
              <w:rPr>
                <w:lang w:val="en-CA"/>
              </w:rPr>
              <w:t xml:space="preserve"> Seconds/</w:t>
            </w:r>
            <w:r w:rsidRPr="4E350B6B">
              <w:rPr>
                <w:lang w:val="en-CA"/>
              </w:rPr>
              <w:t>scan</w:t>
            </w:r>
          </w:p>
        </w:tc>
      </w:tr>
      <w:tr w:rsidR="25E354B7" w14:paraId="4747384B" w14:textId="77777777" w:rsidTr="58E90EB0">
        <w:trPr>
          <w:trHeight w:val="300"/>
        </w:trPr>
        <w:tc>
          <w:tcPr>
            <w:tcW w:w="4725" w:type="dxa"/>
          </w:tcPr>
          <w:p w14:paraId="7A776333" w14:textId="28E48241" w:rsidR="73E5F914" w:rsidRDefault="4B955584" w:rsidP="4B955584">
            <w:pPr>
              <w:pStyle w:val="Heading2"/>
              <w:numPr>
                <w:ilvl w:val="0"/>
                <w:numId w:val="0"/>
              </w:numPr>
              <w:rPr>
                <w:b w:val="0"/>
                <w:bCs w:val="0"/>
                <w:iCs w:val="0"/>
                <w:color w:val="000000" w:themeColor="text1"/>
                <w:sz w:val="24"/>
                <w:szCs w:val="24"/>
              </w:rPr>
            </w:pPr>
            <w:r w:rsidRPr="4B955584">
              <w:rPr>
                <w:b w:val="0"/>
                <w:bCs w:val="0"/>
                <w:iCs w:val="0"/>
                <w:color w:val="000000" w:themeColor="text1"/>
                <w:sz w:val="24"/>
                <w:szCs w:val="24"/>
              </w:rPr>
              <w:lastRenderedPageBreak/>
              <w:t xml:space="preserve">2. </w:t>
            </w:r>
            <w:r w:rsidR="0843EF20" w:rsidRPr="4B955584">
              <w:rPr>
                <w:b w:val="0"/>
                <w:bCs w:val="0"/>
                <w:iCs w:val="0"/>
                <w:color w:val="000000" w:themeColor="text1"/>
                <w:sz w:val="24"/>
                <w:szCs w:val="24"/>
              </w:rPr>
              <w:t>Scanning ID badge before items can be scanned in or out</w:t>
            </w:r>
          </w:p>
          <w:p w14:paraId="2EDC02B5" w14:textId="64478226" w:rsidR="25E354B7" w:rsidRDefault="25E354B7" w:rsidP="25E354B7">
            <w:pPr>
              <w:pStyle w:val="ParIndent"/>
              <w:rPr>
                <w:lang w:val="en-CA"/>
              </w:rPr>
            </w:pPr>
          </w:p>
        </w:tc>
        <w:tc>
          <w:tcPr>
            <w:tcW w:w="4739" w:type="dxa"/>
          </w:tcPr>
          <w:p w14:paraId="17614388" w14:textId="06FA7CF5" w:rsidR="25E354B7" w:rsidRDefault="08265D75" w:rsidP="4413A40C">
            <w:pPr>
              <w:pStyle w:val="ParIndent"/>
              <w:ind w:firstLine="0"/>
              <w:rPr>
                <w:lang w:val="en-CA"/>
              </w:rPr>
            </w:pPr>
            <w:r w:rsidRPr="35EBD68D">
              <w:rPr>
                <w:lang w:val="en-CA"/>
              </w:rPr>
              <w:t xml:space="preserve">Metric: Badge </w:t>
            </w:r>
            <w:r w:rsidRPr="4413A40C">
              <w:rPr>
                <w:lang w:val="en-CA"/>
              </w:rPr>
              <w:t>Authentication time</w:t>
            </w:r>
          </w:p>
          <w:p w14:paraId="0C5C11D7" w14:textId="5BA52F38" w:rsidR="25E354B7" w:rsidRDefault="08265D75" w:rsidP="4413A40C">
            <w:pPr>
              <w:pStyle w:val="ParIndent"/>
              <w:ind w:firstLine="0"/>
              <w:rPr>
                <w:lang w:val="en-CA"/>
              </w:rPr>
            </w:pPr>
            <w:r w:rsidRPr="4413A40C">
              <w:rPr>
                <w:lang w:val="en-CA"/>
              </w:rPr>
              <w:t>Unit: Seconds</w:t>
            </w:r>
          </w:p>
          <w:p w14:paraId="58647C90" w14:textId="4F049839" w:rsidR="25E354B7" w:rsidRDefault="08265D75" w:rsidP="35CD9F7A">
            <w:pPr>
              <w:pStyle w:val="ParIndent"/>
              <w:ind w:firstLine="0"/>
              <w:rPr>
                <w:lang w:val="en-CA"/>
              </w:rPr>
            </w:pPr>
            <w:r w:rsidRPr="35CD9F7A">
              <w:rPr>
                <w:lang w:val="en-CA"/>
              </w:rPr>
              <w:t>Ideal Value: &lt;1 Second</w:t>
            </w:r>
            <w:r w:rsidRPr="703568FF">
              <w:rPr>
                <w:lang w:val="en-CA"/>
              </w:rPr>
              <w:t>/</w:t>
            </w:r>
            <w:r w:rsidRPr="11806FA1">
              <w:rPr>
                <w:lang w:val="en-CA"/>
              </w:rPr>
              <w:t>scan</w:t>
            </w:r>
          </w:p>
          <w:p w14:paraId="66F30631" w14:textId="33FABC78" w:rsidR="25E354B7" w:rsidRDefault="08265D75" w:rsidP="20222027">
            <w:pPr>
              <w:pStyle w:val="ParIndent"/>
              <w:ind w:firstLine="0"/>
              <w:rPr>
                <w:lang w:val="en-CA"/>
              </w:rPr>
            </w:pPr>
            <w:r w:rsidRPr="703568FF">
              <w:rPr>
                <w:lang w:val="en-CA"/>
              </w:rPr>
              <w:t>Accepted Value: &lt;3 Seconds/scan</w:t>
            </w:r>
          </w:p>
        </w:tc>
      </w:tr>
      <w:tr w:rsidR="25E354B7" w14:paraId="4EE83BE4" w14:textId="77777777" w:rsidTr="58E90EB0">
        <w:trPr>
          <w:trHeight w:val="300"/>
        </w:trPr>
        <w:tc>
          <w:tcPr>
            <w:tcW w:w="4725" w:type="dxa"/>
          </w:tcPr>
          <w:p w14:paraId="1F7178AF" w14:textId="16D4C786" w:rsidR="25E354B7" w:rsidRDefault="0843EF20" w:rsidP="75D385F1">
            <w:pPr>
              <w:pStyle w:val="ParIndent"/>
              <w:ind w:firstLine="0"/>
              <w:rPr>
                <w:lang w:val="en-CA"/>
              </w:rPr>
            </w:pPr>
            <w:r w:rsidRPr="75D385F1">
              <w:rPr>
                <w:lang w:val="en-CA"/>
              </w:rPr>
              <w:t xml:space="preserve">3. </w:t>
            </w:r>
            <w:r w:rsidRPr="75D385F1">
              <w:rPr>
                <w:color w:val="000000" w:themeColor="text1"/>
                <w:lang w:val="en-CA"/>
              </w:rPr>
              <w:t>Add and remove items from database</w:t>
            </w:r>
          </w:p>
        </w:tc>
        <w:tc>
          <w:tcPr>
            <w:tcW w:w="4739" w:type="dxa"/>
          </w:tcPr>
          <w:p w14:paraId="1904392E" w14:textId="383C2B2B" w:rsidR="25E354B7" w:rsidRDefault="03A62DAB" w:rsidP="58E90EB0">
            <w:pPr>
              <w:pStyle w:val="ParIndent"/>
              <w:ind w:firstLine="0"/>
              <w:rPr>
                <w:lang w:val="en-CA"/>
              </w:rPr>
            </w:pPr>
            <w:r w:rsidRPr="65D0E652">
              <w:rPr>
                <w:lang w:val="en-CA"/>
              </w:rPr>
              <w:t>Metric: Database Update Time</w:t>
            </w:r>
          </w:p>
          <w:p w14:paraId="62C47408" w14:textId="1B894B30" w:rsidR="25E354B7" w:rsidRDefault="03A62DAB" w:rsidP="58E90EB0">
            <w:pPr>
              <w:pStyle w:val="ParIndent"/>
              <w:ind w:firstLine="0"/>
              <w:rPr>
                <w:lang w:val="en-CA"/>
              </w:rPr>
            </w:pPr>
            <w:r w:rsidRPr="662D0A53">
              <w:rPr>
                <w:lang w:val="en-CA"/>
              </w:rPr>
              <w:t>Unit: Seconds per Entry</w:t>
            </w:r>
          </w:p>
          <w:p w14:paraId="7D3E942F" w14:textId="3E3E8EB5" w:rsidR="25E354B7" w:rsidRDefault="03A62DAB" w:rsidP="58E90EB0">
            <w:pPr>
              <w:pStyle w:val="ParIndent"/>
              <w:ind w:firstLine="0"/>
              <w:rPr>
                <w:lang w:val="en-CA"/>
              </w:rPr>
            </w:pPr>
            <w:r w:rsidRPr="58E90EB0">
              <w:rPr>
                <w:lang w:val="en-CA"/>
              </w:rPr>
              <w:t>Ideal Value: &lt;1 Second/</w:t>
            </w:r>
            <w:r w:rsidRPr="57A9E74E">
              <w:rPr>
                <w:lang w:val="en-CA"/>
              </w:rPr>
              <w:t>entry</w:t>
            </w:r>
          </w:p>
          <w:p w14:paraId="1450D0DC" w14:textId="25721871" w:rsidR="25E354B7" w:rsidRDefault="03A62DAB" w:rsidP="31A16D97">
            <w:pPr>
              <w:pStyle w:val="ParIndent"/>
              <w:ind w:firstLine="0"/>
              <w:rPr>
                <w:lang w:val="en-CA"/>
              </w:rPr>
            </w:pPr>
            <w:r w:rsidRPr="58E90EB0">
              <w:rPr>
                <w:lang w:val="en-CA"/>
              </w:rPr>
              <w:t>Accepted Value: &lt;3 Seconds/</w:t>
            </w:r>
            <w:r w:rsidRPr="57A9E74E">
              <w:rPr>
                <w:lang w:val="en-CA"/>
              </w:rPr>
              <w:t>entry</w:t>
            </w:r>
          </w:p>
        </w:tc>
      </w:tr>
      <w:tr w:rsidR="25E354B7" w14:paraId="70D515F3" w14:textId="77777777" w:rsidTr="58E90EB0">
        <w:trPr>
          <w:trHeight w:val="300"/>
        </w:trPr>
        <w:tc>
          <w:tcPr>
            <w:tcW w:w="4725" w:type="dxa"/>
          </w:tcPr>
          <w:p w14:paraId="6BAC95A4" w14:textId="06150124" w:rsidR="73E5F914" w:rsidRDefault="0843EF20" w:rsidP="528B8CC4">
            <w:pPr>
              <w:pStyle w:val="ParIndent"/>
              <w:ind w:firstLine="0"/>
              <w:rPr>
                <w:color w:val="000000" w:themeColor="text1"/>
                <w:lang w:val="en-CA"/>
              </w:rPr>
            </w:pPr>
            <w:r w:rsidRPr="38248242">
              <w:rPr>
                <w:lang w:val="en-CA"/>
              </w:rPr>
              <w:t xml:space="preserve">4. </w:t>
            </w:r>
            <w:r w:rsidRPr="38248242">
              <w:rPr>
                <w:color w:val="000000" w:themeColor="text1"/>
                <w:lang w:val="en-CA"/>
              </w:rPr>
              <w:t>Timestamp for signed out items</w:t>
            </w:r>
          </w:p>
          <w:p w14:paraId="3EA5856B" w14:textId="54F7D0E7" w:rsidR="25E354B7" w:rsidRDefault="25E354B7" w:rsidP="38248242">
            <w:pPr>
              <w:pStyle w:val="ParIndent"/>
              <w:ind w:firstLine="0"/>
              <w:rPr>
                <w:lang w:val="en-CA"/>
              </w:rPr>
            </w:pPr>
          </w:p>
        </w:tc>
        <w:tc>
          <w:tcPr>
            <w:tcW w:w="4739" w:type="dxa"/>
          </w:tcPr>
          <w:p w14:paraId="7C16221A" w14:textId="71E10861" w:rsidR="25E354B7" w:rsidRDefault="634A18BF" w:rsidP="33EA07D3">
            <w:pPr>
              <w:pStyle w:val="ParIndent"/>
              <w:ind w:firstLine="0"/>
              <w:rPr>
                <w:lang w:val="en-CA"/>
              </w:rPr>
            </w:pPr>
            <w:r w:rsidRPr="33EA07D3">
              <w:rPr>
                <w:lang w:val="en-CA"/>
              </w:rPr>
              <w:t xml:space="preserve">Metric: </w:t>
            </w:r>
            <w:r w:rsidR="7FB46580" w:rsidRPr="66C217F1">
              <w:rPr>
                <w:lang w:val="en-CA"/>
              </w:rPr>
              <w:t xml:space="preserve">Accuracy of </w:t>
            </w:r>
            <w:r w:rsidR="0B75643A" w:rsidRPr="33EA07D3">
              <w:rPr>
                <w:lang w:val="en-CA"/>
              </w:rPr>
              <w:t>T</w:t>
            </w:r>
            <w:r w:rsidR="77117797" w:rsidRPr="33EA07D3">
              <w:rPr>
                <w:lang w:val="en-CA"/>
              </w:rPr>
              <w:t>imestamp</w:t>
            </w:r>
          </w:p>
          <w:p w14:paraId="37D9EB51" w14:textId="2485E768" w:rsidR="25E354B7" w:rsidRDefault="4AE42CDC" w:rsidP="2BB7B7FA">
            <w:pPr>
              <w:pStyle w:val="ParIndent"/>
              <w:ind w:firstLine="0"/>
              <w:rPr>
                <w:lang w:val="en-CA"/>
              </w:rPr>
            </w:pPr>
            <w:r w:rsidRPr="2BB7B7FA">
              <w:rPr>
                <w:lang w:val="en-CA"/>
              </w:rPr>
              <w:t>Unit: Milliseconds</w:t>
            </w:r>
          </w:p>
          <w:p w14:paraId="1B067C40" w14:textId="1761E873" w:rsidR="25E354B7" w:rsidRDefault="4AE42CDC" w:rsidP="6B89E7C6">
            <w:pPr>
              <w:pStyle w:val="ParIndent"/>
              <w:ind w:firstLine="0"/>
              <w:rPr>
                <w:lang w:val="en-CA"/>
              </w:rPr>
            </w:pPr>
            <w:r w:rsidRPr="104B5EC4">
              <w:rPr>
                <w:lang w:val="en-CA"/>
              </w:rPr>
              <w:t xml:space="preserve">Ideal Value: +- 50 milliseconds </w:t>
            </w:r>
            <w:r w:rsidRPr="6B89E7C6">
              <w:rPr>
                <w:lang w:val="en-CA"/>
              </w:rPr>
              <w:t xml:space="preserve">from </w:t>
            </w:r>
            <w:r w:rsidRPr="2EB23C72">
              <w:rPr>
                <w:lang w:val="en-CA"/>
              </w:rPr>
              <w:t>Real-time</w:t>
            </w:r>
          </w:p>
          <w:p w14:paraId="2E81BB09" w14:textId="2EA0420A" w:rsidR="25E354B7" w:rsidRDefault="4AE42CDC" w:rsidP="66C217F1">
            <w:pPr>
              <w:pStyle w:val="ParIndent"/>
              <w:ind w:firstLine="0"/>
              <w:rPr>
                <w:lang w:val="en-CA"/>
              </w:rPr>
            </w:pPr>
            <w:r w:rsidRPr="4BCD21D6">
              <w:rPr>
                <w:lang w:val="en-CA"/>
              </w:rPr>
              <w:t xml:space="preserve">Accepted </w:t>
            </w:r>
            <w:proofErr w:type="gramStart"/>
            <w:r w:rsidRPr="4BCD21D6">
              <w:rPr>
                <w:lang w:val="en-CA"/>
              </w:rPr>
              <w:t>Value:+</w:t>
            </w:r>
            <w:proofErr w:type="gramEnd"/>
            <w:r w:rsidRPr="4BCD21D6">
              <w:rPr>
                <w:lang w:val="en-CA"/>
              </w:rPr>
              <w:t xml:space="preserve">- 100 milliseconds from </w:t>
            </w:r>
            <w:r w:rsidRPr="7E262EEA">
              <w:rPr>
                <w:lang w:val="en-CA"/>
              </w:rPr>
              <w:t>Real-time</w:t>
            </w:r>
          </w:p>
        </w:tc>
      </w:tr>
      <w:tr w:rsidR="25E354B7" w14:paraId="19849450" w14:textId="77777777" w:rsidTr="58E90EB0">
        <w:trPr>
          <w:trHeight w:val="300"/>
        </w:trPr>
        <w:tc>
          <w:tcPr>
            <w:tcW w:w="4725" w:type="dxa"/>
          </w:tcPr>
          <w:p w14:paraId="75962CCB" w14:textId="3CEC0DA6" w:rsidR="25E354B7" w:rsidRDefault="0843EF20" w:rsidP="528B8CC4">
            <w:pPr>
              <w:pStyle w:val="ParIndent"/>
              <w:ind w:firstLine="0"/>
              <w:rPr>
                <w:lang w:val="en-CA"/>
              </w:rPr>
            </w:pPr>
            <w:r w:rsidRPr="528B8CC4">
              <w:rPr>
                <w:lang w:val="en-CA"/>
              </w:rPr>
              <w:t>5.</w:t>
            </w:r>
            <w:r w:rsidRPr="528B8CC4">
              <w:rPr>
                <w:color w:val="000000" w:themeColor="text1"/>
                <w:lang w:val="en-CA"/>
              </w:rPr>
              <w:t xml:space="preserve"> Item descriptions for each entry</w:t>
            </w:r>
          </w:p>
        </w:tc>
        <w:tc>
          <w:tcPr>
            <w:tcW w:w="4739" w:type="dxa"/>
          </w:tcPr>
          <w:p w14:paraId="0F9F095E" w14:textId="7C73EECD" w:rsidR="25E354B7" w:rsidRDefault="0E084DB2" w:rsidP="23AFA154">
            <w:pPr>
              <w:pStyle w:val="ParIndent"/>
              <w:ind w:firstLine="0"/>
              <w:rPr>
                <w:lang w:val="en-CA"/>
              </w:rPr>
            </w:pPr>
            <w:r w:rsidRPr="14EAA113">
              <w:rPr>
                <w:lang w:val="en-CA"/>
              </w:rPr>
              <w:t xml:space="preserve">Metric: Description </w:t>
            </w:r>
            <w:r w:rsidRPr="69A728F7">
              <w:rPr>
                <w:lang w:val="en-CA"/>
              </w:rPr>
              <w:t>Character Limit</w:t>
            </w:r>
          </w:p>
          <w:p w14:paraId="318FA27E" w14:textId="21D8CF66" w:rsidR="25E354B7" w:rsidRDefault="0E084DB2" w:rsidP="23AFA154">
            <w:pPr>
              <w:pStyle w:val="ParIndent"/>
              <w:ind w:firstLine="0"/>
              <w:rPr>
                <w:lang w:val="en-CA"/>
              </w:rPr>
            </w:pPr>
            <w:r w:rsidRPr="345F9D80">
              <w:rPr>
                <w:lang w:val="en-CA"/>
              </w:rPr>
              <w:t>Unit: Number</w:t>
            </w:r>
            <w:r w:rsidR="5E7845DC" w:rsidRPr="45355F1D">
              <w:rPr>
                <w:lang w:val="en-CA"/>
              </w:rPr>
              <w:t xml:space="preserve"> of </w:t>
            </w:r>
            <w:r w:rsidRPr="345F9D80">
              <w:rPr>
                <w:lang w:val="en-CA"/>
              </w:rPr>
              <w:t>Characters</w:t>
            </w:r>
          </w:p>
          <w:p w14:paraId="6031C2F8" w14:textId="7702BFFF" w:rsidR="25E354B7" w:rsidRDefault="0E084DB2" w:rsidP="23AFA154">
            <w:pPr>
              <w:pStyle w:val="ParIndent"/>
              <w:ind w:firstLine="0"/>
              <w:rPr>
                <w:lang w:val="en-CA"/>
              </w:rPr>
            </w:pPr>
            <w:r w:rsidRPr="23AFA154">
              <w:rPr>
                <w:lang w:val="en-CA"/>
              </w:rPr>
              <w:t xml:space="preserve">Ideal Value: </w:t>
            </w:r>
            <w:r w:rsidRPr="69981692">
              <w:rPr>
                <w:lang w:val="en-CA"/>
              </w:rPr>
              <w:t>&gt;</w:t>
            </w:r>
            <w:r w:rsidRPr="345F9D80">
              <w:rPr>
                <w:lang w:val="en-CA"/>
              </w:rPr>
              <w:t>500 characters</w:t>
            </w:r>
            <w:r w:rsidR="0E5E3132" w:rsidRPr="62073EA9">
              <w:rPr>
                <w:lang w:val="en-CA"/>
              </w:rPr>
              <w:t>/</w:t>
            </w:r>
            <w:r w:rsidRPr="62073EA9">
              <w:rPr>
                <w:lang w:val="en-CA"/>
              </w:rPr>
              <w:t>description</w:t>
            </w:r>
          </w:p>
          <w:p w14:paraId="25AE8BFE" w14:textId="2445EA74" w:rsidR="25E354B7" w:rsidRDefault="0E084DB2" w:rsidP="077953A7">
            <w:pPr>
              <w:pStyle w:val="ParIndent"/>
              <w:ind w:firstLine="0"/>
              <w:rPr>
                <w:lang w:val="en-CA"/>
              </w:rPr>
            </w:pPr>
            <w:r w:rsidRPr="23AFA154">
              <w:rPr>
                <w:lang w:val="en-CA"/>
              </w:rPr>
              <w:lastRenderedPageBreak/>
              <w:t xml:space="preserve">Accepted Value: </w:t>
            </w:r>
            <w:r w:rsidRPr="69981692">
              <w:rPr>
                <w:lang w:val="en-CA"/>
              </w:rPr>
              <w:t>&gt;</w:t>
            </w:r>
            <w:r w:rsidRPr="1D707F0C">
              <w:rPr>
                <w:lang w:val="en-CA"/>
              </w:rPr>
              <w:t>300 characters/</w:t>
            </w:r>
            <w:r w:rsidR="5E7845DC" w:rsidRPr="45355F1D">
              <w:rPr>
                <w:lang w:val="en-CA"/>
              </w:rPr>
              <w:t>description</w:t>
            </w:r>
          </w:p>
        </w:tc>
      </w:tr>
      <w:tr w:rsidR="25E354B7" w14:paraId="22F1B497" w14:textId="77777777" w:rsidTr="58E90EB0">
        <w:trPr>
          <w:trHeight w:val="300"/>
        </w:trPr>
        <w:tc>
          <w:tcPr>
            <w:tcW w:w="4725" w:type="dxa"/>
          </w:tcPr>
          <w:p w14:paraId="1582DD8C" w14:textId="20157945" w:rsidR="25E354B7" w:rsidRDefault="0843EF20" w:rsidP="528B8CC4">
            <w:pPr>
              <w:pStyle w:val="ParIndent"/>
              <w:ind w:firstLine="0"/>
              <w:rPr>
                <w:color w:val="000000" w:themeColor="text1"/>
                <w:lang w:val="en-CA"/>
              </w:rPr>
            </w:pPr>
            <w:r w:rsidRPr="1310BFBE">
              <w:rPr>
                <w:lang w:val="en-CA"/>
              </w:rPr>
              <w:lastRenderedPageBreak/>
              <w:t>6.</w:t>
            </w:r>
            <w:r w:rsidRPr="1310BFBE">
              <w:rPr>
                <w:color w:val="000000" w:themeColor="text1"/>
                <w:lang w:val="en-CA"/>
              </w:rPr>
              <w:t xml:space="preserve"> Computer systems at each storeroom</w:t>
            </w:r>
          </w:p>
        </w:tc>
        <w:tc>
          <w:tcPr>
            <w:tcW w:w="4739" w:type="dxa"/>
          </w:tcPr>
          <w:p w14:paraId="6BCE6EAF" w14:textId="529FBB43" w:rsidR="25E354B7" w:rsidRDefault="2E9C88BA" w:rsidP="16552BAC">
            <w:pPr>
              <w:pStyle w:val="ParIndent"/>
              <w:ind w:firstLine="0"/>
              <w:rPr>
                <w:lang w:val="en-CA"/>
              </w:rPr>
            </w:pPr>
            <w:r w:rsidRPr="16552BAC">
              <w:rPr>
                <w:lang w:val="en-CA"/>
              </w:rPr>
              <w:t>Metric: Number of Access points</w:t>
            </w:r>
          </w:p>
          <w:p w14:paraId="2BFAB22B" w14:textId="16A400D5" w:rsidR="25E354B7" w:rsidRDefault="2E9C88BA" w:rsidP="16552BAC">
            <w:pPr>
              <w:pStyle w:val="ParIndent"/>
              <w:ind w:firstLine="0"/>
              <w:rPr>
                <w:lang w:val="en-CA"/>
              </w:rPr>
            </w:pPr>
            <w:r w:rsidRPr="49257894">
              <w:rPr>
                <w:lang w:val="en-CA"/>
              </w:rPr>
              <w:t xml:space="preserve">Unit: Systems per </w:t>
            </w:r>
            <w:r w:rsidRPr="6C606AD0">
              <w:rPr>
                <w:lang w:val="en-CA"/>
              </w:rPr>
              <w:t>Storeroom</w:t>
            </w:r>
          </w:p>
          <w:p w14:paraId="3AA30BE6" w14:textId="280F1B54" w:rsidR="25E354B7" w:rsidRDefault="2E9C88BA" w:rsidP="16552BAC">
            <w:pPr>
              <w:pStyle w:val="ParIndent"/>
              <w:ind w:firstLine="0"/>
              <w:rPr>
                <w:lang w:val="en-CA"/>
              </w:rPr>
            </w:pPr>
            <w:r w:rsidRPr="6C606AD0">
              <w:rPr>
                <w:lang w:val="en-CA"/>
              </w:rPr>
              <w:t xml:space="preserve">Ideal Value: </w:t>
            </w:r>
            <w:r w:rsidRPr="4186A7AD">
              <w:rPr>
                <w:lang w:val="en-CA"/>
              </w:rPr>
              <w:t>&lt;</w:t>
            </w:r>
            <w:r w:rsidRPr="6C606AD0">
              <w:rPr>
                <w:lang w:val="en-CA"/>
              </w:rPr>
              <w:t>1 System/</w:t>
            </w:r>
            <w:r w:rsidRPr="47EE2695">
              <w:rPr>
                <w:lang w:val="en-CA"/>
              </w:rPr>
              <w:t>Storeroom</w:t>
            </w:r>
          </w:p>
          <w:p w14:paraId="72172F84" w14:textId="5FCCA172" w:rsidR="25E354B7" w:rsidRDefault="2E9C88BA" w:rsidP="06F008B8">
            <w:pPr>
              <w:pStyle w:val="ParIndent"/>
              <w:ind w:firstLine="0"/>
              <w:rPr>
                <w:lang w:val="en-CA"/>
              </w:rPr>
            </w:pPr>
            <w:r w:rsidRPr="16552BAC">
              <w:rPr>
                <w:lang w:val="en-CA"/>
              </w:rPr>
              <w:t xml:space="preserve">Accepted Value: </w:t>
            </w:r>
            <w:r w:rsidRPr="47EE2695">
              <w:rPr>
                <w:lang w:val="en-CA"/>
              </w:rPr>
              <w:t>&lt;</w:t>
            </w:r>
            <w:r w:rsidRPr="4186A7AD">
              <w:rPr>
                <w:lang w:val="en-CA"/>
              </w:rPr>
              <w:t>2 Systems/</w:t>
            </w:r>
            <w:r w:rsidRPr="52212FEA">
              <w:rPr>
                <w:lang w:val="en-CA"/>
              </w:rPr>
              <w:t>Storeroom</w:t>
            </w:r>
          </w:p>
        </w:tc>
      </w:tr>
      <w:tr w:rsidR="25E354B7" w14:paraId="6977B5A4" w14:textId="77777777" w:rsidTr="58E90EB0">
        <w:trPr>
          <w:trHeight w:val="300"/>
        </w:trPr>
        <w:tc>
          <w:tcPr>
            <w:tcW w:w="4725" w:type="dxa"/>
          </w:tcPr>
          <w:p w14:paraId="7B358139" w14:textId="01A92451" w:rsidR="25E354B7" w:rsidRDefault="0843EF20" w:rsidP="49203847">
            <w:pPr>
              <w:pStyle w:val="ParIndent"/>
              <w:ind w:firstLine="0"/>
              <w:rPr>
                <w:lang w:val="en-CA"/>
              </w:rPr>
            </w:pPr>
            <w:r w:rsidRPr="49203847">
              <w:rPr>
                <w:lang w:val="en-CA"/>
              </w:rPr>
              <w:t xml:space="preserve"> </w:t>
            </w:r>
            <w:r w:rsidR="1310BFBE" w:rsidRPr="1310BFBE">
              <w:rPr>
                <w:lang w:val="en-CA"/>
              </w:rPr>
              <w:t>7.</w:t>
            </w:r>
            <w:r w:rsidR="1310BFBE" w:rsidRPr="49203847">
              <w:rPr>
                <w:color w:val="000000" w:themeColor="text1"/>
                <w:lang w:val="en-CA"/>
              </w:rPr>
              <w:t xml:space="preserve"> </w:t>
            </w:r>
            <w:r w:rsidRPr="49203847">
              <w:rPr>
                <w:color w:val="000000" w:themeColor="text1"/>
                <w:lang w:val="en-CA"/>
              </w:rPr>
              <w:t>Item location tracking</w:t>
            </w:r>
          </w:p>
        </w:tc>
        <w:tc>
          <w:tcPr>
            <w:tcW w:w="4739" w:type="dxa"/>
          </w:tcPr>
          <w:p w14:paraId="5AFE59DA" w14:textId="0643069E" w:rsidR="25E354B7" w:rsidRDefault="76F91E71" w:rsidP="52212FEA">
            <w:pPr>
              <w:pStyle w:val="ParIndent"/>
              <w:ind w:firstLine="0"/>
              <w:rPr>
                <w:lang w:val="en-CA"/>
              </w:rPr>
            </w:pPr>
            <w:r w:rsidRPr="32D5712E">
              <w:rPr>
                <w:lang w:val="en-CA"/>
              </w:rPr>
              <w:t xml:space="preserve">Metric: Location Update </w:t>
            </w:r>
            <w:r w:rsidRPr="4F027ED7">
              <w:rPr>
                <w:lang w:val="en-CA"/>
              </w:rPr>
              <w:t>Frequency</w:t>
            </w:r>
          </w:p>
          <w:p w14:paraId="65E7A660" w14:textId="41CB30FB" w:rsidR="25E354B7" w:rsidRDefault="76F91E71" w:rsidP="52212FEA">
            <w:pPr>
              <w:pStyle w:val="ParIndent"/>
              <w:ind w:firstLine="0"/>
              <w:rPr>
                <w:lang w:val="en-CA"/>
              </w:rPr>
            </w:pPr>
            <w:r w:rsidRPr="4F027ED7">
              <w:rPr>
                <w:lang w:val="en-CA"/>
              </w:rPr>
              <w:t xml:space="preserve">Unit: Updates </w:t>
            </w:r>
            <w:r w:rsidRPr="6ACD66A7">
              <w:rPr>
                <w:lang w:val="en-CA"/>
              </w:rPr>
              <w:t>per Minute</w:t>
            </w:r>
          </w:p>
          <w:p w14:paraId="0DA4029C" w14:textId="1E9BF15C" w:rsidR="25E354B7" w:rsidRDefault="76F91E71" w:rsidP="52212FEA">
            <w:pPr>
              <w:pStyle w:val="ParIndent"/>
              <w:ind w:firstLine="0"/>
              <w:rPr>
                <w:lang w:val="en-CA"/>
              </w:rPr>
            </w:pPr>
            <w:r w:rsidRPr="52212FEA">
              <w:rPr>
                <w:lang w:val="en-CA"/>
              </w:rPr>
              <w:t xml:space="preserve">Ideal Value: </w:t>
            </w:r>
            <w:r w:rsidRPr="6ACD66A7">
              <w:rPr>
                <w:lang w:val="en-CA"/>
              </w:rPr>
              <w:t>&gt;</w:t>
            </w:r>
            <w:r w:rsidRPr="52212FEA">
              <w:rPr>
                <w:lang w:val="en-CA"/>
              </w:rPr>
              <w:t xml:space="preserve">1 </w:t>
            </w:r>
            <w:r w:rsidRPr="3AF6FD30">
              <w:rPr>
                <w:lang w:val="en-CA"/>
              </w:rPr>
              <w:t>Update/Minute</w:t>
            </w:r>
          </w:p>
          <w:p w14:paraId="1AAB49F6" w14:textId="3CFB4CED" w:rsidR="25E354B7" w:rsidRDefault="76F91E71" w:rsidP="3F075EEF">
            <w:pPr>
              <w:pStyle w:val="ParIndent"/>
              <w:ind w:firstLine="0"/>
              <w:rPr>
                <w:lang w:val="en-CA"/>
              </w:rPr>
            </w:pPr>
            <w:r w:rsidRPr="52212FEA">
              <w:rPr>
                <w:lang w:val="en-CA"/>
              </w:rPr>
              <w:t xml:space="preserve">Accepted Value: </w:t>
            </w:r>
            <w:r w:rsidRPr="3AF6FD30">
              <w:rPr>
                <w:lang w:val="en-CA"/>
              </w:rPr>
              <w:t>&gt;</w:t>
            </w:r>
            <w:r w:rsidRPr="074526B1">
              <w:rPr>
                <w:lang w:val="en-CA"/>
              </w:rPr>
              <w:t>1 Update/5</w:t>
            </w:r>
            <w:r w:rsidRPr="68B98FE7">
              <w:rPr>
                <w:lang w:val="en-CA"/>
              </w:rPr>
              <w:t xml:space="preserve"> Minutes</w:t>
            </w:r>
          </w:p>
          <w:p w14:paraId="56AEF7BF" w14:textId="503E9BF4" w:rsidR="25E354B7" w:rsidRDefault="25E354B7" w:rsidP="5176A7EA">
            <w:pPr>
              <w:pStyle w:val="ParIndent"/>
              <w:ind w:firstLine="0"/>
              <w:rPr>
                <w:lang w:val="en-CA"/>
              </w:rPr>
            </w:pPr>
          </w:p>
        </w:tc>
      </w:tr>
      <w:tr w:rsidR="49203847" w14:paraId="58605497" w14:textId="77777777" w:rsidTr="58E90EB0">
        <w:trPr>
          <w:trHeight w:val="300"/>
        </w:trPr>
        <w:tc>
          <w:tcPr>
            <w:tcW w:w="4725" w:type="dxa"/>
          </w:tcPr>
          <w:p w14:paraId="56242089" w14:textId="3560B83D" w:rsidR="0843EF20" w:rsidRDefault="0843EF20" w:rsidP="49203847">
            <w:pPr>
              <w:pStyle w:val="ParIndent"/>
              <w:ind w:firstLine="0"/>
              <w:rPr>
                <w:color w:val="000000" w:themeColor="text1"/>
                <w:lang w:val="en-CA"/>
              </w:rPr>
            </w:pPr>
            <w:r w:rsidRPr="29EA3480">
              <w:rPr>
                <w:lang w:val="en-CA"/>
              </w:rPr>
              <w:t>8.</w:t>
            </w:r>
            <w:r w:rsidRPr="29EA3480">
              <w:rPr>
                <w:color w:val="000000" w:themeColor="text1"/>
                <w:lang w:val="en-CA"/>
              </w:rPr>
              <w:t xml:space="preserve"> Barcodes on id badge</w:t>
            </w:r>
          </w:p>
        </w:tc>
        <w:tc>
          <w:tcPr>
            <w:tcW w:w="4739" w:type="dxa"/>
          </w:tcPr>
          <w:p w14:paraId="6525E400" w14:textId="1E2F085E" w:rsidR="49203847" w:rsidRDefault="32AEF131" w:rsidP="3F075EEF">
            <w:pPr>
              <w:pStyle w:val="ParIndent"/>
              <w:ind w:firstLine="0"/>
              <w:rPr>
                <w:lang w:val="en-CA"/>
              </w:rPr>
            </w:pPr>
            <w:r w:rsidRPr="6724EDF5">
              <w:rPr>
                <w:lang w:val="en-CA"/>
              </w:rPr>
              <w:t xml:space="preserve">Metric: Presence and Quality </w:t>
            </w:r>
            <w:r w:rsidRPr="561C04A2">
              <w:rPr>
                <w:lang w:val="en-CA"/>
              </w:rPr>
              <w:t>of Barcode</w:t>
            </w:r>
          </w:p>
          <w:p w14:paraId="6CFA0129" w14:textId="255D1EDA" w:rsidR="49203847" w:rsidRDefault="32AEF131" w:rsidP="3F075EEF">
            <w:pPr>
              <w:pStyle w:val="ParIndent"/>
              <w:ind w:firstLine="0"/>
              <w:rPr>
                <w:lang w:val="en-CA"/>
              </w:rPr>
            </w:pPr>
            <w:r w:rsidRPr="561C04A2">
              <w:rPr>
                <w:lang w:val="en-CA"/>
              </w:rPr>
              <w:t>Unit: Binary (Yes/</w:t>
            </w:r>
            <w:r w:rsidRPr="24F08DAD">
              <w:rPr>
                <w:lang w:val="en-CA"/>
              </w:rPr>
              <w:t>No)</w:t>
            </w:r>
          </w:p>
          <w:p w14:paraId="577F6EDB" w14:textId="09B60F1F" w:rsidR="49203847" w:rsidRDefault="32AEF131" w:rsidP="3F075EEF">
            <w:pPr>
              <w:pStyle w:val="ParIndent"/>
              <w:ind w:firstLine="0"/>
              <w:rPr>
                <w:lang w:val="en-CA"/>
              </w:rPr>
            </w:pPr>
            <w:r w:rsidRPr="3F075EEF">
              <w:rPr>
                <w:lang w:val="en-CA"/>
              </w:rPr>
              <w:t>Ideal Value: &gt;</w:t>
            </w:r>
            <w:r w:rsidRPr="24F08DAD">
              <w:rPr>
                <w:lang w:val="en-CA"/>
              </w:rPr>
              <w:t xml:space="preserve"> Yes</w:t>
            </w:r>
          </w:p>
          <w:p w14:paraId="7893A0AD" w14:textId="320EFF11" w:rsidR="49203847" w:rsidRDefault="32AEF131" w:rsidP="01FB7225">
            <w:pPr>
              <w:pStyle w:val="ParIndent"/>
              <w:ind w:firstLine="0"/>
              <w:rPr>
                <w:lang w:val="en-CA"/>
              </w:rPr>
            </w:pPr>
            <w:r w:rsidRPr="3F075EEF">
              <w:rPr>
                <w:lang w:val="en-CA"/>
              </w:rPr>
              <w:t>Accepted Value: &gt;</w:t>
            </w:r>
            <w:r w:rsidRPr="36FDD4E4">
              <w:rPr>
                <w:lang w:val="en-CA"/>
              </w:rPr>
              <w:t>Yes</w:t>
            </w:r>
          </w:p>
        </w:tc>
      </w:tr>
    </w:tbl>
    <w:p w14:paraId="273F3D3E" w14:textId="542A100B" w:rsidR="73E5F914" w:rsidRDefault="73E5F914" w:rsidP="73E5F914">
      <w:pPr>
        <w:pStyle w:val="ParIndent"/>
        <w:spacing w:line="240" w:lineRule="auto"/>
        <w:ind w:firstLine="0"/>
        <w:rPr>
          <w:b/>
          <w:bCs/>
          <w:sz w:val="28"/>
          <w:szCs w:val="28"/>
        </w:rPr>
      </w:pPr>
    </w:p>
    <w:p w14:paraId="32F4F4D8" w14:textId="37E2A497" w:rsidR="73E5F914" w:rsidRDefault="73E5F914" w:rsidP="00F6366D">
      <w:pPr>
        <w:pStyle w:val="ParIndent"/>
        <w:ind w:firstLine="0"/>
        <w:rPr>
          <w:b/>
          <w:bCs/>
          <w:sz w:val="28"/>
          <w:szCs w:val="28"/>
        </w:rPr>
      </w:pPr>
    </w:p>
    <w:p w14:paraId="57CFADC1" w14:textId="019568D1" w:rsidR="00AB794B" w:rsidRDefault="76B3FC52" w:rsidP="00F6366D">
      <w:pPr>
        <w:pStyle w:val="ParIndent"/>
        <w:ind w:firstLine="0"/>
        <w:jc w:val="center"/>
        <w:rPr>
          <w:b/>
          <w:bCs/>
          <w:sz w:val="28"/>
          <w:szCs w:val="28"/>
        </w:rPr>
      </w:pPr>
      <w:r w:rsidRPr="608A3BE7">
        <w:rPr>
          <w:b/>
          <w:bCs/>
          <w:sz w:val="28"/>
          <w:szCs w:val="28"/>
        </w:rPr>
        <w:lastRenderedPageBreak/>
        <w:t>Problem Statement</w:t>
      </w:r>
      <w:r w:rsidR="6579A930" w:rsidRPr="09C28FE8">
        <w:rPr>
          <w:b/>
          <w:bCs/>
          <w:sz w:val="28"/>
          <w:szCs w:val="28"/>
        </w:rPr>
        <w:t xml:space="preserve"> </w:t>
      </w:r>
      <w:del w:id="51" w:author="Tofehinti Olofin" w:date="2024-09-30T15:29:00Z" w16du:dateUtc="2024-09-30T19:29:00Z">
        <w:r w:rsidR="6579A930" w:rsidRPr="09C28FE8" w:rsidDel="00947F83">
          <w:rPr>
            <w:b/>
            <w:bCs/>
            <w:sz w:val="28"/>
            <w:szCs w:val="28"/>
          </w:rPr>
          <w:delText>*</w:delText>
        </w:r>
      </w:del>
    </w:p>
    <w:p w14:paraId="041C45C2" w14:textId="66CDE732" w:rsidR="608A3BE7" w:rsidRDefault="608A3BE7" w:rsidP="00F6366D">
      <w:pPr>
        <w:pStyle w:val="ParIndent"/>
        <w:ind w:firstLine="0"/>
        <w:jc w:val="center"/>
        <w:rPr>
          <w:b/>
          <w:bCs/>
          <w:sz w:val="28"/>
          <w:szCs w:val="28"/>
        </w:rPr>
      </w:pPr>
    </w:p>
    <w:p w14:paraId="510340FA" w14:textId="3A28FF92" w:rsidR="608A3BE7" w:rsidRDefault="6E97125F" w:rsidP="00F6366D">
      <w:pPr>
        <w:pStyle w:val="ParIndent"/>
        <w:rPr>
          <w:lang w:val="en-CA"/>
        </w:rPr>
      </w:pPr>
      <w:r w:rsidRPr="09C28FE8">
        <w:rPr>
          <w:lang w:val="en-CA"/>
        </w:rPr>
        <w:t xml:space="preserve">The time needed to check out items at the hospital is far too long, leading to less time spent with patients. The ideal time for the therapists to check out items would be around a minute or less. Using QR codes on the items and badges that hold key information would greatly reduce the amount of manual input </w:t>
      </w:r>
      <w:r w:rsidR="00932ED5">
        <w:rPr>
          <w:lang w:val="en-CA"/>
        </w:rPr>
        <w:t>the therapists need</w:t>
      </w:r>
      <w:r w:rsidRPr="09C28FE8">
        <w:rPr>
          <w:lang w:val="en-CA"/>
        </w:rPr>
        <w:t>. They could scan their badge, and then the item and most of the information, like the identity of the person signing out the item and the specifications of the item would be automatically inputted into the database</w:t>
      </w:r>
      <w:r w:rsidR="007E0D78">
        <w:rPr>
          <w:lang w:val="en-CA"/>
        </w:rPr>
        <w:t>.</w:t>
      </w:r>
      <w:r w:rsidR="005466EB">
        <w:rPr>
          <w:lang w:val="en-CA"/>
        </w:rPr>
        <w:t xml:space="preserve"> Then, that information would show up on some sort of UI, an app or a </w:t>
      </w:r>
      <w:r w:rsidR="00DC3BB5">
        <w:rPr>
          <w:lang w:val="en-CA"/>
        </w:rPr>
        <w:t>web page</w:t>
      </w:r>
      <w:r w:rsidR="00E82689">
        <w:rPr>
          <w:lang w:val="en-CA"/>
        </w:rPr>
        <w:t xml:space="preserve">, </w:t>
      </w:r>
      <w:r w:rsidR="00ED3691">
        <w:rPr>
          <w:lang w:val="en-CA"/>
        </w:rPr>
        <w:t xml:space="preserve">and the users could </w:t>
      </w:r>
      <w:r w:rsidR="001C7C1C">
        <w:rPr>
          <w:lang w:val="en-CA"/>
        </w:rPr>
        <w:t xml:space="preserve">find it and know where it was stored and whether it was checked out or not. </w:t>
      </w:r>
    </w:p>
    <w:p w14:paraId="01053E50" w14:textId="6487832E" w:rsidR="64C52CC5" w:rsidRDefault="64C52CC5" w:rsidP="00F6366D">
      <w:pPr>
        <w:pStyle w:val="ParIndent"/>
        <w:rPr>
          <w:lang w:val="en-CA"/>
        </w:rPr>
      </w:pPr>
    </w:p>
    <w:p w14:paraId="51064E7E" w14:textId="3D1428DE" w:rsidR="64C52CC5" w:rsidRDefault="64C52CC5" w:rsidP="00F6366D">
      <w:pPr>
        <w:pStyle w:val="ParIndent"/>
        <w:ind w:firstLine="0"/>
        <w:rPr>
          <w:b/>
          <w:sz w:val="30"/>
          <w:szCs w:val="30"/>
          <w:lang w:val="en-CA"/>
        </w:rPr>
      </w:pPr>
    </w:p>
    <w:p w14:paraId="6715BC6E" w14:textId="77777777" w:rsidR="00F6366D" w:rsidRDefault="00F6366D" w:rsidP="00F6366D">
      <w:pPr>
        <w:pStyle w:val="ParIndent"/>
        <w:ind w:firstLine="0"/>
        <w:rPr>
          <w:b/>
          <w:sz w:val="30"/>
          <w:szCs w:val="30"/>
          <w:lang w:val="en-CA"/>
        </w:rPr>
      </w:pPr>
    </w:p>
    <w:p w14:paraId="0FC118FA" w14:textId="77777777" w:rsidR="00F6366D" w:rsidRDefault="00F6366D" w:rsidP="00F6366D">
      <w:pPr>
        <w:pStyle w:val="ParIndent"/>
        <w:ind w:firstLine="0"/>
        <w:rPr>
          <w:b/>
          <w:sz w:val="30"/>
          <w:szCs w:val="30"/>
          <w:lang w:val="en-CA"/>
        </w:rPr>
      </w:pPr>
    </w:p>
    <w:p w14:paraId="467F1126" w14:textId="77777777" w:rsidR="00F6366D" w:rsidRDefault="00F6366D" w:rsidP="00F6366D">
      <w:pPr>
        <w:pStyle w:val="ParIndent"/>
        <w:ind w:firstLine="0"/>
        <w:rPr>
          <w:b/>
          <w:sz w:val="30"/>
          <w:szCs w:val="30"/>
          <w:lang w:val="en-CA"/>
        </w:rPr>
      </w:pPr>
    </w:p>
    <w:p w14:paraId="099BE634" w14:textId="77777777" w:rsidR="00F6366D" w:rsidRDefault="00F6366D" w:rsidP="00F6366D">
      <w:pPr>
        <w:pStyle w:val="ParIndent"/>
        <w:ind w:firstLine="0"/>
        <w:rPr>
          <w:b/>
          <w:sz w:val="30"/>
          <w:szCs w:val="30"/>
          <w:lang w:val="en-CA"/>
        </w:rPr>
      </w:pPr>
    </w:p>
    <w:p w14:paraId="3B3F7AC5" w14:textId="77777777" w:rsidR="00F6366D" w:rsidRDefault="00F6366D" w:rsidP="00F6366D">
      <w:pPr>
        <w:pStyle w:val="ParIndent"/>
        <w:ind w:firstLine="0"/>
        <w:rPr>
          <w:b/>
          <w:sz w:val="30"/>
          <w:szCs w:val="30"/>
          <w:lang w:val="en-CA"/>
        </w:rPr>
      </w:pPr>
    </w:p>
    <w:p w14:paraId="35F8782E" w14:textId="650B6515" w:rsidR="64C52CC5" w:rsidRDefault="0EA308BA" w:rsidP="00F6366D">
      <w:pPr>
        <w:pStyle w:val="ParIndent"/>
        <w:ind w:firstLine="0"/>
        <w:rPr>
          <w:lang w:val="en-CA"/>
        </w:rPr>
      </w:pPr>
      <w:r w:rsidRPr="56D50CE7">
        <w:rPr>
          <w:b/>
          <w:bCs/>
          <w:sz w:val="30"/>
          <w:szCs w:val="30"/>
          <w:lang w:val="en-CA"/>
        </w:rPr>
        <w:lastRenderedPageBreak/>
        <w:t>Benchmarking</w:t>
      </w:r>
    </w:p>
    <w:p w14:paraId="59EFC729" w14:textId="1774E1D4" w:rsidR="40A51C39" w:rsidRDefault="40A51C39" w:rsidP="00F6366D">
      <w:pPr>
        <w:pStyle w:val="ParIndent"/>
        <w:jc w:val="center"/>
        <w:rPr>
          <w:b/>
          <w:bCs/>
          <w:sz w:val="30"/>
          <w:szCs w:val="30"/>
          <w:lang w:val="en-CA"/>
        </w:rPr>
      </w:pPr>
    </w:p>
    <w:p w14:paraId="00E116E6" w14:textId="2CC1B7F0" w:rsidR="64C52CC5" w:rsidRDefault="0EA308BA" w:rsidP="00F6366D">
      <w:pPr>
        <w:pStyle w:val="ParIndent"/>
        <w:jc w:val="left"/>
        <w:rPr>
          <w:lang w:val="en-CA"/>
        </w:rPr>
      </w:pPr>
      <w:r w:rsidRPr="5C943021">
        <w:rPr>
          <w:lang w:val="en-CA"/>
        </w:rPr>
        <w:t xml:space="preserve">Benchmarking is a critical process in the development of any </w:t>
      </w:r>
      <w:r w:rsidR="00C209CD" w:rsidRPr="5C943021">
        <w:rPr>
          <w:lang w:val="en-CA"/>
        </w:rPr>
        <w:t>system</w:t>
      </w:r>
      <w:r w:rsidRPr="093F12A7">
        <w:rPr>
          <w:lang w:val="en-CA"/>
        </w:rPr>
        <w:t xml:space="preserve">, as it provides a way to measure performance </w:t>
      </w:r>
      <w:r w:rsidRPr="35379444">
        <w:rPr>
          <w:lang w:val="en-CA"/>
        </w:rPr>
        <w:t>against</w:t>
      </w:r>
      <w:r w:rsidRPr="6C8DBB10">
        <w:rPr>
          <w:lang w:val="en-CA"/>
        </w:rPr>
        <w:t xml:space="preserve"> industry standards and similar </w:t>
      </w:r>
      <w:r w:rsidRPr="6E63659D">
        <w:rPr>
          <w:lang w:val="en-CA"/>
        </w:rPr>
        <w:t>solutions.</w:t>
      </w:r>
      <w:r w:rsidR="0F0F2F37" w:rsidRPr="35379444">
        <w:rPr>
          <w:lang w:val="en-CA"/>
        </w:rPr>
        <w:t xml:space="preserve"> </w:t>
      </w:r>
      <w:r w:rsidR="0F0F2F37" w:rsidRPr="357A23E9">
        <w:rPr>
          <w:lang w:val="en-CA"/>
        </w:rPr>
        <w:t xml:space="preserve">The asset inventory system </w:t>
      </w:r>
      <w:r w:rsidR="0F0F2F37" w:rsidRPr="2851E4F6">
        <w:rPr>
          <w:lang w:val="en-CA"/>
        </w:rPr>
        <w:t>being developed,</w:t>
      </w:r>
      <w:r w:rsidR="0F0F2F37" w:rsidRPr="5FD3240D">
        <w:rPr>
          <w:lang w:val="en-CA"/>
        </w:rPr>
        <w:t xml:space="preserve"> requires key benchmarks as many corporations </w:t>
      </w:r>
      <w:r w:rsidR="0F0F2F37" w:rsidRPr="1229D4E9">
        <w:rPr>
          <w:lang w:val="en-CA"/>
        </w:rPr>
        <w:t>have inventory systems but not the specifications of a</w:t>
      </w:r>
      <w:r w:rsidR="0F0F2F37" w:rsidRPr="3BD0930B">
        <w:rPr>
          <w:lang w:val="en-CA"/>
        </w:rPr>
        <w:t xml:space="preserve"> </w:t>
      </w:r>
      <w:r w:rsidR="1922A946" w:rsidRPr="0E9F53C4">
        <w:rPr>
          <w:lang w:val="en-CA"/>
        </w:rPr>
        <w:t>children's</w:t>
      </w:r>
      <w:r w:rsidR="0F0F2F37" w:rsidRPr="3BD0930B">
        <w:rPr>
          <w:lang w:val="en-CA"/>
        </w:rPr>
        <w:t xml:space="preserve"> hospital.</w:t>
      </w:r>
      <w:r w:rsidR="0F0F2F37" w:rsidRPr="50FB287C">
        <w:rPr>
          <w:lang w:val="en-CA"/>
        </w:rPr>
        <w:t xml:space="preserve"> Finding and </w:t>
      </w:r>
      <w:r w:rsidR="2D7F990B" w:rsidRPr="50FB287C">
        <w:rPr>
          <w:lang w:val="en-CA"/>
        </w:rPr>
        <w:t xml:space="preserve">creating key performance </w:t>
      </w:r>
      <w:r w:rsidR="2D7F990B" w:rsidRPr="0E9F53C4">
        <w:rPr>
          <w:lang w:val="en-CA"/>
        </w:rPr>
        <w:t>criteria</w:t>
      </w:r>
      <w:r w:rsidR="2D7F990B" w:rsidRPr="73C3CB69">
        <w:rPr>
          <w:lang w:val="en-CA"/>
        </w:rPr>
        <w:t xml:space="preserve"> such as speed, </w:t>
      </w:r>
      <w:r w:rsidR="2D7F990B" w:rsidRPr="0E9F53C4">
        <w:rPr>
          <w:lang w:val="en-CA"/>
        </w:rPr>
        <w:t>accuracy</w:t>
      </w:r>
      <w:r w:rsidR="2D7F990B" w:rsidRPr="73C3CB69">
        <w:rPr>
          <w:lang w:val="en-CA"/>
        </w:rPr>
        <w:t xml:space="preserve"> and </w:t>
      </w:r>
      <w:r w:rsidR="2D7F990B" w:rsidRPr="0E9F53C4">
        <w:rPr>
          <w:lang w:val="en-CA"/>
        </w:rPr>
        <w:t>functionality.</w:t>
      </w:r>
    </w:p>
    <w:p w14:paraId="657A0823" w14:textId="2A3AF742" w:rsidR="778E9C7A" w:rsidRDefault="778E9C7A" w:rsidP="00F6366D">
      <w:pPr>
        <w:pStyle w:val="ParIndent"/>
        <w:jc w:val="left"/>
        <w:rPr>
          <w:lang w:val="en-CA"/>
        </w:rPr>
      </w:pPr>
    </w:p>
    <w:p w14:paraId="2C944EF8" w14:textId="7116EAF0" w:rsidR="14194DA2" w:rsidRDefault="14194DA2" w:rsidP="00F6366D">
      <w:pPr>
        <w:pStyle w:val="ParIndent"/>
        <w:jc w:val="left"/>
        <w:rPr>
          <w:lang w:val="en-CA"/>
        </w:rPr>
      </w:pPr>
      <w:r w:rsidRPr="4555F6BF">
        <w:rPr>
          <w:lang w:val="en-CA"/>
        </w:rPr>
        <w:t xml:space="preserve">By comparing our systems capabilities with already established benchmarks from similar systems, we can ensure that the design is optimized for real-world use. This process helps to identify area for </w:t>
      </w:r>
      <w:r w:rsidRPr="1ED4EBAC">
        <w:rPr>
          <w:lang w:val="en-CA"/>
        </w:rPr>
        <w:t>improvement</w:t>
      </w:r>
      <w:r w:rsidRPr="4555F6BF">
        <w:rPr>
          <w:lang w:val="en-CA"/>
        </w:rPr>
        <w:t xml:space="preserve">, validate target specifications and ensure that the system is enough to meet the hospitals' standards if not more. </w:t>
      </w:r>
    </w:p>
    <w:p w14:paraId="120490C7" w14:textId="6B640FA7" w:rsidR="14194DA2" w:rsidRDefault="14194DA2" w:rsidP="00F6366D">
      <w:pPr>
        <w:pStyle w:val="ParIndent"/>
        <w:jc w:val="left"/>
      </w:pPr>
      <w:r w:rsidRPr="4555F6BF">
        <w:rPr>
          <w:lang w:val="en-CA"/>
        </w:rPr>
        <w:t xml:space="preserve"> </w:t>
      </w:r>
    </w:p>
    <w:p w14:paraId="5E0D90B3" w14:textId="2CF25DFD" w:rsidR="14194DA2" w:rsidRDefault="14194DA2" w:rsidP="00F6366D">
      <w:pPr>
        <w:pStyle w:val="ParIndent"/>
        <w:jc w:val="left"/>
      </w:pPr>
      <w:r w:rsidRPr="4555F6BF">
        <w:rPr>
          <w:lang w:val="en-CA"/>
        </w:rPr>
        <w:t xml:space="preserve">This section will outline key metrics established for our system and compare them to the performance of similar inventory management systems in healthcare settings. This comparison will provide insight into how our system </w:t>
      </w:r>
      <w:r w:rsidR="00B933C2" w:rsidRPr="4555F6BF">
        <w:rPr>
          <w:lang w:val="en-CA"/>
        </w:rPr>
        <w:t>compares,</w:t>
      </w:r>
      <w:r w:rsidRPr="4555F6BF">
        <w:rPr>
          <w:lang w:val="en-CA"/>
        </w:rPr>
        <w:t xml:space="preserve"> in terms of efficiency, accuracy and usability.</w:t>
      </w:r>
    </w:p>
    <w:p w14:paraId="4B5A7D3A" w14:textId="6B07D0A7" w:rsidR="09C28FE8" w:rsidRDefault="09C28FE8" w:rsidP="00F6366D">
      <w:r>
        <w:br w:type="page"/>
      </w:r>
    </w:p>
    <w:p w14:paraId="74608E57" w14:textId="33D69E23" w:rsidR="09C28FE8" w:rsidRDefault="096A3A73" w:rsidP="6D69C211">
      <w:pPr>
        <w:pStyle w:val="ParIndent"/>
        <w:spacing w:line="240" w:lineRule="auto"/>
        <w:ind w:firstLine="0"/>
        <w:jc w:val="center"/>
        <w:rPr>
          <w:b/>
          <w:bCs/>
          <w:sz w:val="28"/>
          <w:szCs w:val="28"/>
        </w:rPr>
      </w:pPr>
      <w:r w:rsidRPr="6D69C211">
        <w:rPr>
          <w:b/>
          <w:bCs/>
          <w:sz w:val="28"/>
          <w:szCs w:val="28"/>
        </w:rPr>
        <w:lastRenderedPageBreak/>
        <w:t>Benchmarking</w:t>
      </w:r>
      <w:r w:rsidR="3C89506F" w:rsidRPr="6D69C211">
        <w:rPr>
          <w:b/>
          <w:bCs/>
          <w:sz w:val="28"/>
          <w:szCs w:val="28"/>
        </w:rPr>
        <w:t xml:space="preserve"> Scanners, User interfaces and Database</w:t>
      </w:r>
      <w:r w:rsidR="552A5B02" w:rsidRPr="6D69C211">
        <w:rPr>
          <w:b/>
          <w:bCs/>
          <w:sz w:val="28"/>
          <w:szCs w:val="28"/>
        </w:rPr>
        <w:t xml:space="preserve"> </w:t>
      </w:r>
    </w:p>
    <w:p w14:paraId="60507EA7" w14:textId="09EAAD0A" w:rsidR="6317F0A0" w:rsidRDefault="6317F0A0" w:rsidP="6317F0A0">
      <w:pPr>
        <w:pStyle w:val="ParIndent"/>
        <w:spacing w:line="240" w:lineRule="auto"/>
        <w:ind w:firstLine="0"/>
        <w:jc w:val="center"/>
        <w:rPr>
          <w:b/>
          <w:bCs/>
          <w:sz w:val="28"/>
          <w:szCs w:val="28"/>
        </w:rPr>
      </w:pPr>
    </w:p>
    <w:p w14:paraId="7B977279" w14:textId="0A002B71" w:rsidR="552A5B02" w:rsidRDefault="544A070A" w:rsidP="09C28FE8">
      <w:pPr>
        <w:pStyle w:val="ParIndent"/>
        <w:spacing w:line="240" w:lineRule="auto"/>
        <w:ind w:firstLine="0"/>
        <w:rPr>
          <w:b/>
          <w:bCs/>
          <w:sz w:val="28"/>
          <w:szCs w:val="28"/>
        </w:rPr>
      </w:pPr>
      <w:r w:rsidRPr="4EC92816">
        <w:rPr>
          <w:b/>
          <w:bCs/>
          <w:sz w:val="28"/>
          <w:szCs w:val="28"/>
        </w:rPr>
        <w:t xml:space="preserve">Table 7.2 - </w:t>
      </w:r>
      <w:r w:rsidR="552A5B02" w:rsidRPr="4EC92816">
        <w:rPr>
          <w:b/>
          <w:bCs/>
          <w:sz w:val="28"/>
          <w:szCs w:val="28"/>
        </w:rPr>
        <w:t xml:space="preserve">Scanner </w:t>
      </w:r>
      <w:r w:rsidR="2C55AEDB" w:rsidRPr="4EC92816">
        <w:rPr>
          <w:b/>
          <w:bCs/>
          <w:sz w:val="28"/>
          <w:szCs w:val="28"/>
        </w:rPr>
        <w:t>Benchmarks</w:t>
      </w:r>
    </w:p>
    <w:tbl>
      <w:tblPr>
        <w:tblStyle w:val="TableGrid"/>
        <w:tblW w:w="9465" w:type="dxa"/>
        <w:tblLayout w:type="fixed"/>
        <w:tblLook w:val="06A0" w:firstRow="1" w:lastRow="0" w:firstColumn="1" w:lastColumn="0" w:noHBand="1" w:noVBand="1"/>
      </w:tblPr>
      <w:tblGrid>
        <w:gridCol w:w="3155"/>
        <w:gridCol w:w="2990"/>
        <w:gridCol w:w="3320"/>
      </w:tblGrid>
      <w:tr w:rsidR="09C28FE8" w14:paraId="3E174DAD" w14:textId="77777777" w:rsidTr="795A887A">
        <w:trPr>
          <w:trHeight w:val="300"/>
        </w:trPr>
        <w:tc>
          <w:tcPr>
            <w:tcW w:w="3155" w:type="dxa"/>
          </w:tcPr>
          <w:p w14:paraId="5C8D5F24" w14:textId="081BC20C" w:rsidR="552A5B02" w:rsidRDefault="552A5B02" w:rsidP="09C28FE8">
            <w:pPr>
              <w:pStyle w:val="ParIndent"/>
              <w:rPr>
                <w:b/>
                <w:bCs/>
                <w:sz w:val="28"/>
                <w:szCs w:val="28"/>
              </w:rPr>
            </w:pPr>
            <w:r w:rsidRPr="09C28FE8">
              <w:rPr>
                <w:b/>
                <w:bCs/>
                <w:sz w:val="28"/>
                <w:szCs w:val="28"/>
              </w:rPr>
              <w:t>Product</w:t>
            </w:r>
          </w:p>
        </w:tc>
        <w:tc>
          <w:tcPr>
            <w:tcW w:w="2990" w:type="dxa"/>
          </w:tcPr>
          <w:p w14:paraId="5E7EDCB0" w14:textId="40C3D95D" w:rsidR="552A5B02" w:rsidRDefault="552A5B02" w:rsidP="09C28FE8">
            <w:pPr>
              <w:pStyle w:val="ParIndent"/>
              <w:rPr>
                <w:b/>
                <w:bCs/>
                <w:sz w:val="28"/>
                <w:szCs w:val="28"/>
              </w:rPr>
            </w:pPr>
            <w:r w:rsidRPr="09C28FE8">
              <w:rPr>
                <w:b/>
                <w:bCs/>
                <w:sz w:val="28"/>
                <w:szCs w:val="28"/>
              </w:rPr>
              <w:t>Description</w:t>
            </w:r>
          </w:p>
        </w:tc>
        <w:tc>
          <w:tcPr>
            <w:tcW w:w="3320" w:type="dxa"/>
          </w:tcPr>
          <w:p w14:paraId="4E2E0B2E" w14:textId="1CFCDD08" w:rsidR="552A5B02" w:rsidRDefault="552A5B02" w:rsidP="09C28FE8">
            <w:pPr>
              <w:pStyle w:val="ParIndent"/>
              <w:rPr>
                <w:b/>
                <w:bCs/>
                <w:sz w:val="28"/>
                <w:szCs w:val="28"/>
              </w:rPr>
            </w:pPr>
            <w:r w:rsidRPr="09C28FE8">
              <w:rPr>
                <w:b/>
                <w:bCs/>
                <w:sz w:val="28"/>
                <w:szCs w:val="28"/>
              </w:rPr>
              <w:t>Metric</w:t>
            </w:r>
          </w:p>
        </w:tc>
      </w:tr>
      <w:tr w:rsidR="09C28FE8" w14:paraId="3177079E" w14:textId="77777777" w:rsidTr="795A887A">
        <w:trPr>
          <w:trHeight w:val="300"/>
        </w:trPr>
        <w:tc>
          <w:tcPr>
            <w:tcW w:w="3155" w:type="dxa"/>
          </w:tcPr>
          <w:p w14:paraId="301CC1B6" w14:textId="65911B9B" w:rsidR="09C28FE8" w:rsidRDefault="21F4CDCE" w:rsidP="795A887A">
            <w:pPr>
              <w:pStyle w:val="ParIndent"/>
              <w:ind w:firstLine="0"/>
              <w:rPr>
                <w:b/>
                <w:bCs/>
                <w:sz w:val="28"/>
                <w:szCs w:val="28"/>
              </w:rPr>
            </w:pPr>
            <w:hyperlink r:id="rId14">
              <w:proofErr w:type="spellStart"/>
              <w:r w:rsidRPr="795A887A">
                <w:rPr>
                  <w:rStyle w:val="Hyperlink"/>
                  <w:b/>
                  <w:bCs/>
                  <w:sz w:val="28"/>
                  <w:szCs w:val="28"/>
                </w:rPr>
                <w:t>Eyoyo</w:t>
              </w:r>
              <w:proofErr w:type="spellEnd"/>
              <w:r w:rsidRPr="795A887A">
                <w:rPr>
                  <w:rStyle w:val="Hyperlink"/>
                  <w:b/>
                  <w:bCs/>
                  <w:sz w:val="28"/>
                  <w:szCs w:val="28"/>
                </w:rPr>
                <w:t xml:space="preserve"> Wired USB 2D Barcode Scanner</w:t>
              </w:r>
            </w:hyperlink>
          </w:p>
          <w:p w14:paraId="08D089F7" w14:textId="67025BA9" w:rsidR="09C28FE8" w:rsidRDefault="64F27A96" w:rsidP="0CE951A5">
            <w:pPr>
              <w:pStyle w:val="ParIndent"/>
              <w:ind w:firstLine="0"/>
              <w:rPr>
                <w:b/>
                <w:bCs/>
                <w:sz w:val="28"/>
                <w:szCs w:val="28"/>
              </w:rPr>
            </w:pPr>
            <w:r>
              <w:rPr>
                <w:noProof/>
              </w:rPr>
              <w:drawing>
                <wp:inline distT="0" distB="0" distL="0" distR="0" wp14:anchorId="68EEDDBC" wp14:editId="2A27817F">
                  <wp:extent cx="1036117" cy="1935692"/>
                  <wp:effectExtent l="0" t="0" r="0" b="0"/>
                  <wp:docPr id="578787220" name="Picture 1632545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545558"/>
                          <pic:cNvPicPr/>
                        </pic:nvPicPr>
                        <pic:blipFill>
                          <a:blip r:embed="rId15">
                            <a:extLst>
                              <a:ext uri="{28A0092B-C50C-407E-A947-70E740481C1C}">
                                <a14:useLocalDpi xmlns:a14="http://schemas.microsoft.com/office/drawing/2010/main" val="0"/>
                              </a:ext>
                            </a:extLst>
                          </a:blip>
                          <a:stretch>
                            <a:fillRect/>
                          </a:stretch>
                        </pic:blipFill>
                        <pic:spPr>
                          <a:xfrm>
                            <a:off x="0" y="0"/>
                            <a:ext cx="1036117" cy="1935692"/>
                          </a:xfrm>
                          <a:prstGeom prst="rect">
                            <a:avLst/>
                          </a:prstGeom>
                        </pic:spPr>
                      </pic:pic>
                    </a:graphicData>
                  </a:graphic>
                </wp:inline>
              </w:drawing>
            </w:r>
          </w:p>
        </w:tc>
        <w:tc>
          <w:tcPr>
            <w:tcW w:w="2990" w:type="dxa"/>
          </w:tcPr>
          <w:p w14:paraId="1A75C404" w14:textId="61F761CA" w:rsidR="09C28FE8" w:rsidRDefault="272958FE">
            <w:pPr>
              <w:pPrChange w:id="52" w:author="Joey Barros" w:date="2024-10-02T20:18:00Z" w16du:dateUtc="2024-10-03T00:18:00Z">
                <w:pPr>
                  <w:pStyle w:val="ParIndent"/>
                  <w:ind w:firstLine="0"/>
                </w:pPr>
              </w:pPrChange>
            </w:pPr>
            <w:r w:rsidRPr="66A6B1AA">
              <w:t xml:space="preserve">The </w:t>
            </w:r>
            <w:proofErr w:type="spellStart"/>
            <w:r w:rsidRPr="66A6B1AA">
              <w:t>Eyoyo</w:t>
            </w:r>
            <w:proofErr w:type="spellEnd"/>
            <w:r w:rsidRPr="66A6B1AA">
              <w:t xml:space="preserve"> USB barcode scanner is a plug-and-play device compatible with multiple operating systems and software, featuring superior decoding for a wide range of 1D and 2D barcodes. Its durable, anti-shock design makes it suitable for various environments like retail stores and warehouses, while customizable features enhance its functionality.</w:t>
            </w:r>
          </w:p>
          <w:p w14:paraId="03F7458B" w14:textId="6B437FD0" w:rsidR="09C28FE8" w:rsidRDefault="09C28FE8">
            <w:pPr>
              <w:pPrChange w:id="53" w:author="Joey Barros" w:date="2024-10-02T20:18:00Z" w16du:dateUtc="2024-10-03T00:18:00Z">
                <w:pPr>
                  <w:pStyle w:val="ParIndent"/>
                  <w:ind w:firstLine="0"/>
                </w:pPr>
              </w:pPrChange>
            </w:pPr>
          </w:p>
        </w:tc>
        <w:tc>
          <w:tcPr>
            <w:tcW w:w="3320" w:type="dxa"/>
          </w:tcPr>
          <w:p w14:paraId="1D11D94E" w14:textId="240076EB" w:rsidR="272958FE" w:rsidRDefault="272958FE">
            <w:pPr>
              <w:pPrChange w:id="54" w:author="Joey Barros" w:date="2024-10-02T20:18:00Z" w16du:dateUtc="2024-10-03T00:18:00Z">
                <w:pPr>
                  <w:pStyle w:val="ParIndent"/>
                  <w:ind w:firstLine="0"/>
                </w:pPr>
              </w:pPrChange>
            </w:pPr>
            <w:r w:rsidRPr="3F523A21">
              <w:rPr>
                <w:rPrChange w:id="55" w:author="Joey Barros" w:date="2024-10-02T20:18:00Z" w16du:dateUtc="2024-10-03T00:18:00Z">
                  <w:rPr>
                    <w:b/>
                  </w:rPr>
                </w:rPrChange>
              </w:rPr>
              <w:t>Scanning Capabilities:</w:t>
            </w:r>
            <w:r>
              <w:t xml:space="preserve"> 1D and 2D barcodes</w:t>
            </w:r>
          </w:p>
          <w:p w14:paraId="6E3C6E77" w14:textId="1C83A1E9" w:rsidR="1EFFBE82" w:rsidRDefault="272958FE">
            <w:pPr>
              <w:rPr>
                <w:rPrChange w:id="56" w:author="Joey Barros" w:date="2024-10-02T20:18:00Z" w16du:dateUtc="2024-10-03T00:18:00Z">
                  <w:rPr>
                    <w:b/>
                  </w:rPr>
                </w:rPrChange>
              </w:rPr>
              <w:pPrChange w:id="57" w:author="Joey Barros" w:date="2024-10-02T20:18:00Z" w16du:dateUtc="2024-10-03T00:18:00Z">
                <w:pPr>
                  <w:pStyle w:val="ParIndent"/>
                  <w:ind w:firstLine="0"/>
                </w:pPr>
              </w:pPrChange>
            </w:pPr>
            <w:r w:rsidRPr="3F523A21">
              <w:rPr>
                <w:rPrChange w:id="58" w:author="Joey Barros" w:date="2024-10-02T20:18:00Z" w16du:dateUtc="2024-10-03T00:18:00Z">
                  <w:rPr>
                    <w:b/>
                  </w:rPr>
                </w:rPrChange>
              </w:rPr>
              <w:t>Connectivity:</w:t>
            </w:r>
          </w:p>
          <w:p w14:paraId="3CD9ACD1" w14:textId="48EF5793" w:rsidR="272958FE" w:rsidRDefault="272958FE">
            <w:pPr>
              <w:pPrChange w:id="59" w:author="Joey Barros" w:date="2024-10-02T20:18:00Z" w16du:dateUtc="2024-10-03T00:18:00Z">
                <w:pPr>
                  <w:pStyle w:val="ParIndent"/>
                  <w:ind w:firstLine="0"/>
                </w:pPr>
              </w:pPrChange>
            </w:pPr>
            <w:r>
              <w:t>USB cable</w:t>
            </w:r>
          </w:p>
          <w:p w14:paraId="7EB514EE" w14:textId="175C9562" w:rsidR="272958FE" w:rsidRDefault="73C50374">
            <w:pPr>
              <w:pPrChange w:id="60" w:author="Joey Barros" w:date="2024-10-02T20:18:00Z" w16du:dateUtc="2024-10-03T00:18:00Z">
                <w:pPr>
                  <w:pStyle w:val="ParIndent"/>
                  <w:ind w:firstLine="0"/>
                </w:pPr>
              </w:pPrChange>
            </w:pPr>
            <w:r w:rsidRPr="3F523A21">
              <w:rPr>
                <w:rPrChange w:id="61" w:author="Joey Barros" w:date="2024-10-02T20:18:00Z" w16du:dateUtc="2024-10-03T00:18:00Z">
                  <w:rPr>
                    <w:b/>
                    <w:bCs/>
                  </w:rPr>
                </w:rPrChange>
              </w:rPr>
              <w:t>Compatibility</w:t>
            </w:r>
            <w:r w:rsidR="272958FE" w:rsidRPr="3F523A21">
              <w:rPr>
                <w:rPrChange w:id="62" w:author="Joey Barros" w:date="2024-10-02T20:18:00Z" w16du:dateUtc="2024-10-03T00:18:00Z">
                  <w:rPr>
                    <w:b/>
                  </w:rPr>
                </w:rPrChange>
              </w:rPr>
              <w:t>:</w:t>
            </w:r>
            <w:r w:rsidR="272958FE">
              <w:br/>
            </w:r>
            <w:r w:rsidR="70F6AA39">
              <w:t>Windows, Mac and Android</w:t>
            </w:r>
          </w:p>
          <w:p w14:paraId="1CF28FAE" w14:textId="713DC5C4" w:rsidR="70F6AA39" w:rsidRDefault="70F6AA39">
            <w:pPr>
              <w:rPr>
                <w:rPrChange w:id="63" w:author="Joey Barros" w:date="2024-10-02T20:18:00Z" w16du:dateUtc="2024-10-03T00:18:00Z">
                  <w:rPr>
                    <w:b/>
                  </w:rPr>
                </w:rPrChange>
              </w:rPr>
              <w:pPrChange w:id="64" w:author="Joey Barros" w:date="2024-10-02T20:18:00Z" w16du:dateUtc="2024-10-03T00:18:00Z">
                <w:pPr>
                  <w:pStyle w:val="ParIndent"/>
                  <w:ind w:firstLine="0"/>
                </w:pPr>
              </w:pPrChange>
            </w:pPr>
            <w:r w:rsidRPr="3F523A21">
              <w:rPr>
                <w:rPrChange w:id="65" w:author="Joey Barros" w:date="2024-10-02T20:18:00Z" w16du:dateUtc="2024-10-03T00:18:00Z">
                  <w:rPr>
                    <w:b/>
                  </w:rPr>
                </w:rPrChange>
              </w:rPr>
              <w:t>Performance</w:t>
            </w:r>
            <w:r w:rsidRPr="3F523A21">
              <w:rPr>
                <w:rPrChange w:id="66" w:author="Joey Barros" w:date="2024-10-02T20:18:00Z" w16du:dateUtc="2024-10-03T00:18:00Z">
                  <w:rPr>
                    <w:b/>
                    <w:bCs/>
                  </w:rPr>
                </w:rPrChange>
              </w:rPr>
              <w:t>:</w:t>
            </w:r>
          </w:p>
          <w:p w14:paraId="616C8A74" w14:textId="41ED547E" w:rsidR="70F6AA39" w:rsidRDefault="70F6AA39">
            <w:pPr>
              <w:rPr>
                <w:rPrChange w:id="67" w:author="Joey Barros" w:date="2024-10-02T20:18:00Z" w16du:dateUtc="2024-10-03T00:18:00Z">
                  <w:rPr>
                    <w:b/>
                    <w:bCs/>
                  </w:rPr>
                </w:rPrChange>
              </w:rPr>
              <w:pPrChange w:id="68" w:author="Joey Barros" w:date="2024-10-02T20:18:00Z" w16du:dateUtc="2024-10-03T00:18:00Z">
                <w:pPr>
                  <w:pStyle w:val="ParIndent"/>
                  <w:ind w:firstLine="0"/>
                </w:pPr>
              </w:pPrChange>
            </w:pPr>
            <w:r>
              <w:t>200 to 500 scans per second</w:t>
            </w:r>
          </w:p>
          <w:p w14:paraId="4ED237F4" w14:textId="484FB4EA" w:rsidR="70F6AA39" w:rsidRDefault="70F6AA39">
            <w:pPr>
              <w:rPr>
                <w:rPrChange w:id="69" w:author="Joey Barros" w:date="2024-10-02T20:18:00Z" w16du:dateUtc="2024-10-03T00:18:00Z">
                  <w:rPr>
                    <w:b/>
                    <w:bCs/>
                  </w:rPr>
                </w:rPrChange>
              </w:rPr>
              <w:pPrChange w:id="70" w:author="Joey Barros" w:date="2024-10-02T20:18:00Z" w16du:dateUtc="2024-10-03T00:18:00Z">
                <w:pPr>
                  <w:pStyle w:val="ParIndent"/>
                  <w:ind w:firstLine="0"/>
                </w:pPr>
              </w:pPrChange>
            </w:pPr>
            <w:r w:rsidRPr="3F523A21">
              <w:rPr>
                <w:rPrChange w:id="71" w:author="Joey Barros" w:date="2024-10-02T20:18:00Z" w16du:dateUtc="2024-10-03T00:18:00Z">
                  <w:rPr>
                    <w:b/>
                    <w:bCs/>
                  </w:rPr>
                </w:rPrChange>
              </w:rPr>
              <w:t>Weight and Dimensions:</w:t>
            </w:r>
          </w:p>
          <w:p w14:paraId="734B204D" w14:textId="324978FA" w:rsidR="70F6AA39" w:rsidRDefault="70F6AA39">
            <w:pPr>
              <w:pPrChange w:id="72" w:author="Joey Barros" w:date="2024-10-02T20:18:00Z" w16du:dateUtc="2024-10-03T00:18:00Z">
                <w:pPr>
                  <w:pStyle w:val="ParIndent"/>
                  <w:ind w:firstLine="0"/>
                </w:pPr>
              </w:pPrChange>
            </w:pPr>
            <w:r>
              <w:t>0.5 - 1 pound</w:t>
            </w:r>
          </w:p>
          <w:p w14:paraId="45FBA09E" w14:textId="63678923" w:rsidR="09C28FE8" w:rsidRDefault="70F6AA39">
            <w:pPr>
              <w:pPrChange w:id="73" w:author="Joey Barros" w:date="2024-10-02T20:18:00Z" w16du:dateUtc="2024-10-03T00:18:00Z">
                <w:pPr>
                  <w:pStyle w:val="ParIndent"/>
                  <w:ind w:firstLine="0"/>
                </w:pPr>
              </w:pPrChange>
            </w:pPr>
            <w:r>
              <w:t>Compact design</w:t>
            </w:r>
          </w:p>
        </w:tc>
      </w:tr>
      <w:tr w:rsidR="09C28FE8" w14:paraId="4337B499" w14:textId="77777777" w:rsidTr="795A887A">
        <w:trPr>
          <w:trHeight w:val="300"/>
        </w:trPr>
        <w:tc>
          <w:tcPr>
            <w:tcW w:w="3155" w:type="dxa"/>
          </w:tcPr>
          <w:p w14:paraId="7667FF60" w14:textId="201B3743" w:rsidR="09C28FE8" w:rsidRDefault="21F4CDCE" w:rsidP="0CE951A5">
            <w:pPr>
              <w:pStyle w:val="ParIndent"/>
              <w:ind w:firstLine="0"/>
            </w:pPr>
            <w:hyperlink r:id="rId16">
              <w:r w:rsidRPr="30AA3BEF">
                <w:rPr>
                  <w:rStyle w:val="Hyperlink"/>
                  <w:b/>
                  <w:bCs/>
                  <w:sz w:val="28"/>
                  <w:szCs w:val="28"/>
                </w:rPr>
                <w:t xml:space="preserve">NETUM Bluetooth Barcode Scanner, </w:t>
              </w:r>
              <w:r w:rsidRPr="30AA3BEF">
                <w:rPr>
                  <w:rStyle w:val="Hyperlink"/>
                  <w:b/>
                  <w:bCs/>
                  <w:sz w:val="28"/>
                  <w:szCs w:val="28"/>
                </w:rPr>
                <w:lastRenderedPageBreak/>
                <w:t>Compatible</w:t>
              </w:r>
            </w:hyperlink>
            <w:r w:rsidR="113D0961">
              <w:rPr>
                <w:noProof/>
              </w:rPr>
              <w:drawing>
                <wp:inline distT="0" distB="0" distL="0" distR="0" wp14:anchorId="28078B98" wp14:editId="1F75D7A1">
                  <wp:extent cx="1857375" cy="2072830"/>
                  <wp:effectExtent l="0" t="0" r="0" b="0"/>
                  <wp:docPr id="1050762397" name="Picture 1050762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1857375" cy="2072830"/>
                          </a:xfrm>
                          <a:prstGeom prst="rect">
                            <a:avLst/>
                          </a:prstGeom>
                        </pic:spPr>
                      </pic:pic>
                    </a:graphicData>
                  </a:graphic>
                </wp:inline>
              </w:drawing>
            </w:r>
          </w:p>
        </w:tc>
        <w:tc>
          <w:tcPr>
            <w:tcW w:w="2990" w:type="dxa"/>
          </w:tcPr>
          <w:p w14:paraId="71B18F4E" w14:textId="4C2800F8" w:rsidR="09C28FE8" w:rsidRDefault="0C64F9FC">
            <w:pPr>
              <w:pPrChange w:id="74" w:author="Joey Barros" w:date="2024-10-02T20:18:00Z" w16du:dateUtc="2024-10-03T00:18:00Z">
                <w:pPr>
                  <w:pStyle w:val="ParIndent"/>
                  <w:ind w:firstLine="0"/>
                </w:pPr>
              </w:pPrChange>
            </w:pPr>
            <w:r>
              <w:lastRenderedPageBreak/>
              <w:t xml:space="preserve">The </w:t>
            </w:r>
            <w:r w:rsidR="1FC31A74">
              <w:t>Bluetooth</w:t>
            </w:r>
            <w:r>
              <w:t xml:space="preserve"> barcode scanner contains a 2600mAh battery that </w:t>
            </w:r>
            <w:r>
              <w:lastRenderedPageBreak/>
              <w:t xml:space="preserve">provides up to 30 hours of </w:t>
            </w:r>
            <w:r w:rsidR="1668F35C">
              <w:t>continuous</w:t>
            </w:r>
            <w:r>
              <w:t xml:space="preserve"> scanning and recharges in 2 hours via USB. Compatible with Windows, Mac and Andr</w:t>
            </w:r>
            <w:r w:rsidR="5F38C7D4">
              <w:t>oid as it pairs easily with a button and can read linear barcodes directly from screens.</w:t>
            </w:r>
          </w:p>
          <w:p w14:paraId="01656266" w14:textId="4ABCDFBE" w:rsidR="09C28FE8" w:rsidRDefault="09C28FE8">
            <w:pPr>
              <w:pPrChange w:id="75" w:author="Joey Barros" w:date="2024-10-02T20:18:00Z" w16du:dateUtc="2024-10-03T00:18:00Z">
                <w:pPr>
                  <w:pStyle w:val="ParIndent"/>
                  <w:ind w:firstLine="0"/>
                </w:pPr>
              </w:pPrChange>
            </w:pPr>
          </w:p>
        </w:tc>
        <w:tc>
          <w:tcPr>
            <w:tcW w:w="3320" w:type="dxa"/>
          </w:tcPr>
          <w:p w14:paraId="6704C64C" w14:textId="20773BCF" w:rsidR="384A57FC" w:rsidRDefault="384A57FC">
            <w:pPr>
              <w:pPrChange w:id="76" w:author="Joey Barros" w:date="2024-10-02T20:18:00Z" w16du:dateUtc="2024-10-03T00:18:00Z">
                <w:pPr>
                  <w:pStyle w:val="ParIndent"/>
                  <w:ind w:firstLine="0"/>
                </w:pPr>
              </w:pPrChange>
            </w:pPr>
            <w:r w:rsidRPr="3F523A21">
              <w:rPr>
                <w:rPrChange w:id="77" w:author="Joey Barros" w:date="2024-10-02T20:18:00Z" w16du:dateUtc="2024-10-03T00:18:00Z">
                  <w:rPr>
                    <w:b/>
                    <w:bCs/>
                  </w:rPr>
                </w:rPrChange>
              </w:rPr>
              <w:lastRenderedPageBreak/>
              <w:t>Scanning Capabilities:</w:t>
            </w:r>
            <w:r>
              <w:t xml:space="preserve"> </w:t>
            </w:r>
            <w:r w:rsidR="3D84E248">
              <w:t>Only linear</w:t>
            </w:r>
            <w:r>
              <w:t xml:space="preserve"> barcodes</w:t>
            </w:r>
          </w:p>
          <w:p w14:paraId="4DA26E98" w14:textId="1C83A1E9" w:rsidR="384A57FC" w:rsidRDefault="384A57FC">
            <w:pPr>
              <w:rPr>
                <w:rPrChange w:id="78" w:author="Joey Barros" w:date="2024-10-02T20:18:00Z" w16du:dateUtc="2024-10-03T00:18:00Z">
                  <w:rPr>
                    <w:b/>
                    <w:bCs/>
                  </w:rPr>
                </w:rPrChange>
              </w:rPr>
              <w:pPrChange w:id="79" w:author="Joey Barros" w:date="2024-10-02T20:18:00Z" w16du:dateUtc="2024-10-03T00:18:00Z">
                <w:pPr>
                  <w:pStyle w:val="ParIndent"/>
                  <w:ind w:firstLine="0"/>
                </w:pPr>
              </w:pPrChange>
            </w:pPr>
            <w:r w:rsidRPr="3F523A21">
              <w:rPr>
                <w:rPrChange w:id="80" w:author="Joey Barros" w:date="2024-10-02T20:18:00Z" w16du:dateUtc="2024-10-03T00:18:00Z">
                  <w:rPr>
                    <w:b/>
                    <w:bCs/>
                  </w:rPr>
                </w:rPrChange>
              </w:rPr>
              <w:t>Connectivity:</w:t>
            </w:r>
          </w:p>
          <w:p w14:paraId="2E42C8A5" w14:textId="74F886E1" w:rsidR="384A57FC" w:rsidRDefault="384A57FC">
            <w:pPr>
              <w:pPrChange w:id="81" w:author="Joey Barros" w:date="2024-10-02T20:18:00Z" w16du:dateUtc="2024-10-03T00:18:00Z">
                <w:pPr>
                  <w:pStyle w:val="ParIndent"/>
                  <w:ind w:firstLine="0"/>
                </w:pPr>
              </w:pPrChange>
            </w:pPr>
            <w:r>
              <w:lastRenderedPageBreak/>
              <w:t>USB cable</w:t>
            </w:r>
            <w:r w:rsidR="32E67233">
              <w:t xml:space="preserve"> and Bluetooth</w:t>
            </w:r>
          </w:p>
          <w:p w14:paraId="3C871474" w14:textId="433D2016" w:rsidR="384A57FC" w:rsidRDefault="3340E4C2">
            <w:pPr>
              <w:pPrChange w:id="82" w:author="Joey Barros" w:date="2024-10-02T20:18:00Z" w16du:dateUtc="2024-10-03T00:18:00Z">
                <w:pPr>
                  <w:pStyle w:val="ParIndent"/>
                  <w:ind w:firstLine="0"/>
                </w:pPr>
              </w:pPrChange>
            </w:pPr>
            <w:r w:rsidRPr="3F523A21">
              <w:rPr>
                <w:rPrChange w:id="83" w:author="Joey Barros" w:date="2024-10-02T20:18:00Z" w16du:dateUtc="2024-10-03T00:18:00Z">
                  <w:rPr>
                    <w:b/>
                    <w:bCs/>
                  </w:rPr>
                </w:rPrChange>
              </w:rPr>
              <w:t>Compatibility</w:t>
            </w:r>
            <w:r w:rsidR="384A57FC" w:rsidRPr="3F523A21">
              <w:rPr>
                <w:rPrChange w:id="84" w:author="Joey Barros" w:date="2024-10-02T20:18:00Z" w16du:dateUtc="2024-10-03T00:18:00Z">
                  <w:rPr>
                    <w:b/>
                    <w:bCs/>
                  </w:rPr>
                </w:rPrChange>
              </w:rPr>
              <w:t>:</w:t>
            </w:r>
            <w:r w:rsidR="384A57FC">
              <w:br/>
              <w:t>Windows, Mac and Android</w:t>
            </w:r>
          </w:p>
          <w:p w14:paraId="45A8AEEE" w14:textId="713DC5C4" w:rsidR="384A57FC" w:rsidRDefault="384A57FC">
            <w:pPr>
              <w:rPr>
                <w:rPrChange w:id="85" w:author="Joey Barros" w:date="2024-10-02T20:18:00Z" w16du:dateUtc="2024-10-03T00:18:00Z">
                  <w:rPr>
                    <w:b/>
                    <w:bCs/>
                  </w:rPr>
                </w:rPrChange>
              </w:rPr>
              <w:pPrChange w:id="86" w:author="Joey Barros" w:date="2024-10-02T20:18:00Z" w16du:dateUtc="2024-10-03T00:18:00Z">
                <w:pPr>
                  <w:pStyle w:val="ParIndent"/>
                  <w:ind w:firstLine="0"/>
                </w:pPr>
              </w:pPrChange>
            </w:pPr>
            <w:r w:rsidRPr="3F523A21">
              <w:rPr>
                <w:rPrChange w:id="87" w:author="Joey Barros" w:date="2024-10-02T20:18:00Z" w16du:dateUtc="2024-10-03T00:18:00Z">
                  <w:rPr>
                    <w:b/>
                    <w:bCs/>
                  </w:rPr>
                </w:rPrChange>
              </w:rPr>
              <w:t>Performance:</w:t>
            </w:r>
          </w:p>
          <w:p w14:paraId="3ABA53E1" w14:textId="17593E0B" w:rsidR="384A57FC" w:rsidRDefault="384A57FC">
            <w:pPr>
              <w:rPr>
                <w:rPrChange w:id="88" w:author="Joey Barros" w:date="2024-10-02T20:18:00Z" w16du:dateUtc="2024-10-03T00:18:00Z">
                  <w:rPr>
                    <w:b/>
                    <w:bCs/>
                  </w:rPr>
                </w:rPrChange>
              </w:rPr>
              <w:pPrChange w:id="89" w:author="Joey Barros" w:date="2024-10-02T20:18:00Z" w16du:dateUtc="2024-10-03T00:18:00Z">
                <w:pPr>
                  <w:pStyle w:val="ParIndent"/>
                  <w:ind w:firstLine="0"/>
                </w:pPr>
              </w:pPrChange>
            </w:pPr>
            <w:r>
              <w:t xml:space="preserve">200 to </w:t>
            </w:r>
            <w:r w:rsidR="6C70BDF8">
              <w:t>3</w:t>
            </w:r>
            <w:r w:rsidR="53BB7CCB">
              <w:t>00</w:t>
            </w:r>
            <w:r>
              <w:t xml:space="preserve"> scans per second</w:t>
            </w:r>
          </w:p>
          <w:p w14:paraId="56167CEA" w14:textId="484FB4EA" w:rsidR="384A57FC" w:rsidRDefault="384A57FC">
            <w:pPr>
              <w:rPr>
                <w:rPrChange w:id="90" w:author="Joey Barros" w:date="2024-10-02T20:18:00Z" w16du:dateUtc="2024-10-03T00:18:00Z">
                  <w:rPr>
                    <w:b/>
                    <w:bCs/>
                  </w:rPr>
                </w:rPrChange>
              </w:rPr>
              <w:pPrChange w:id="91" w:author="Joey Barros" w:date="2024-10-02T20:18:00Z" w16du:dateUtc="2024-10-03T00:18:00Z">
                <w:pPr>
                  <w:pStyle w:val="ParIndent"/>
                  <w:ind w:firstLine="0"/>
                </w:pPr>
              </w:pPrChange>
            </w:pPr>
            <w:r w:rsidRPr="3F523A21">
              <w:rPr>
                <w:rPrChange w:id="92" w:author="Joey Barros" w:date="2024-10-02T20:18:00Z" w16du:dateUtc="2024-10-03T00:18:00Z">
                  <w:rPr>
                    <w:b/>
                    <w:bCs/>
                  </w:rPr>
                </w:rPrChange>
              </w:rPr>
              <w:t>Weight and Dimensions:</w:t>
            </w:r>
          </w:p>
          <w:p w14:paraId="08A13296" w14:textId="324978FA" w:rsidR="384A57FC" w:rsidRDefault="384A57FC">
            <w:pPr>
              <w:pPrChange w:id="93" w:author="Joey Barros" w:date="2024-10-02T20:18:00Z" w16du:dateUtc="2024-10-03T00:18:00Z">
                <w:pPr>
                  <w:pStyle w:val="ParIndent"/>
                  <w:ind w:firstLine="0"/>
                </w:pPr>
              </w:pPrChange>
            </w:pPr>
            <w:r>
              <w:t>0.5 - 1 pound</w:t>
            </w:r>
          </w:p>
          <w:p w14:paraId="2C600DEA" w14:textId="1CAC7AEC" w:rsidR="384A57FC" w:rsidRDefault="384A57FC">
            <w:pPr>
              <w:pPrChange w:id="94" w:author="Joey Barros" w:date="2024-10-02T20:18:00Z" w16du:dateUtc="2024-10-03T00:18:00Z">
                <w:pPr>
                  <w:pStyle w:val="ParIndent"/>
                  <w:ind w:firstLine="0"/>
                </w:pPr>
              </w:pPrChange>
            </w:pPr>
            <w:r>
              <w:t xml:space="preserve">Compact </w:t>
            </w:r>
            <w:r w:rsidR="266C96B9">
              <w:t xml:space="preserve">handheld </w:t>
            </w:r>
            <w:r>
              <w:t>design</w:t>
            </w:r>
          </w:p>
          <w:p w14:paraId="4ED577C8" w14:textId="760273B8" w:rsidR="6ED95F04" w:rsidRDefault="6ED95F04">
            <w:pPr>
              <w:pPrChange w:id="95" w:author="Joey Barros" w:date="2024-10-02T20:18:00Z" w16du:dateUtc="2024-10-03T00:18:00Z">
                <w:pPr>
                  <w:pStyle w:val="ParIndent"/>
                  <w:ind w:firstLine="0"/>
                </w:pPr>
              </w:pPrChange>
            </w:pPr>
          </w:p>
          <w:p w14:paraId="032DD6E9" w14:textId="046C7F6E" w:rsidR="09C28FE8" w:rsidRDefault="09C28FE8">
            <w:pPr>
              <w:pPrChange w:id="96" w:author="Joey Barros" w:date="2024-10-02T20:18:00Z" w16du:dateUtc="2024-10-03T00:18:00Z">
                <w:pPr>
                  <w:pStyle w:val="ParIndent"/>
                  <w:ind w:firstLine="0"/>
                </w:pPr>
              </w:pPrChange>
            </w:pPr>
          </w:p>
        </w:tc>
      </w:tr>
      <w:tr w:rsidR="09C28FE8" w14:paraId="0DEFEF00" w14:textId="77777777" w:rsidTr="795A887A">
        <w:trPr>
          <w:trHeight w:val="300"/>
        </w:trPr>
        <w:tc>
          <w:tcPr>
            <w:tcW w:w="3155" w:type="dxa"/>
          </w:tcPr>
          <w:p w14:paraId="549DEED6" w14:textId="5ABB927C" w:rsidR="09C28FE8" w:rsidRDefault="21F4CDCE" w:rsidP="6D69C211">
            <w:pPr>
              <w:pStyle w:val="ParIndent"/>
              <w:ind w:firstLine="0"/>
              <w:rPr>
                <w:b/>
                <w:bCs/>
                <w:sz w:val="28"/>
                <w:szCs w:val="28"/>
              </w:rPr>
            </w:pPr>
            <w:hyperlink r:id="rId18">
              <w:proofErr w:type="spellStart"/>
              <w:r w:rsidRPr="2F7886B6">
                <w:rPr>
                  <w:rStyle w:val="Hyperlink"/>
                  <w:b/>
                  <w:bCs/>
                  <w:sz w:val="28"/>
                  <w:szCs w:val="28"/>
                </w:rPr>
                <w:t>Eyoyo</w:t>
              </w:r>
              <w:proofErr w:type="spellEnd"/>
              <w:r w:rsidRPr="2F7886B6">
                <w:rPr>
                  <w:rStyle w:val="Hyperlink"/>
                  <w:b/>
                  <w:bCs/>
                  <w:sz w:val="28"/>
                  <w:szCs w:val="28"/>
                </w:rPr>
                <w:t xml:space="preserve"> Mini 2D Bluetooth Barcode</w:t>
              </w:r>
            </w:hyperlink>
          </w:p>
          <w:p w14:paraId="0C59911D" w14:textId="1126FBA9" w:rsidR="09C28FE8" w:rsidRDefault="0556E956" w:rsidP="0CE951A5">
            <w:pPr>
              <w:pStyle w:val="ParIndent"/>
              <w:ind w:firstLine="0"/>
            </w:pPr>
            <w:r>
              <w:rPr>
                <w:noProof/>
              </w:rPr>
              <w:drawing>
                <wp:inline distT="0" distB="0" distL="0" distR="0" wp14:anchorId="1B4F73C1" wp14:editId="4FD2E80E">
                  <wp:extent cx="1857375" cy="1920797"/>
                  <wp:effectExtent l="0" t="0" r="0" b="0"/>
                  <wp:docPr id="1563645163" name="Picture 1563645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857375" cy="1920797"/>
                          </a:xfrm>
                          <a:prstGeom prst="rect">
                            <a:avLst/>
                          </a:prstGeom>
                        </pic:spPr>
                      </pic:pic>
                    </a:graphicData>
                  </a:graphic>
                </wp:inline>
              </w:drawing>
            </w:r>
          </w:p>
        </w:tc>
        <w:tc>
          <w:tcPr>
            <w:tcW w:w="2990" w:type="dxa"/>
          </w:tcPr>
          <w:p w14:paraId="2B87A89A" w14:textId="3BB0B8FD" w:rsidR="09C28FE8" w:rsidRDefault="77E6FD3B">
            <w:pPr>
              <w:pPrChange w:id="97" w:author="Joey Barros" w:date="2024-10-02T20:18:00Z" w16du:dateUtc="2024-10-03T00:18:00Z">
                <w:pPr>
                  <w:pStyle w:val="ParIndent"/>
                  <w:ind w:firstLine="0"/>
                </w:pPr>
              </w:pPrChange>
            </w:pPr>
            <w:r>
              <w:t xml:space="preserve">The barcode is a lightweight, </w:t>
            </w:r>
            <w:r w:rsidR="5EC788DB">
              <w:t>portable</w:t>
            </w:r>
            <w:r>
              <w:t xml:space="preserve"> device that weighs around 30g and features a 450mAh recharg</w:t>
            </w:r>
            <w:r w:rsidR="2D65A9AA">
              <w:t xml:space="preserve">eable battery. </w:t>
            </w:r>
            <w:r w:rsidR="13FD70CC">
              <w:t>It allows</w:t>
            </w:r>
            <w:r w:rsidR="2D65A9AA">
              <w:t xml:space="preserve"> up to 10,000 barcodes per charge and runs through multiple connectivity options, them being: 2.4G wireless, Bluetooth and USB wired.</w:t>
            </w:r>
          </w:p>
          <w:p w14:paraId="7DF9B5E5" w14:textId="25FF219F" w:rsidR="09C28FE8" w:rsidRDefault="09C28FE8">
            <w:pPr>
              <w:pPrChange w:id="98" w:author="Joey Barros" w:date="2024-10-02T20:18:00Z" w16du:dateUtc="2024-10-03T00:18:00Z">
                <w:pPr>
                  <w:pStyle w:val="ParIndent"/>
                  <w:ind w:firstLine="0"/>
                </w:pPr>
              </w:pPrChange>
            </w:pPr>
          </w:p>
        </w:tc>
        <w:tc>
          <w:tcPr>
            <w:tcW w:w="3320" w:type="dxa"/>
          </w:tcPr>
          <w:p w14:paraId="203EAD1B" w14:textId="224B0C14" w:rsidR="7841F24C" w:rsidRDefault="7841F24C">
            <w:pPr>
              <w:pPrChange w:id="99" w:author="Joey Barros" w:date="2024-10-02T20:18:00Z" w16du:dateUtc="2024-10-03T00:18:00Z">
                <w:pPr>
                  <w:pStyle w:val="ParIndent"/>
                  <w:ind w:firstLine="0"/>
                </w:pPr>
              </w:pPrChange>
            </w:pPr>
            <w:r w:rsidRPr="3F523A21">
              <w:rPr>
                <w:rPrChange w:id="100" w:author="Joey Barros" w:date="2024-10-02T20:18:00Z" w16du:dateUtc="2024-10-03T00:18:00Z">
                  <w:rPr>
                    <w:b/>
                    <w:bCs/>
                  </w:rPr>
                </w:rPrChange>
              </w:rPr>
              <w:t>Scanning Capabilities:</w:t>
            </w:r>
            <w:r>
              <w:t xml:space="preserve"> 1D, 2D, and QR codes</w:t>
            </w:r>
          </w:p>
          <w:p w14:paraId="5767F36F" w14:textId="1C83A1E9" w:rsidR="7841F24C" w:rsidRDefault="7841F24C">
            <w:pPr>
              <w:rPr>
                <w:rPrChange w:id="101" w:author="Joey Barros" w:date="2024-10-02T20:18:00Z" w16du:dateUtc="2024-10-03T00:18:00Z">
                  <w:rPr>
                    <w:b/>
                    <w:bCs/>
                  </w:rPr>
                </w:rPrChange>
              </w:rPr>
              <w:pPrChange w:id="102" w:author="Joey Barros" w:date="2024-10-02T20:18:00Z" w16du:dateUtc="2024-10-03T00:18:00Z">
                <w:pPr>
                  <w:pStyle w:val="ParIndent"/>
                  <w:ind w:firstLine="0"/>
                </w:pPr>
              </w:pPrChange>
            </w:pPr>
            <w:r w:rsidRPr="3F523A21">
              <w:rPr>
                <w:rPrChange w:id="103" w:author="Joey Barros" w:date="2024-10-02T20:18:00Z" w16du:dateUtc="2024-10-03T00:18:00Z">
                  <w:rPr>
                    <w:b/>
                    <w:bCs/>
                  </w:rPr>
                </w:rPrChange>
              </w:rPr>
              <w:t>Connectivity:</w:t>
            </w:r>
          </w:p>
          <w:p w14:paraId="1B32A3E0" w14:textId="349E0B23" w:rsidR="7841F24C" w:rsidRDefault="7841F24C">
            <w:pPr>
              <w:pPrChange w:id="104" w:author="Joey Barros" w:date="2024-10-02T20:18:00Z" w16du:dateUtc="2024-10-03T00:18:00Z">
                <w:pPr>
                  <w:pStyle w:val="ParIndent"/>
                  <w:ind w:firstLine="0"/>
                </w:pPr>
              </w:pPrChange>
            </w:pPr>
            <w:r>
              <w:t>USB cable, Bluetooth and 2.4 G wireless</w:t>
            </w:r>
          </w:p>
          <w:p w14:paraId="07F974DB" w14:textId="05853EDA" w:rsidR="7841F24C" w:rsidRDefault="37CB2D3B">
            <w:pPr>
              <w:pPrChange w:id="105" w:author="Joey Barros" w:date="2024-10-02T20:18:00Z" w16du:dateUtc="2024-10-03T00:18:00Z">
                <w:pPr>
                  <w:pStyle w:val="ParIndent"/>
                  <w:ind w:firstLine="0"/>
                </w:pPr>
              </w:pPrChange>
            </w:pPr>
            <w:r w:rsidRPr="3F523A21">
              <w:rPr>
                <w:rPrChange w:id="106" w:author="Joey Barros" w:date="2024-10-02T20:18:00Z" w16du:dateUtc="2024-10-03T00:18:00Z">
                  <w:rPr>
                    <w:b/>
                    <w:bCs/>
                  </w:rPr>
                </w:rPrChange>
              </w:rPr>
              <w:t>Compatibility</w:t>
            </w:r>
            <w:r w:rsidR="7841F24C" w:rsidRPr="3F523A21">
              <w:rPr>
                <w:rPrChange w:id="107" w:author="Joey Barros" w:date="2024-10-02T20:18:00Z" w16du:dateUtc="2024-10-03T00:18:00Z">
                  <w:rPr>
                    <w:b/>
                    <w:bCs/>
                  </w:rPr>
                </w:rPrChange>
              </w:rPr>
              <w:t>:</w:t>
            </w:r>
            <w:r w:rsidR="7841F24C">
              <w:br/>
              <w:t>Windows, Mac and Android</w:t>
            </w:r>
          </w:p>
          <w:p w14:paraId="11B2E3F9" w14:textId="713DC5C4" w:rsidR="7841F24C" w:rsidRDefault="7841F24C">
            <w:pPr>
              <w:rPr>
                <w:rPrChange w:id="108" w:author="Joey Barros" w:date="2024-10-02T20:18:00Z" w16du:dateUtc="2024-10-03T00:18:00Z">
                  <w:rPr>
                    <w:b/>
                    <w:bCs/>
                  </w:rPr>
                </w:rPrChange>
              </w:rPr>
              <w:pPrChange w:id="109" w:author="Joey Barros" w:date="2024-10-02T20:18:00Z" w16du:dateUtc="2024-10-03T00:18:00Z">
                <w:pPr>
                  <w:pStyle w:val="ParIndent"/>
                  <w:ind w:firstLine="0"/>
                </w:pPr>
              </w:pPrChange>
            </w:pPr>
            <w:r w:rsidRPr="3F523A21">
              <w:rPr>
                <w:rPrChange w:id="110" w:author="Joey Barros" w:date="2024-10-02T20:18:00Z" w16du:dateUtc="2024-10-03T00:18:00Z">
                  <w:rPr>
                    <w:b/>
                    <w:bCs/>
                  </w:rPr>
                </w:rPrChange>
              </w:rPr>
              <w:t>Performance:</w:t>
            </w:r>
          </w:p>
          <w:p w14:paraId="0983E041" w14:textId="042B6582" w:rsidR="7841F24C" w:rsidRDefault="7841F24C">
            <w:pPr>
              <w:rPr>
                <w:rPrChange w:id="111" w:author="Joey Barros" w:date="2024-10-02T20:18:00Z" w16du:dateUtc="2024-10-03T00:18:00Z">
                  <w:rPr>
                    <w:b/>
                    <w:bCs/>
                  </w:rPr>
                </w:rPrChange>
              </w:rPr>
              <w:pPrChange w:id="112" w:author="Joey Barros" w:date="2024-10-02T20:18:00Z" w16du:dateUtc="2024-10-03T00:18:00Z">
                <w:pPr>
                  <w:pStyle w:val="ParIndent"/>
                  <w:ind w:firstLine="0"/>
                </w:pPr>
              </w:pPrChange>
            </w:pPr>
            <w:r>
              <w:t xml:space="preserve">200 to </w:t>
            </w:r>
            <w:r w:rsidR="52D126D7">
              <w:t>4</w:t>
            </w:r>
            <w:r>
              <w:t>00 scans per second</w:t>
            </w:r>
          </w:p>
          <w:p w14:paraId="6F8B628B" w14:textId="633A00DA" w:rsidR="7841F24C" w:rsidRDefault="7841F24C">
            <w:pPr>
              <w:rPr>
                <w:rPrChange w:id="113" w:author="Joey Barros" w:date="2024-10-02T20:18:00Z" w16du:dateUtc="2024-10-03T00:18:00Z">
                  <w:rPr>
                    <w:b/>
                    <w:bCs/>
                  </w:rPr>
                </w:rPrChange>
              </w:rPr>
              <w:pPrChange w:id="114" w:author="Joey Barros" w:date="2024-10-02T20:18:00Z" w16du:dateUtc="2024-10-03T00:18:00Z">
                <w:pPr>
                  <w:pStyle w:val="ParIndent"/>
                  <w:ind w:firstLine="0"/>
                </w:pPr>
              </w:pPrChange>
            </w:pPr>
            <w:r w:rsidRPr="3F523A21">
              <w:rPr>
                <w:rPrChange w:id="115" w:author="Joey Barros" w:date="2024-10-02T20:18:00Z" w16du:dateUtc="2024-10-03T00:18:00Z">
                  <w:rPr>
                    <w:b/>
                    <w:bCs/>
                  </w:rPr>
                </w:rPrChange>
              </w:rPr>
              <w:t>Weight and Dimensions:</w:t>
            </w:r>
          </w:p>
          <w:p w14:paraId="639E370B" w14:textId="12B0C24B" w:rsidR="76866874" w:rsidRDefault="2BDCFCF5">
            <w:pPr>
              <w:pPrChange w:id="116" w:author="Joey Barros" w:date="2024-10-02T20:18:00Z" w16du:dateUtc="2024-10-03T00:18:00Z">
                <w:pPr>
                  <w:pStyle w:val="ParIndent"/>
                  <w:ind w:firstLine="0"/>
                </w:pPr>
              </w:pPrChange>
            </w:pPr>
            <w:r>
              <w:t>Weighs around 30g and is very compact and portable,</w:t>
            </w:r>
          </w:p>
          <w:p w14:paraId="7348F605" w14:textId="19514227" w:rsidR="09C28FE8" w:rsidRDefault="09C28FE8">
            <w:pPr>
              <w:rPr>
                <w:rPrChange w:id="117" w:author="Joey Barros" w:date="2024-10-02T20:18:00Z" w16du:dateUtc="2024-10-03T00:18:00Z">
                  <w:rPr>
                    <w:b/>
                  </w:rPr>
                </w:rPrChange>
              </w:rPr>
              <w:pPrChange w:id="118" w:author="Joey Barros" w:date="2024-10-02T20:18:00Z" w16du:dateUtc="2024-10-03T00:18:00Z">
                <w:pPr>
                  <w:pStyle w:val="ParIndent"/>
                  <w:ind w:firstLine="0"/>
                </w:pPr>
              </w:pPrChange>
            </w:pPr>
          </w:p>
        </w:tc>
      </w:tr>
    </w:tbl>
    <w:p w14:paraId="157AA12A" w14:textId="241C336A" w:rsidR="09C28FE8" w:rsidRDefault="09C28FE8" w:rsidP="09C28FE8">
      <w:pPr>
        <w:pStyle w:val="ParIndent"/>
        <w:spacing w:line="240" w:lineRule="auto"/>
        <w:ind w:firstLine="0"/>
        <w:rPr>
          <w:sz w:val="28"/>
          <w:szCs w:val="28"/>
        </w:rPr>
      </w:pPr>
    </w:p>
    <w:p w14:paraId="12B612DB" w14:textId="2E3DEEDE" w:rsidR="00B053B0" w:rsidRDefault="00B053B0" w:rsidP="09C28FE8">
      <w:pPr>
        <w:pStyle w:val="ParIndent"/>
        <w:spacing w:line="240" w:lineRule="auto"/>
        <w:ind w:firstLine="0"/>
        <w:rPr>
          <w:sz w:val="28"/>
          <w:szCs w:val="28"/>
        </w:rPr>
      </w:pPr>
    </w:p>
    <w:p w14:paraId="4F40D741" w14:textId="0C52FC0D" w:rsidR="00B053B0" w:rsidRDefault="00B053B0" w:rsidP="09C28FE8">
      <w:pPr>
        <w:pStyle w:val="ParIndent"/>
        <w:spacing w:line="240" w:lineRule="auto"/>
        <w:ind w:firstLine="0"/>
        <w:rPr>
          <w:sz w:val="28"/>
          <w:szCs w:val="28"/>
        </w:rPr>
      </w:pPr>
    </w:p>
    <w:p w14:paraId="4F8330C0" w14:textId="73E2CFA3" w:rsidR="00B053B0" w:rsidRDefault="00B053B0" w:rsidP="09C28FE8">
      <w:pPr>
        <w:pStyle w:val="ParIndent"/>
        <w:spacing w:line="240" w:lineRule="auto"/>
        <w:ind w:firstLine="0"/>
        <w:rPr>
          <w:sz w:val="28"/>
          <w:szCs w:val="28"/>
        </w:rPr>
      </w:pPr>
    </w:p>
    <w:p w14:paraId="1CB79FD2" w14:textId="22E807BB" w:rsidR="00B053B0" w:rsidRDefault="00B053B0" w:rsidP="09C28FE8">
      <w:pPr>
        <w:pStyle w:val="ParIndent"/>
        <w:spacing w:line="240" w:lineRule="auto"/>
        <w:ind w:firstLine="0"/>
        <w:rPr>
          <w:sz w:val="28"/>
          <w:szCs w:val="28"/>
        </w:rPr>
      </w:pPr>
    </w:p>
    <w:p w14:paraId="6AC57630" w14:textId="25E76540" w:rsidR="00B053B0" w:rsidRDefault="00B053B0" w:rsidP="09C28FE8">
      <w:pPr>
        <w:pStyle w:val="ParIndent"/>
        <w:spacing w:line="240" w:lineRule="auto"/>
        <w:ind w:firstLine="0"/>
        <w:rPr>
          <w:sz w:val="28"/>
          <w:szCs w:val="28"/>
        </w:rPr>
      </w:pPr>
    </w:p>
    <w:p w14:paraId="6B486876" w14:textId="77777777" w:rsidR="00E27626" w:rsidRPr="00FA3083" w:rsidRDefault="00E27626" w:rsidP="09C28FE8">
      <w:pPr>
        <w:pStyle w:val="ParIndent"/>
        <w:spacing w:line="240" w:lineRule="auto"/>
        <w:ind w:firstLine="0"/>
        <w:rPr>
          <w:sz w:val="28"/>
          <w:szCs w:val="28"/>
        </w:rPr>
      </w:pPr>
    </w:p>
    <w:p w14:paraId="4C327AE3" w14:textId="77777777" w:rsidR="00E27626" w:rsidRPr="00FA3083" w:rsidRDefault="00E27626" w:rsidP="09C28FE8">
      <w:pPr>
        <w:pStyle w:val="ParIndent"/>
        <w:spacing w:line="240" w:lineRule="auto"/>
        <w:ind w:firstLine="0"/>
        <w:rPr>
          <w:sz w:val="28"/>
          <w:szCs w:val="28"/>
        </w:rPr>
      </w:pPr>
    </w:p>
    <w:p w14:paraId="0C5922DC" w14:textId="77777777" w:rsidR="00E27626" w:rsidRPr="00FA3083" w:rsidRDefault="00E27626" w:rsidP="09C28FE8">
      <w:pPr>
        <w:pStyle w:val="ParIndent"/>
        <w:spacing w:line="240" w:lineRule="auto"/>
        <w:ind w:firstLine="0"/>
        <w:rPr>
          <w:sz w:val="28"/>
          <w:szCs w:val="28"/>
        </w:rPr>
      </w:pPr>
    </w:p>
    <w:p w14:paraId="21EE376D" w14:textId="77777777" w:rsidR="00E27626" w:rsidRPr="00FA3083" w:rsidRDefault="00E27626" w:rsidP="09C28FE8">
      <w:pPr>
        <w:pStyle w:val="ParIndent"/>
        <w:spacing w:line="240" w:lineRule="auto"/>
        <w:ind w:firstLine="0"/>
        <w:rPr>
          <w:sz w:val="28"/>
          <w:szCs w:val="28"/>
        </w:rPr>
      </w:pPr>
    </w:p>
    <w:p w14:paraId="10C0AFBD" w14:textId="77777777" w:rsidR="00E27626" w:rsidRPr="00FA3083" w:rsidRDefault="00E27626" w:rsidP="09C28FE8">
      <w:pPr>
        <w:pStyle w:val="ParIndent"/>
        <w:spacing w:line="240" w:lineRule="auto"/>
        <w:ind w:firstLine="0"/>
        <w:rPr>
          <w:sz w:val="28"/>
          <w:szCs w:val="28"/>
        </w:rPr>
      </w:pPr>
    </w:p>
    <w:p w14:paraId="5DBBA67E" w14:textId="67CBC930" w:rsidR="12D7AA2D" w:rsidRDefault="3CC4370C" w:rsidP="09C28FE8">
      <w:pPr>
        <w:pStyle w:val="ParIndent"/>
        <w:spacing w:line="240" w:lineRule="auto"/>
        <w:ind w:firstLine="0"/>
        <w:rPr>
          <w:b/>
          <w:bCs/>
          <w:sz w:val="28"/>
          <w:szCs w:val="28"/>
        </w:rPr>
      </w:pPr>
      <w:r w:rsidRPr="2E78AFF9">
        <w:rPr>
          <w:b/>
          <w:bCs/>
          <w:sz w:val="28"/>
          <w:szCs w:val="28"/>
        </w:rPr>
        <w:t xml:space="preserve">Table 7.3 - </w:t>
      </w:r>
      <w:r w:rsidR="12D7AA2D" w:rsidRPr="09C28FE8">
        <w:rPr>
          <w:b/>
          <w:bCs/>
          <w:sz w:val="28"/>
          <w:szCs w:val="28"/>
        </w:rPr>
        <w:t>User Interface</w:t>
      </w:r>
      <w:r w:rsidR="552A5B02" w:rsidRPr="09C28FE8">
        <w:rPr>
          <w:b/>
          <w:bCs/>
          <w:sz w:val="28"/>
          <w:szCs w:val="28"/>
        </w:rPr>
        <w:t xml:space="preserve"> </w:t>
      </w:r>
      <w:r w:rsidR="2864D119" w:rsidRPr="4F2CC225">
        <w:rPr>
          <w:b/>
          <w:bCs/>
          <w:sz w:val="28"/>
          <w:szCs w:val="28"/>
        </w:rPr>
        <w:t>Benchmarks</w:t>
      </w:r>
    </w:p>
    <w:tbl>
      <w:tblPr>
        <w:tblStyle w:val="TableGrid"/>
        <w:tblW w:w="0" w:type="auto"/>
        <w:tblLayout w:type="fixed"/>
        <w:tblLook w:val="06A0" w:firstRow="1" w:lastRow="0" w:firstColumn="1" w:lastColumn="0" w:noHBand="1" w:noVBand="1"/>
      </w:tblPr>
      <w:tblGrid>
        <w:gridCol w:w="3155"/>
        <w:gridCol w:w="3155"/>
        <w:gridCol w:w="3155"/>
      </w:tblGrid>
      <w:tr w:rsidR="09C28FE8" w14:paraId="3580EA17" w14:textId="77777777" w:rsidTr="5AC25FB4">
        <w:trPr>
          <w:trHeight w:val="300"/>
        </w:trPr>
        <w:tc>
          <w:tcPr>
            <w:tcW w:w="3155" w:type="dxa"/>
          </w:tcPr>
          <w:p w14:paraId="066295B0" w14:textId="081BC20C" w:rsidR="09C28FE8" w:rsidRPr="00457E85" w:rsidRDefault="09C28FE8" w:rsidP="09C28FE8">
            <w:pPr>
              <w:pStyle w:val="ParIndent"/>
              <w:rPr>
                <w:b/>
                <w:bCs/>
              </w:rPr>
            </w:pPr>
            <w:r w:rsidRPr="00457E85">
              <w:rPr>
                <w:b/>
                <w:bCs/>
              </w:rPr>
              <w:t>Product</w:t>
            </w:r>
          </w:p>
        </w:tc>
        <w:tc>
          <w:tcPr>
            <w:tcW w:w="3155" w:type="dxa"/>
          </w:tcPr>
          <w:p w14:paraId="5E10EDF1" w14:textId="40C3D95D" w:rsidR="09C28FE8" w:rsidRPr="00457E85" w:rsidRDefault="09C28FE8" w:rsidP="09C28FE8">
            <w:pPr>
              <w:pStyle w:val="ParIndent"/>
              <w:rPr>
                <w:b/>
                <w:bCs/>
              </w:rPr>
            </w:pPr>
            <w:r w:rsidRPr="00457E85">
              <w:rPr>
                <w:b/>
                <w:bCs/>
              </w:rPr>
              <w:t>Description</w:t>
            </w:r>
          </w:p>
        </w:tc>
        <w:tc>
          <w:tcPr>
            <w:tcW w:w="3155" w:type="dxa"/>
          </w:tcPr>
          <w:p w14:paraId="525E6B88" w14:textId="1CFCDD08" w:rsidR="09C28FE8" w:rsidRPr="00457E85" w:rsidRDefault="09C28FE8" w:rsidP="09C28FE8">
            <w:pPr>
              <w:pStyle w:val="ParIndent"/>
              <w:rPr>
                <w:b/>
                <w:bCs/>
              </w:rPr>
            </w:pPr>
            <w:r w:rsidRPr="00457E85">
              <w:rPr>
                <w:b/>
                <w:bCs/>
              </w:rPr>
              <w:t>Metric</w:t>
            </w:r>
          </w:p>
        </w:tc>
      </w:tr>
      <w:tr w:rsidR="09C28FE8" w14:paraId="67BBF635" w14:textId="77777777" w:rsidTr="5AC25FB4">
        <w:trPr>
          <w:trHeight w:val="300"/>
        </w:trPr>
        <w:tc>
          <w:tcPr>
            <w:tcW w:w="3155" w:type="dxa"/>
          </w:tcPr>
          <w:p w14:paraId="04002F5A" w14:textId="33184F49" w:rsidR="09C28FE8" w:rsidRPr="00457E85" w:rsidRDefault="00090720" w:rsidP="0CE951A5">
            <w:pPr>
              <w:pStyle w:val="ParIndent"/>
              <w:ind w:firstLine="0"/>
              <w:rPr>
                <w:b/>
                <w:bCs/>
              </w:rPr>
            </w:pPr>
            <w:r w:rsidRPr="00457E85">
              <w:rPr>
                <w:b/>
                <w:bCs/>
              </w:rPr>
              <w:t>Web</w:t>
            </w:r>
          </w:p>
        </w:tc>
        <w:tc>
          <w:tcPr>
            <w:tcW w:w="3155" w:type="dxa"/>
          </w:tcPr>
          <w:p w14:paraId="76066B2C" w14:textId="4C2FB1BD" w:rsidR="09C28FE8" w:rsidRPr="00457E85" w:rsidRDefault="008440EF" w:rsidP="5C3EE3D7">
            <w:pPr>
              <w:pStyle w:val="ParIndent"/>
              <w:ind w:firstLine="0"/>
              <w:jc w:val="left"/>
            </w:pPr>
            <w:r w:rsidRPr="00457E85">
              <w:t xml:space="preserve">Using a website we will display </w:t>
            </w:r>
            <w:r w:rsidR="008E7A71" w:rsidRPr="00457E85">
              <w:t xml:space="preserve">and update </w:t>
            </w:r>
            <w:r w:rsidR="008155BD" w:rsidRPr="00457E85">
              <w:t>information</w:t>
            </w:r>
            <w:r w:rsidR="00023C68" w:rsidRPr="00457E85">
              <w:t xml:space="preserve">. </w:t>
            </w:r>
            <w:r w:rsidR="00A512F2" w:rsidRPr="00457E85">
              <w:t xml:space="preserve">The website will </w:t>
            </w:r>
            <w:r w:rsidR="00303136" w:rsidRPr="00457E85">
              <w:t>be the main interface for the users</w:t>
            </w:r>
          </w:p>
        </w:tc>
        <w:tc>
          <w:tcPr>
            <w:tcW w:w="3155" w:type="dxa"/>
          </w:tcPr>
          <w:p w14:paraId="542BC951" w14:textId="47FB328C" w:rsidR="09C28FE8" w:rsidRPr="00457E85" w:rsidRDefault="007C596B" w:rsidP="007C596B">
            <w:pPr>
              <w:pStyle w:val="ParIndent"/>
              <w:ind w:firstLine="0"/>
            </w:pPr>
            <w:r>
              <w:t>-Do they like the way it works</w:t>
            </w:r>
            <w:r w:rsidR="00EC1DD0">
              <w:t>/looks</w:t>
            </w:r>
          </w:p>
          <w:p w14:paraId="1817311B" w14:textId="685E5081" w:rsidR="09C28FE8" w:rsidRDefault="007C596B" w:rsidP="007C596B">
            <w:pPr>
              <w:pStyle w:val="ParIndent"/>
              <w:ind w:firstLine="0"/>
            </w:pPr>
            <w:r>
              <w:t>-</w:t>
            </w:r>
            <w:r w:rsidR="00EC1DD0">
              <w:t>Speed of inputting items</w:t>
            </w:r>
            <w:r>
              <w:t xml:space="preserve"> </w:t>
            </w:r>
          </w:p>
          <w:p w14:paraId="76191A52" w14:textId="1ECEE14A" w:rsidR="09C28FE8" w:rsidRPr="00457E85" w:rsidRDefault="00EC1DD0" w:rsidP="007C596B">
            <w:pPr>
              <w:pStyle w:val="ParIndent"/>
              <w:ind w:firstLine="0"/>
            </w:pPr>
            <w:r>
              <w:t>-Cost to host</w:t>
            </w:r>
            <w:r w:rsidR="001F17FF">
              <w:t xml:space="preserve">: </w:t>
            </w:r>
            <w:r w:rsidR="00200C34">
              <w:t>5-10$ monthly</w:t>
            </w:r>
          </w:p>
        </w:tc>
      </w:tr>
      <w:tr w:rsidR="09C28FE8" w14:paraId="1801D5BC" w14:textId="77777777" w:rsidTr="5AC25FB4">
        <w:trPr>
          <w:trHeight w:val="300"/>
        </w:trPr>
        <w:tc>
          <w:tcPr>
            <w:tcW w:w="3155" w:type="dxa"/>
          </w:tcPr>
          <w:p w14:paraId="1CD515A7" w14:textId="4C88F7BC" w:rsidR="09C28FE8" w:rsidRPr="00457E85" w:rsidRDefault="00090720" w:rsidP="5C3EE3D7">
            <w:pPr>
              <w:pStyle w:val="ParIndent"/>
              <w:ind w:firstLine="0"/>
              <w:rPr>
                <w:b/>
                <w:bCs/>
              </w:rPr>
            </w:pPr>
            <w:r w:rsidRPr="00457E85">
              <w:rPr>
                <w:b/>
                <w:bCs/>
              </w:rPr>
              <w:lastRenderedPageBreak/>
              <w:t>App</w:t>
            </w:r>
          </w:p>
        </w:tc>
        <w:tc>
          <w:tcPr>
            <w:tcW w:w="3155" w:type="dxa"/>
          </w:tcPr>
          <w:p w14:paraId="01E00525" w14:textId="69783CE4" w:rsidR="09C28FE8" w:rsidRPr="00457E85" w:rsidRDefault="00303136" w:rsidP="5C3EE3D7">
            <w:pPr>
              <w:pStyle w:val="ParIndent"/>
              <w:ind w:firstLine="0"/>
              <w:jc w:val="left"/>
            </w:pPr>
            <w:r w:rsidRPr="00457E85">
              <w:t xml:space="preserve">Using </w:t>
            </w:r>
            <w:r w:rsidR="0020705F">
              <w:t>Android Studio or another app</w:t>
            </w:r>
            <w:r w:rsidR="0041559C">
              <w:t>-</w:t>
            </w:r>
            <w:r w:rsidR="0020705F">
              <w:t>building software</w:t>
            </w:r>
            <w:r w:rsidR="00B22DCC" w:rsidRPr="00457E85">
              <w:t>,</w:t>
            </w:r>
            <w:r w:rsidRPr="00457E85">
              <w:t xml:space="preserve"> we will build a</w:t>
            </w:r>
            <w:r w:rsidR="0020705F">
              <w:t>n</w:t>
            </w:r>
            <w:r w:rsidRPr="00457E85">
              <w:t xml:space="preserve"> app with cloud</w:t>
            </w:r>
            <w:r w:rsidR="0020705F">
              <w:t xml:space="preserve"> capabilities</w:t>
            </w:r>
            <w:r w:rsidRPr="00457E85">
              <w:t xml:space="preserve"> to record </w:t>
            </w:r>
            <w:r w:rsidR="0081491B">
              <w:t xml:space="preserve">the </w:t>
            </w:r>
            <w:r w:rsidRPr="00457E85">
              <w:t>usage of items</w:t>
            </w:r>
            <w:r w:rsidR="0081491B">
              <w:t>,</w:t>
            </w:r>
            <w:r w:rsidRPr="00457E85">
              <w:t xml:space="preserve"> who</w:t>
            </w:r>
            <w:r w:rsidR="00F74F01">
              <w:t xml:space="preserve"> is currently</w:t>
            </w:r>
            <w:r w:rsidRPr="00457E85">
              <w:t xml:space="preserve"> using t</w:t>
            </w:r>
            <w:r w:rsidR="0041559C">
              <w:t>he item and for how long.</w:t>
            </w:r>
          </w:p>
        </w:tc>
        <w:tc>
          <w:tcPr>
            <w:tcW w:w="3155" w:type="dxa"/>
          </w:tcPr>
          <w:p w14:paraId="1A124B67" w14:textId="762A33B4" w:rsidR="00A731B2" w:rsidRPr="00457E85" w:rsidRDefault="00A731B2" w:rsidP="00A731B2">
            <w:pPr>
              <w:pStyle w:val="ParIndent"/>
              <w:ind w:firstLine="0"/>
            </w:pPr>
            <w:r>
              <w:t>-Do they like the way it works</w:t>
            </w:r>
            <w:r w:rsidR="00EC1DD0">
              <w:t>/looks</w:t>
            </w:r>
          </w:p>
          <w:p w14:paraId="5C8445A7" w14:textId="0017B66A" w:rsidR="09C28FE8" w:rsidRDefault="00A731B2" w:rsidP="00A731B2">
            <w:pPr>
              <w:pStyle w:val="ParIndent"/>
              <w:ind w:firstLine="0"/>
            </w:pPr>
            <w:r>
              <w:t>-</w:t>
            </w:r>
            <w:r w:rsidR="00EC1DD0">
              <w:t>Speed of inputting items</w:t>
            </w:r>
          </w:p>
          <w:p w14:paraId="57F388EB" w14:textId="679B0C95" w:rsidR="09C28FE8" w:rsidRPr="00457E85" w:rsidRDefault="00EC1DD0" w:rsidP="00A731B2">
            <w:pPr>
              <w:pStyle w:val="ParIndent"/>
              <w:ind w:firstLine="0"/>
            </w:pPr>
            <w:r>
              <w:t>Cost to host</w:t>
            </w:r>
            <w:r w:rsidR="00704715">
              <w:t>:</w:t>
            </w:r>
            <w:r w:rsidR="001F17FF">
              <w:t xml:space="preserve"> </w:t>
            </w:r>
            <w:r w:rsidR="00DD5DC4">
              <w:t>25$ flat fee</w:t>
            </w:r>
          </w:p>
        </w:tc>
      </w:tr>
      <w:tr w:rsidR="09C28FE8" w14:paraId="52F34B3A" w14:textId="77777777" w:rsidTr="5AC25FB4">
        <w:trPr>
          <w:trHeight w:val="300"/>
        </w:trPr>
        <w:tc>
          <w:tcPr>
            <w:tcW w:w="3155" w:type="dxa"/>
          </w:tcPr>
          <w:p w14:paraId="600E7E54" w14:textId="4F0B16F3" w:rsidR="09C28FE8" w:rsidRPr="00457E85" w:rsidRDefault="00B35D04" w:rsidP="5C3EE3D7">
            <w:pPr>
              <w:pStyle w:val="ParIndent"/>
              <w:ind w:firstLine="0"/>
              <w:rPr>
                <w:b/>
                <w:bCs/>
              </w:rPr>
            </w:pPr>
            <w:r w:rsidRPr="00457E85">
              <w:rPr>
                <w:b/>
                <w:bCs/>
              </w:rPr>
              <w:t>Web- App</w:t>
            </w:r>
          </w:p>
        </w:tc>
        <w:tc>
          <w:tcPr>
            <w:tcW w:w="3155" w:type="dxa"/>
          </w:tcPr>
          <w:p w14:paraId="087E2538" w14:textId="6C58BF62" w:rsidR="09C28FE8" w:rsidRPr="00457E85" w:rsidRDefault="004E518D" w:rsidP="5C3EE3D7">
            <w:pPr>
              <w:pStyle w:val="ParIndent"/>
              <w:ind w:firstLine="0"/>
              <w:jc w:val="left"/>
            </w:pPr>
            <w:r w:rsidRPr="00457E85">
              <w:t xml:space="preserve">Using a </w:t>
            </w:r>
            <w:r w:rsidR="00B22DCC" w:rsidRPr="00457E85">
              <w:t>web-based</w:t>
            </w:r>
            <w:r w:rsidRPr="00457E85">
              <w:t xml:space="preserve"> app </w:t>
            </w:r>
            <w:r w:rsidR="00B22DCC" w:rsidRPr="00457E85">
              <w:t>the product does not have to be downloaded and can be accessed with internet any where</w:t>
            </w:r>
          </w:p>
        </w:tc>
        <w:tc>
          <w:tcPr>
            <w:tcW w:w="3155" w:type="dxa"/>
          </w:tcPr>
          <w:p w14:paraId="5766A410" w14:textId="77777777" w:rsidR="00F83BBF" w:rsidRPr="00457E85" w:rsidRDefault="00F83BBF" w:rsidP="00F83BBF">
            <w:pPr>
              <w:pStyle w:val="ParIndent"/>
              <w:ind w:firstLine="0"/>
            </w:pPr>
            <w:r>
              <w:t>-Do they like the way it works/looks</w:t>
            </w:r>
          </w:p>
          <w:p w14:paraId="17B0D8F9" w14:textId="77777777" w:rsidR="00F83BBF" w:rsidRDefault="00F83BBF" w:rsidP="00F83BBF">
            <w:pPr>
              <w:pStyle w:val="ParIndent"/>
              <w:ind w:firstLine="0"/>
            </w:pPr>
            <w:r>
              <w:t>-Speed of inputting items</w:t>
            </w:r>
          </w:p>
          <w:p w14:paraId="1799B3AE" w14:textId="75F915A8" w:rsidR="09C28FE8" w:rsidRPr="00457E85" w:rsidRDefault="00F83BBF" w:rsidP="00A731B2">
            <w:pPr>
              <w:pStyle w:val="ParIndent"/>
              <w:ind w:firstLine="0"/>
            </w:pPr>
            <w:r>
              <w:t>Cost to host: 10$ monthly</w:t>
            </w:r>
          </w:p>
        </w:tc>
      </w:tr>
    </w:tbl>
    <w:p w14:paraId="21AE6873" w14:textId="1BB48FFD" w:rsidR="09C28FE8" w:rsidRPr="00457E85" w:rsidRDefault="09C28FE8" w:rsidP="09C28FE8">
      <w:pPr>
        <w:pStyle w:val="ParIndent"/>
        <w:spacing w:line="240" w:lineRule="auto"/>
        <w:ind w:firstLine="0"/>
        <w:rPr>
          <w:b/>
          <w:bCs/>
        </w:rPr>
      </w:pPr>
    </w:p>
    <w:p w14:paraId="27A566FB" w14:textId="46C55C25" w:rsidR="0CE951A5" w:rsidRDefault="0CE951A5" w:rsidP="0CE951A5">
      <w:pPr>
        <w:pStyle w:val="ParIndent"/>
        <w:spacing w:line="240" w:lineRule="auto"/>
        <w:ind w:firstLine="0"/>
        <w:rPr>
          <w:b/>
          <w:bCs/>
          <w:sz w:val="28"/>
          <w:szCs w:val="28"/>
        </w:rPr>
      </w:pPr>
    </w:p>
    <w:p w14:paraId="58E7DAA4" w14:textId="1907CF69" w:rsidR="0CE951A5" w:rsidRDefault="0CE951A5" w:rsidP="0CE951A5">
      <w:pPr>
        <w:pStyle w:val="ParIndent"/>
        <w:spacing w:line="240" w:lineRule="auto"/>
        <w:ind w:firstLine="0"/>
        <w:rPr>
          <w:b/>
          <w:bCs/>
          <w:sz w:val="28"/>
          <w:szCs w:val="28"/>
        </w:rPr>
      </w:pPr>
    </w:p>
    <w:p w14:paraId="1F80D068" w14:textId="267FE87A" w:rsidR="0CE951A5" w:rsidRDefault="0CE951A5" w:rsidP="0CE951A5">
      <w:pPr>
        <w:pStyle w:val="ParIndent"/>
        <w:spacing w:line="240" w:lineRule="auto"/>
        <w:ind w:firstLine="0"/>
        <w:rPr>
          <w:b/>
          <w:bCs/>
          <w:sz w:val="28"/>
          <w:szCs w:val="28"/>
        </w:rPr>
      </w:pPr>
    </w:p>
    <w:p w14:paraId="4E7897F1" w14:textId="479F9D6F" w:rsidR="684EBE50" w:rsidRDefault="1F8369C4" w:rsidP="09C28FE8">
      <w:pPr>
        <w:pStyle w:val="ParIndent"/>
        <w:spacing w:line="240" w:lineRule="auto"/>
        <w:ind w:firstLine="0"/>
        <w:rPr>
          <w:b/>
          <w:bCs/>
          <w:sz w:val="28"/>
          <w:szCs w:val="28"/>
        </w:rPr>
      </w:pPr>
      <w:r w:rsidRPr="568BB591">
        <w:rPr>
          <w:b/>
          <w:bCs/>
          <w:sz w:val="28"/>
          <w:szCs w:val="28"/>
        </w:rPr>
        <w:t xml:space="preserve">Table 7.4 - </w:t>
      </w:r>
      <w:r w:rsidR="684EBE50" w:rsidRPr="45575133">
        <w:rPr>
          <w:b/>
          <w:bCs/>
          <w:sz w:val="28"/>
          <w:szCs w:val="28"/>
        </w:rPr>
        <w:t>Database</w:t>
      </w:r>
      <w:r w:rsidR="6EA94F49" w:rsidRPr="69ECC239">
        <w:rPr>
          <w:b/>
          <w:bCs/>
          <w:sz w:val="28"/>
          <w:szCs w:val="28"/>
        </w:rPr>
        <w:t xml:space="preserve"> Benchmarks</w:t>
      </w:r>
    </w:p>
    <w:tbl>
      <w:tblPr>
        <w:tblStyle w:val="TableGrid"/>
        <w:tblW w:w="0" w:type="auto"/>
        <w:tblLayout w:type="fixed"/>
        <w:tblLook w:val="06A0" w:firstRow="1" w:lastRow="0" w:firstColumn="1" w:lastColumn="0" w:noHBand="1" w:noVBand="1"/>
      </w:tblPr>
      <w:tblGrid>
        <w:gridCol w:w="3155"/>
        <w:gridCol w:w="3155"/>
        <w:gridCol w:w="3155"/>
      </w:tblGrid>
      <w:tr w:rsidR="09C28FE8" w14:paraId="5579D816" w14:textId="77777777" w:rsidTr="45D950BD">
        <w:trPr>
          <w:trHeight w:val="300"/>
        </w:trPr>
        <w:tc>
          <w:tcPr>
            <w:tcW w:w="3155" w:type="dxa"/>
          </w:tcPr>
          <w:p w14:paraId="2D362DFA" w14:textId="081BC20C" w:rsidR="09C28FE8" w:rsidRDefault="09C28FE8" w:rsidP="09C28FE8">
            <w:pPr>
              <w:pStyle w:val="ParIndent"/>
              <w:rPr>
                <w:b/>
                <w:bCs/>
                <w:sz w:val="28"/>
                <w:szCs w:val="28"/>
              </w:rPr>
            </w:pPr>
            <w:r w:rsidRPr="09C28FE8">
              <w:rPr>
                <w:b/>
                <w:bCs/>
                <w:sz w:val="28"/>
                <w:szCs w:val="28"/>
              </w:rPr>
              <w:t>Product</w:t>
            </w:r>
          </w:p>
        </w:tc>
        <w:tc>
          <w:tcPr>
            <w:tcW w:w="3155" w:type="dxa"/>
          </w:tcPr>
          <w:p w14:paraId="376B1F8E" w14:textId="40C3D95D" w:rsidR="09C28FE8" w:rsidRDefault="09C28FE8" w:rsidP="09C28FE8">
            <w:pPr>
              <w:pStyle w:val="ParIndent"/>
              <w:rPr>
                <w:b/>
                <w:bCs/>
                <w:sz w:val="28"/>
                <w:szCs w:val="28"/>
              </w:rPr>
            </w:pPr>
            <w:r w:rsidRPr="09C28FE8">
              <w:rPr>
                <w:b/>
                <w:bCs/>
                <w:sz w:val="28"/>
                <w:szCs w:val="28"/>
              </w:rPr>
              <w:t>Description</w:t>
            </w:r>
          </w:p>
        </w:tc>
        <w:tc>
          <w:tcPr>
            <w:tcW w:w="3155" w:type="dxa"/>
          </w:tcPr>
          <w:p w14:paraId="0060E0CB" w14:textId="1CFCDD08" w:rsidR="09C28FE8" w:rsidRDefault="09C28FE8" w:rsidP="09C28FE8">
            <w:pPr>
              <w:pStyle w:val="ParIndent"/>
              <w:rPr>
                <w:b/>
                <w:bCs/>
                <w:sz w:val="28"/>
                <w:szCs w:val="28"/>
              </w:rPr>
            </w:pPr>
            <w:r w:rsidRPr="09C28FE8">
              <w:rPr>
                <w:b/>
                <w:bCs/>
                <w:sz w:val="28"/>
                <w:szCs w:val="28"/>
              </w:rPr>
              <w:t>Metric</w:t>
            </w:r>
          </w:p>
        </w:tc>
      </w:tr>
      <w:tr w:rsidR="09C28FE8" w14:paraId="6F1413E8" w14:textId="77777777" w:rsidTr="45D950BD">
        <w:trPr>
          <w:trHeight w:val="300"/>
        </w:trPr>
        <w:tc>
          <w:tcPr>
            <w:tcW w:w="3155" w:type="dxa"/>
          </w:tcPr>
          <w:p w14:paraId="6A736CCF" w14:textId="77490A97" w:rsidR="09C28FE8" w:rsidRDefault="5C74ECFB">
            <w:pPr>
              <w:pPrChange w:id="119" w:author="Joey Barros" w:date="2024-10-02T20:18:00Z" w16du:dateUtc="2024-10-03T00:18:00Z">
                <w:pPr>
                  <w:pStyle w:val="ParIndent"/>
                  <w:ind w:firstLine="0"/>
                </w:pPr>
              </w:pPrChange>
            </w:pPr>
            <w:r w:rsidRPr="0CE951A5">
              <w:t>MySQL</w:t>
            </w:r>
          </w:p>
        </w:tc>
        <w:tc>
          <w:tcPr>
            <w:tcW w:w="3155" w:type="dxa"/>
          </w:tcPr>
          <w:p w14:paraId="137CACFE" w14:textId="487D32D7" w:rsidR="09C28FE8" w:rsidRDefault="140C7390">
            <w:pPr>
              <w:rPr>
                <w:rPrChange w:id="120" w:author="Joey Barros" w:date="2024-10-02T20:18:00Z" w16du:dateUtc="2024-10-03T00:18:00Z">
                  <w:rPr>
                    <w:color w:val="000000" w:themeColor="text1"/>
                  </w:rPr>
                </w:rPrChange>
              </w:rPr>
              <w:pPrChange w:id="121" w:author="Joey Barros" w:date="2024-10-02T20:18:00Z" w16du:dateUtc="2024-10-03T00:18:00Z">
                <w:pPr>
                  <w:pStyle w:val="ParIndent"/>
                  <w:ind w:firstLine="0"/>
                </w:pPr>
              </w:pPrChange>
            </w:pPr>
            <w:proofErr w:type="spellStart"/>
            <w:r w:rsidRPr="3F523A21">
              <w:rPr>
                <w:rPrChange w:id="122" w:author="Joey Barros" w:date="2024-10-02T20:18:00Z" w16du:dateUtc="2024-10-03T00:18:00Z">
                  <w:rPr>
                    <w:color w:val="000000" w:themeColor="text1"/>
                  </w:rPr>
                </w:rPrChange>
              </w:rPr>
              <w:t>mySQL</w:t>
            </w:r>
            <w:proofErr w:type="spellEnd"/>
            <w:r w:rsidRPr="3F523A21">
              <w:rPr>
                <w:rPrChange w:id="123" w:author="Joey Barros" w:date="2024-10-02T20:18:00Z" w16du:dateUtc="2024-10-03T00:18:00Z">
                  <w:rPr>
                    <w:color w:val="000000" w:themeColor="text1"/>
                  </w:rPr>
                </w:rPrChange>
              </w:rPr>
              <w:t xml:space="preserve"> is an open source relational (SQL) database framework, for managing </w:t>
            </w:r>
            <w:r w:rsidRPr="3F523A21">
              <w:rPr>
                <w:rPrChange w:id="124" w:author="Joey Barros" w:date="2024-10-02T20:18:00Z" w16du:dateUtc="2024-10-03T00:18:00Z">
                  <w:rPr>
                    <w:color w:val="000000" w:themeColor="text1"/>
                  </w:rPr>
                </w:rPrChange>
              </w:rPr>
              <w:lastRenderedPageBreak/>
              <w:t xml:space="preserve">SQL servers. </w:t>
            </w:r>
            <w:proofErr w:type="spellStart"/>
            <w:r w:rsidRPr="3F523A21">
              <w:rPr>
                <w:rPrChange w:id="125" w:author="Joey Barros" w:date="2024-10-02T20:18:00Z" w16du:dateUtc="2024-10-03T00:18:00Z">
                  <w:rPr>
                    <w:color w:val="000000" w:themeColor="text1"/>
                  </w:rPr>
                </w:rPrChange>
              </w:rPr>
              <w:t>mySQL</w:t>
            </w:r>
            <w:proofErr w:type="spellEnd"/>
            <w:r w:rsidRPr="3F523A21">
              <w:rPr>
                <w:rPrChange w:id="126" w:author="Joey Barros" w:date="2024-10-02T20:18:00Z" w16du:dateUtc="2024-10-03T00:18:00Z">
                  <w:rPr>
                    <w:color w:val="000000" w:themeColor="text1"/>
                  </w:rPr>
                </w:rPrChange>
              </w:rPr>
              <w:t xml:space="preserve"> is known for its high performance and adaptability. </w:t>
            </w:r>
            <w:proofErr w:type="spellStart"/>
            <w:r w:rsidRPr="3F523A21">
              <w:rPr>
                <w:rPrChange w:id="127" w:author="Joey Barros" w:date="2024-10-02T20:18:00Z" w16du:dateUtc="2024-10-03T00:18:00Z">
                  <w:rPr>
                    <w:color w:val="000000" w:themeColor="text1"/>
                  </w:rPr>
                </w:rPrChange>
              </w:rPr>
              <w:t>mySQL</w:t>
            </w:r>
            <w:proofErr w:type="spellEnd"/>
            <w:r w:rsidRPr="3F523A21">
              <w:rPr>
                <w:rPrChange w:id="128" w:author="Joey Barros" w:date="2024-10-02T20:18:00Z" w16du:dateUtc="2024-10-03T00:18:00Z">
                  <w:rPr>
                    <w:color w:val="000000" w:themeColor="text1"/>
                  </w:rPr>
                </w:rPrChange>
              </w:rPr>
              <w:t xml:space="preserve"> does not offer hosting and requires access to a server or hosting service.</w:t>
            </w:r>
          </w:p>
        </w:tc>
        <w:tc>
          <w:tcPr>
            <w:tcW w:w="3155" w:type="dxa"/>
          </w:tcPr>
          <w:p w14:paraId="40FCCBD1" w14:textId="3CB83D95" w:rsidR="09C28FE8" w:rsidRDefault="44167E8F">
            <w:pPr>
              <w:pPrChange w:id="129" w:author="Joey Barros" w:date="2024-10-02T20:18:00Z" w16du:dateUtc="2024-10-03T00:18:00Z">
                <w:pPr>
                  <w:pStyle w:val="ParIndent"/>
                  <w:ind w:firstLine="0"/>
                </w:pPr>
              </w:pPrChange>
            </w:pPr>
            <w:r>
              <w:lastRenderedPageBreak/>
              <w:t>Cost: 0$</w:t>
            </w:r>
            <w:r w:rsidR="71BAAABF">
              <w:t xml:space="preserve"> (Excluding server cost)</w:t>
            </w:r>
          </w:p>
          <w:p w14:paraId="6B3A364F" w14:textId="4C5C0FF6" w:rsidR="6D69C211" w:rsidRDefault="6D69C211">
            <w:pPr>
              <w:pPrChange w:id="130" w:author="Joey Barros" w:date="2024-10-02T20:18:00Z" w16du:dateUtc="2024-10-03T00:18:00Z">
                <w:pPr>
                  <w:pStyle w:val="ParIndent"/>
                  <w:ind w:firstLine="0"/>
                </w:pPr>
              </w:pPrChange>
            </w:pPr>
          </w:p>
          <w:p w14:paraId="70069167" w14:textId="57FB3B16" w:rsidR="09C28FE8" w:rsidRDefault="3F0F7EE3">
            <w:pPr>
              <w:pPrChange w:id="131" w:author="Joey Barros" w:date="2024-10-02T20:18:00Z" w16du:dateUtc="2024-10-03T00:18:00Z">
                <w:pPr>
                  <w:pStyle w:val="ParIndent"/>
                  <w:ind w:firstLine="0"/>
                </w:pPr>
              </w:pPrChange>
            </w:pPr>
            <w:r>
              <w:lastRenderedPageBreak/>
              <w:t>QPS: 10,000+</w:t>
            </w:r>
          </w:p>
          <w:p w14:paraId="2D1D7F4F" w14:textId="0B0EAB17" w:rsidR="09C28FE8" w:rsidRDefault="09C28FE8">
            <w:pPr>
              <w:pPrChange w:id="132" w:author="Joey Barros" w:date="2024-10-02T20:18:00Z" w16du:dateUtc="2024-10-03T00:18:00Z">
                <w:pPr>
                  <w:pStyle w:val="ParIndent"/>
                  <w:ind w:firstLine="0"/>
                </w:pPr>
              </w:pPrChange>
            </w:pPr>
          </w:p>
          <w:p w14:paraId="72FB5318" w14:textId="58D2B6F7" w:rsidR="09C28FE8" w:rsidRDefault="7CCFA35C">
            <w:pPr>
              <w:pPrChange w:id="133" w:author="Joey Barros" w:date="2024-10-02T20:18:00Z" w16du:dateUtc="2024-10-03T00:18:00Z">
                <w:pPr>
                  <w:pStyle w:val="ParIndent"/>
                  <w:ind w:firstLine="0"/>
                </w:pPr>
              </w:pPrChange>
            </w:pPr>
            <w:r>
              <w:t>Query Latency: &lt;1ms</w:t>
            </w:r>
          </w:p>
        </w:tc>
      </w:tr>
      <w:tr w:rsidR="09C28FE8" w14:paraId="5E14B71F" w14:textId="77777777" w:rsidTr="45D950BD">
        <w:trPr>
          <w:trHeight w:val="300"/>
        </w:trPr>
        <w:tc>
          <w:tcPr>
            <w:tcW w:w="3155" w:type="dxa"/>
          </w:tcPr>
          <w:p w14:paraId="50773C7D" w14:textId="544733F2" w:rsidR="09C28FE8" w:rsidRDefault="5C74ECFB">
            <w:pPr>
              <w:pPrChange w:id="134" w:author="Joey Barros" w:date="2024-10-02T20:18:00Z" w16du:dateUtc="2024-10-03T00:18:00Z">
                <w:pPr>
                  <w:pStyle w:val="ParIndent"/>
                  <w:ind w:firstLine="0"/>
                </w:pPr>
              </w:pPrChange>
            </w:pPr>
            <w:r>
              <w:lastRenderedPageBreak/>
              <w:t>SQLite</w:t>
            </w:r>
          </w:p>
        </w:tc>
        <w:tc>
          <w:tcPr>
            <w:tcW w:w="3155" w:type="dxa"/>
          </w:tcPr>
          <w:p w14:paraId="1060A0FC" w14:textId="6B218017" w:rsidR="09C28FE8" w:rsidRDefault="7EFCC32E">
            <w:pPr>
              <w:pPrChange w:id="135" w:author="Joey Barros" w:date="2024-10-02T20:18:00Z" w16du:dateUtc="2024-10-03T00:18:00Z">
                <w:pPr>
                  <w:pStyle w:val="ParIndent"/>
                  <w:ind w:firstLine="0"/>
                </w:pPr>
              </w:pPrChange>
            </w:pPr>
            <w:r w:rsidRPr="3F523A21">
              <w:rPr>
                <w:rPrChange w:id="136" w:author="Joey Barros" w:date="2024-10-02T20:18:00Z" w16du:dateUtc="2024-10-03T00:18:00Z">
                  <w:rPr>
                    <w:color w:val="000000" w:themeColor="text1"/>
                  </w:rPr>
                </w:rPrChange>
              </w:rPr>
              <w:t xml:space="preserve">SQLite is an embedded database management library, meaning it is a serverless system. SQLite is lightweight and ideal for smaller local databases such as in mobile apps or embedded systems. SQLite is not ideal for cloud hosting considering its embedded nature.  </w:t>
            </w:r>
          </w:p>
        </w:tc>
        <w:tc>
          <w:tcPr>
            <w:tcW w:w="3155" w:type="dxa"/>
          </w:tcPr>
          <w:p w14:paraId="099DF541" w14:textId="33BBA16A" w:rsidR="09C28FE8" w:rsidRDefault="162044CC">
            <w:pPr>
              <w:pPrChange w:id="137" w:author="Joey Barros" w:date="2024-10-02T20:18:00Z" w16du:dateUtc="2024-10-03T00:18:00Z">
                <w:pPr>
                  <w:pStyle w:val="ParIndent"/>
                  <w:ind w:firstLine="0"/>
                </w:pPr>
              </w:pPrChange>
            </w:pPr>
            <w:r w:rsidRPr="23572874">
              <w:t>Cost: 0$</w:t>
            </w:r>
          </w:p>
          <w:p w14:paraId="5BF45640" w14:textId="45E2AAAE" w:rsidR="09C28FE8" w:rsidRDefault="09C28FE8">
            <w:pPr>
              <w:pPrChange w:id="138" w:author="Joey Barros" w:date="2024-10-02T20:18:00Z" w16du:dateUtc="2024-10-03T00:18:00Z">
                <w:pPr>
                  <w:pStyle w:val="ParIndent"/>
                  <w:ind w:firstLine="0"/>
                </w:pPr>
              </w:pPrChange>
            </w:pPr>
          </w:p>
          <w:p w14:paraId="42637F8F" w14:textId="54AB680C" w:rsidR="09C28FE8" w:rsidRDefault="23465D9C">
            <w:pPr>
              <w:pPrChange w:id="139" w:author="Joey Barros" w:date="2024-10-02T20:18:00Z" w16du:dateUtc="2024-10-03T00:18:00Z">
                <w:pPr>
                  <w:pStyle w:val="ParIndent"/>
                  <w:ind w:firstLine="0"/>
                </w:pPr>
              </w:pPrChange>
            </w:pPr>
            <w:r>
              <w:t>QPS: 1,000+</w:t>
            </w:r>
          </w:p>
          <w:p w14:paraId="1C6CF1AF" w14:textId="5CA680F4" w:rsidR="09C28FE8" w:rsidRDefault="09C28FE8">
            <w:pPr>
              <w:rPr>
                <w:rPrChange w:id="140" w:author="Joey Barros" w:date="2024-10-02T20:18:00Z" w16du:dateUtc="2024-10-03T00:18:00Z">
                  <w:rPr>
                    <w:b/>
                    <w:bCs/>
                    <w:sz w:val="28"/>
                    <w:szCs w:val="28"/>
                  </w:rPr>
                </w:rPrChange>
              </w:rPr>
              <w:pPrChange w:id="141" w:author="Joey Barros" w:date="2024-10-02T20:18:00Z" w16du:dateUtc="2024-10-03T00:18:00Z">
                <w:pPr>
                  <w:pStyle w:val="ParIndent"/>
                  <w:ind w:firstLine="0"/>
                </w:pPr>
              </w:pPrChange>
            </w:pPr>
          </w:p>
          <w:p w14:paraId="4ADB4F70" w14:textId="6E3D417D" w:rsidR="09C28FE8" w:rsidRDefault="52EF5C1C">
            <w:pPr>
              <w:pPrChange w:id="142" w:author="Joey Barros" w:date="2024-10-02T20:18:00Z" w16du:dateUtc="2024-10-03T00:18:00Z">
                <w:pPr>
                  <w:pStyle w:val="ParIndent"/>
                  <w:ind w:firstLine="0"/>
                </w:pPr>
              </w:pPrChange>
            </w:pPr>
            <w:r w:rsidRPr="6D69C211">
              <w:t>Query Latency:</w:t>
            </w:r>
            <w:r w:rsidRPr="6317F0A0">
              <w:t xml:space="preserve"> &lt;1ms</w:t>
            </w:r>
          </w:p>
        </w:tc>
      </w:tr>
      <w:tr w:rsidR="09C28FE8" w14:paraId="5914C0BE" w14:textId="77777777" w:rsidTr="45D950BD">
        <w:trPr>
          <w:trHeight w:val="300"/>
        </w:trPr>
        <w:tc>
          <w:tcPr>
            <w:tcW w:w="3155" w:type="dxa"/>
          </w:tcPr>
          <w:p w14:paraId="7D8A97A4" w14:textId="01D9D7C8" w:rsidR="09C28FE8" w:rsidRDefault="5C74ECFB">
            <w:pPr>
              <w:pPrChange w:id="143" w:author="Joey Barros" w:date="2024-10-02T20:18:00Z" w16du:dateUtc="2024-10-03T00:18:00Z">
                <w:pPr>
                  <w:pStyle w:val="ParIndent"/>
                  <w:ind w:firstLine="0"/>
                </w:pPr>
              </w:pPrChange>
            </w:pPr>
            <w:r w:rsidRPr="15F78A48">
              <w:t>Firebase</w:t>
            </w:r>
          </w:p>
        </w:tc>
        <w:tc>
          <w:tcPr>
            <w:tcW w:w="3155" w:type="dxa"/>
          </w:tcPr>
          <w:p w14:paraId="26FA04AD" w14:textId="1703C538" w:rsidR="09C28FE8" w:rsidRDefault="1FB6A359">
            <w:pPr>
              <w:pPrChange w:id="144" w:author="Joey Barros" w:date="2024-10-02T20:18:00Z" w16du:dateUtc="2024-10-03T00:18:00Z">
                <w:pPr>
                  <w:pStyle w:val="ParIndent"/>
                  <w:ind w:firstLine="0"/>
                </w:pPr>
              </w:pPrChange>
            </w:pPr>
            <w:r w:rsidRPr="3F523A21">
              <w:rPr>
                <w:rPrChange w:id="145" w:author="Joey Barros" w:date="2024-10-02T20:18:00Z" w16du:dateUtc="2024-10-03T00:18:00Z">
                  <w:rPr>
                    <w:color w:val="000000" w:themeColor="text1"/>
                  </w:rPr>
                </w:rPrChange>
              </w:rPr>
              <w:t xml:space="preserve">A </w:t>
            </w:r>
            <w:proofErr w:type="spellStart"/>
            <w:r w:rsidRPr="3F523A21">
              <w:rPr>
                <w:rPrChange w:id="146" w:author="Joey Barros" w:date="2024-10-02T20:18:00Z" w16du:dateUtc="2024-10-03T00:18:00Z">
                  <w:rPr>
                    <w:color w:val="000000" w:themeColor="text1"/>
                  </w:rPr>
                </w:rPrChange>
              </w:rPr>
              <w:t>noSQL</w:t>
            </w:r>
            <w:proofErr w:type="spellEnd"/>
            <w:r w:rsidRPr="3F523A21">
              <w:rPr>
                <w:rPrChange w:id="147" w:author="Joey Barros" w:date="2024-10-02T20:18:00Z" w16du:dateUtc="2024-10-03T00:18:00Z">
                  <w:rPr>
                    <w:color w:val="000000" w:themeColor="text1"/>
                  </w:rPr>
                </w:rPrChange>
              </w:rPr>
              <w:t xml:space="preserve"> database framework owned and maintained by google. Firebase utilizes an XML file to store data. Firebase’s API can be manipulated using </w:t>
            </w:r>
            <w:r w:rsidR="00764D79" w:rsidRPr="3F523A21">
              <w:rPr>
                <w:rPrChange w:id="148" w:author="Joey Barros" w:date="2024-10-02T20:18:00Z" w16du:dateUtc="2024-10-03T00:18:00Z">
                  <w:rPr>
                    <w:color w:val="000000" w:themeColor="text1"/>
                  </w:rPr>
                </w:rPrChange>
              </w:rPr>
              <w:t>several</w:t>
            </w:r>
            <w:r w:rsidRPr="3F523A21">
              <w:rPr>
                <w:rPrChange w:id="149" w:author="Joey Barros" w:date="2024-10-02T20:18:00Z" w16du:dateUtc="2024-10-03T00:18:00Z">
                  <w:rPr>
                    <w:color w:val="000000" w:themeColor="text1"/>
                  </w:rPr>
                </w:rPrChange>
              </w:rPr>
              <w:t xml:space="preserve"> </w:t>
            </w:r>
            <w:r w:rsidRPr="3F523A21">
              <w:rPr>
                <w:rPrChange w:id="150" w:author="Joey Barros" w:date="2024-10-02T20:18:00Z" w16du:dateUtc="2024-10-03T00:18:00Z">
                  <w:rPr>
                    <w:color w:val="000000" w:themeColor="text1"/>
                  </w:rPr>
                </w:rPrChange>
              </w:rPr>
              <w:lastRenderedPageBreak/>
              <w:t>languages such as Java, Kotlin, and C. Google offers free hosting of firebase databases. Firebase's framework can be verbose at times.</w:t>
            </w:r>
          </w:p>
        </w:tc>
        <w:tc>
          <w:tcPr>
            <w:tcW w:w="3155" w:type="dxa"/>
          </w:tcPr>
          <w:p w14:paraId="6A9D4DA4" w14:textId="6C61B0E7" w:rsidR="09C28FE8" w:rsidRDefault="3CF8FA53">
            <w:pPr>
              <w:pPrChange w:id="151" w:author="Joey Barros" w:date="2024-10-02T20:18:00Z" w16du:dateUtc="2024-10-03T00:18:00Z">
                <w:pPr>
                  <w:pStyle w:val="ParIndent"/>
                  <w:ind w:firstLine="0"/>
                </w:pPr>
              </w:pPrChange>
            </w:pPr>
            <w:r w:rsidRPr="603A36E0">
              <w:lastRenderedPageBreak/>
              <w:t>Cost: 0$</w:t>
            </w:r>
          </w:p>
          <w:p w14:paraId="38D2204F" w14:textId="216D4085" w:rsidR="09C28FE8" w:rsidRDefault="09C28FE8">
            <w:pPr>
              <w:pPrChange w:id="152" w:author="Joey Barros" w:date="2024-10-02T20:18:00Z" w16du:dateUtc="2024-10-03T00:18:00Z">
                <w:pPr>
                  <w:pStyle w:val="ParIndent"/>
                  <w:ind w:firstLine="0"/>
                </w:pPr>
              </w:pPrChange>
            </w:pPr>
          </w:p>
          <w:p w14:paraId="5CE9DC9E" w14:textId="5AE10DDD" w:rsidR="09C28FE8" w:rsidRDefault="693686B9">
            <w:pPr>
              <w:pPrChange w:id="153" w:author="Joey Barros" w:date="2024-10-02T20:18:00Z" w16du:dateUtc="2024-10-03T00:18:00Z">
                <w:pPr>
                  <w:pStyle w:val="ParIndent"/>
                  <w:ind w:firstLine="0"/>
                </w:pPr>
              </w:pPrChange>
            </w:pPr>
            <w:r>
              <w:t>QPS: &lt; 3000</w:t>
            </w:r>
          </w:p>
          <w:p w14:paraId="24385856" w14:textId="1348F1D2" w:rsidR="09C28FE8" w:rsidRDefault="09C28FE8">
            <w:pPr>
              <w:rPr>
                <w:rPrChange w:id="154" w:author="Joey Barros" w:date="2024-10-02T20:18:00Z" w16du:dateUtc="2024-10-03T00:18:00Z">
                  <w:rPr>
                    <w:b/>
                    <w:bCs/>
                    <w:sz w:val="28"/>
                    <w:szCs w:val="28"/>
                  </w:rPr>
                </w:rPrChange>
              </w:rPr>
              <w:pPrChange w:id="155" w:author="Joey Barros" w:date="2024-10-02T20:18:00Z" w16du:dateUtc="2024-10-03T00:18:00Z">
                <w:pPr>
                  <w:pStyle w:val="ParIndent"/>
                  <w:ind w:firstLine="0"/>
                </w:pPr>
              </w:pPrChange>
            </w:pPr>
          </w:p>
          <w:p w14:paraId="1799FABD" w14:textId="611DE5ED" w:rsidR="09C28FE8" w:rsidRDefault="5092CA7F">
            <w:pPr>
              <w:pPrChange w:id="156" w:author="Joey Barros" w:date="2024-10-02T20:18:00Z" w16du:dateUtc="2024-10-03T00:18:00Z">
                <w:pPr>
                  <w:pStyle w:val="ParIndent"/>
                  <w:ind w:firstLine="0"/>
                </w:pPr>
              </w:pPrChange>
            </w:pPr>
            <w:r w:rsidRPr="6317F0A0">
              <w:t>Query Latency: &lt;100ms</w:t>
            </w:r>
          </w:p>
        </w:tc>
      </w:tr>
    </w:tbl>
    <w:p w14:paraId="6A5A3A48" w14:textId="3C84DD41" w:rsidR="73E5F914" w:rsidRDefault="73E5F914" w:rsidP="73E5F914">
      <w:pPr>
        <w:pStyle w:val="ParIndent"/>
        <w:spacing w:line="240" w:lineRule="auto"/>
        <w:ind w:firstLine="0"/>
        <w:rPr>
          <w:sz w:val="28"/>
          <w:szCs w:val="28"/>
        </w:rPr>
      </w:pPr>
    </w:p>
    <w:p w14:paraId="0126C301" w14:textId="025FBB52" w:rsidR="54454BC2" w:rsidRDefault="54454BC2">
      <w:r>
        <w:br w:type="page"/>
      </w:r>
    </w:p>
    <w:p w14:paraId="0667F7CD" w14:textId="607909FC" w:rsidR="00AB794B" w:rsidRDefault="6803952B" w:rsidP="09C28FE8">
      <w:pPr>
        <w:pStyle w:val="ParIndent"/>
        <w:spacing w:line="240" w:lineRule="auto"/>
        <w:ind w:firstLine="0"/>
        <w:jc w:val="center"/>
        <w:rPr>
          <w:b/>
          <w:bCs/>
          <w:sz w:val="28"/>
          <w:szCs w:val="28"/>
        </w:rPr>
      </w:pPr>
      <w:r w:rsidRPr="45575133">
        <w:rPr>
          <w:b/>
          <w:bCs/>
          <w:sz w:val="28"/>
          <w:szCs w:val="28"/>
        </w:rPr>
        <w:lastRenderedPageBreak/>
        <w:t>Target specification</w:t>
      </w:r>
      <w:r w:rsidR="511E7C9C" w:rsidRPr="45575133">
        <w:rPr>
          <w:b/>
          <w:bCs/>
          <w:sz w:val="28"/>
          <w:szCs w:val="28"/>
        </w:rPr>
        <w:t>s</w:t>
      </w:r>
    </w:p>
    <w:p w14:paraId="6CD2FB7F" w14:textId="7F545D1D" w:rsidR="31AA79EF" w:rsidRDefault="31AA79EF" w:rsidP="31AA79EF">
      <w:pPr>
        <w:pStyle w:val="ParIndent"/>
        <w:spacing w:line="240" w:lineRule="auto"/>
        <w:ind w:firstLine="0"/>
        <w:jc w:val="center"/>
        <w:rPr>
          <w:b/>
          <w:bCs/>
          <w:sz w:val="28"/>
          <w:szCs w:val="28"/>
        </w:rPr>
      </w:pPr>
    </w:p>
    <w:tbl>
      <w:tblPr>
        <w:tblStyle w:val="TableGrid"/>
        <w:tblW w:w="10343" w:type="dxa"/>
        <w:tblLayout w:type="fixed"/>
        <w:tblLook w:val="06A0" w:firstRow="1" w:lastRow="0" w:firstColumn="1" w:lastColumn="0" w:noHBand="1" w:noVBand="1"/>
      </w:tblPr>
      <w:tblGrid>
        <w:gridCol w:w="2309"/>
        <w:gridCol w:w="2309"/>
        <w:gridCol w:w="2863"/>
        <w:gridCol w:w="2862"/>
      </w:tblGrid>
      <w:tr w:rsidR="09C28FE8" w14:paraId="490B6804" w14:textId="77777777" w:rsidTr="00423780">
        <w:trPr>
          <w:trHeight w:val="205"/>
        </w:trPr>
        <w:tc>
          <w:tcPr>
            <w:tcW w:w="2309" w:type="dxa"/>
          </w:tcPr>
          <w:p w14:paraId="11CEC268" w14:textId="4EDFE196" w:rsidR="726C1364" w:rsidRDefault="56950EEB" w:rsidP="4D6739F8">
            <w:pPr>
              <w:pStyle w:val="ParIndent"/>
              <w:ind w:firstLine="0"/>
              <w:rPr>
                <w:b/>
                <w:bCs/>
                <w:sz w:val="28"/>
                <w:szCs w:val="28"/>
              </w:rPr>
            </w:pPr>
            <w:r w:rsidRPr="4D6739F8">
              <w:rPr>
                <w:b/>
                <w:bCs/>
                <w:sz w:val="28"/>
                <w:szCs w:val="28"/>
              </w:rPr>
              <w:t>Category</w:t>
            </w:r>
          </w:p>
        </w:tc>
        <w:tc>
          <w:tcPr>
            <w:tcW w:w="2309" w:type="dxa"/>
          </w:tcPr>
          <w:p w14:paraId="05078D43" w14:textId="761234BF" w:rsidR="00423780" w:rsidRDefault="56950EEB" w:rsidP="4D6739F8">
            <w:pPr>
              <w:pStyle w:val="ParIndent"/>
              <w:ind w:firstLine="0"/>
              <w:rPr>
                <w:b/>
                <w:bCs/>
                <w:sz w:val="28"/>
                <w:szCs w:val="28"/>
              </w:rPr>
            </w:pPr>
            <w:r w:rsidRPr="255FFBF8">
              <w:rPr>
                <w:b/>
                <w:bCs/>
                <w:sz w:val="28"/>
                <w:szCs w:val="28"/>
              </w:rPr>
              <w:t>Specification</w:t>
            </w:r>
          </w:p>
        </w:tc>
        <w:tc>
          <w:tcPr>
            <w:tcW w:w="2863" w:type="dxa"/>
          </w:tcPr>
          <w:p w14:paraId="3488F644" w14:textId="3D8B9F34" w:rsidR="726C1364" w:rsidRDefault="56950EEB" w:rsidP="7FDD8397">
            <w:pPr>
              <w:pStyle w:val="ParIndent"/>
              <w:ind w:firstLine="0"/>
            </w:pPr>
            <w:r w:rsidRPr="29E8939C">
              <w:rPr>
                <w:b/>
                <w:bCs/>
                <w:sz w:val="28"/>
                <w:szCs w:val="28"/>
              </w:rPr>
              <w:t>Metric</w:t>
            </w:r>
          </w:p>
        </w:tc>
        <w:tc>
          <w:tcPr>
            <w:tcW w:w="2862" w:type="dxa"/>
          </w:tcPr>
          <w:p w14:paraId="200688C6" w14:textId="6C27D78E" w:rsidR="10C4F330" w:rsidRDefault="56950EEB" w:rsidP="67A15E28">
            <w:pPr>
              <w:pStyle w:val="ParIndent"/>
              <w:ind w:firstLine="0"/>
              <w:rPr>
                <w:b/>
                <w:bCs/>
                <w:sz w:val="28"/>
                <w:szCs w:val="28"/>
              </w:rPr>
            </w:pPr>
            <w:r w:rsidRPr="67A15E28">
              <w:rPr>
                <w:b/>
                <w:bCs/>
                <w:sz w:val="28"/>
                <w:szCs w:val="28"/>
              </w:rPr>
              <w:t>Target Value</w:t>
            </w:r>
          </w:p>
        </w:tc>
      </w:tr>
      <w:tr w:rsidR="09C28FE8" w14:paraId="47544CC7" w14:textId="77777777" w:rsidTr="00423780">
        <w:trPr>
          <w:trHeight w:val="205"/>
        </w:trPr>
        <w:tc>
          <w:tcPr>
            <w:tcW w:w="2309" w:type="dxa"/>
          </w:tcPr>
          <w:p w14:paraId="19D9391F" w14:textId="47938E15" w:rsidR="09C28FE8" w:rsidRDefault="75749FFC" w:rsidP="17976BDF">
            <w:pPr>
              <w:pStyle w:val="ParIndent"/>
              <w:ind w:firstLine="0"/>
              <w:rPr>
                <w:b/>
              </w:rPr>
            </w:pPr>
            <w:r w:rsidRPr="0314FA67">
              <w:rPr>
                <w:b/>
              </w:rPr>
              <w:t xml:space="preserve">Scanner - </w:t>
            </w:r>
            <w:r w:rsidRPr="5AC25FB4">
              <w:rPr>
                <w:b/>
                <w:bCs/>
              </w:rPr>
              <w:t>Capabilities</w:t>
            </w:r>
          </w:p>
        </w:tc>
        <w:tc>
          <w:tcPr>
            <w:tcW w:w="2309" w:type="dxa"/>
          </w:tcPr>
          <w:p w14:paraId="3C15EFBA" w14:textId="5BB77CCD" w:rsidR="00423780" w:rsidRDefault="189C5EA6">
            <w:r>
              <w:t>Compatibilities with 1D, 2D, QR Codes</w:t>
            </w:r>
          </w:p>
        </w:tc>
        <w:tc>
          <w:tcPr>
            <w:tcW w:w="2863" w:type="dxa"/>
          </w:tcPr>
          <w:p w14:paraId="4042F7ED" w14:textId="726B1E87" w:rsidR="09C28FE8" w:rsidRDefault="189C5EA6">
            <w:pPr>
              <w:pPrChange w:id="157" w:author="Joey Barros" w:date="2024-10-02T20:18:00Z" w16du:dateUtc="2024-10-03T00:18:00Z">
                <w:pPr>
                  <w:pStyle w:val="ParIndent"/>
                  <w:ind w:firstLine="0"/>
                </w:pPr>
              </w:pPrChange>
            </w:pPr>
            <w:r>
              <w:t>Barcode standard compatibility</w:t>
            </w:r>
          </w:p>
        </w:tc>
        <w:tc>
          <w:tcPr>
            <w:tcW w:w="2862" w:type="dxa"/>
          </w:tcPr>
          <w:p w14:paraId="7F842D4C" w14:textId="2F523953" w:rsidR="09C28FE8" w:rsidRDefault="189C5EA6">
            <w:pPr>
              <w:pPrChange w:id="158" w:author="Joey Barros" w:date="2024-10-02T20:18:00Z" w16du:dateUtc="2024-10-03T00:18:00Z">
                <w:pPr>
                  <w:pStyle w:val="ParIndent"/>
                  <w:ind w:firstLine="0"/>
                </w:pPr>
              </w:pPrChange>
            </w:pPr>
            <w:r>
              <w:t>Full Capability with 1D, 2D</w:t>
            </w:r>
            <w:r w:rsidR="012F926A">
              <w:t>, and QR codes</w:t>
            </w:r>
          </w:p>
        </w:tc>
      </w:tr>
      <w:tr w:rsidR="09C28FE8" w14:paraId="7D6FD9A1" w14:textId="77777777" w:rsidTr="00423780">
        <w:trPr>
          <w:trHeight w:val="205"/>
        </w:trPr>
        <w:tc>
          <w:tcPr>
            <w:tcW w:w="2309" w:type="dxa"/>
          </w:tcPr>
          <w:p w14:paraId="4C39EAE8" w14:textId="352A839E" w:rsidR="09C28FE8" w:rsidRDefault="75749FFC" w:rsidP="17976BDF">
            <w:pPr>
              <w:pStyle w:val="ParIndent"/>
              <w:ind w:firstLine="0"/>
              <w:rPr>
                <w:b/>
              </w:rPr>
            </w:pPr>
            <w:r w:rsidRPr="0314FA67">
              <w:rPr>
                <w:b/>
              </w:rPr>
              <w:t xml:space="preserve">Scanner - </w:t>
            </w:r>
            <w:r w:rsidRPr="2134DB28">
              <w:rPr>
                <w:b/>
                <w:bCs/>
              </w:rPr>
              <w:t>C</w:t>
            </w:r>
            <w:r w:rsidR="4959D92F" w:rsidRPr="2134DB28">
              <w:rPr>
                <w:b/>
                <w:bCs/>
              </w:rPr>
              <w:t>ompatibility</w:t>
            </w:r>
          </w:p>
        </w:tc>
        <w:tc>
          <w:tcPr>
            <w:tcW w:w="2309" w:type="dxa"/>
          </w:tcPr>
          <w:p w14:paraId="4A7CF0C7" w14:textId="6C07F296" w:rsidR="00423780" w:rsidRDefault="197AA854">
            <w:r>
              <w:t>QR code scanning ability</w:t>
            </w:r>
          </w:p>
        </w:tc>
        <w:tc>
          <w:tcPr>
            <w:tcW w:w="2863" w:type="dxa"/>
          </w:tcPr>
          <w:p w14:paraId="06FD5A6B" w14:textId="4740ED63" w:rsidR="09C28FE8" w:rsidRDefault="197AA854">
            <w:pPr>
              <w:pPrChange w:id="159" w:author="Joey Barros" w:date="2024-10-02T20:18:00Z" w16du:dateUtc="2024-10-03T00:18:00Z">
                <w:pPr>
                  <w:pStyle w:val="ParIndent"/>
                  <w:ind w:firstLine="0"/>
                </w:pPr>
              </w:pPrChange>
            </w:pPr>
            <w:r>
              <w:t>QR code detection Efficiency</w:t>
            </w:r>
          </w:p>
        </w:tc>
        <w:tc>
          <w:tcPr>
            <w:tcW w:w="2862" w:type="dxa"/>
          </w:tcPr>
          <w:p w14:paraId="11C52EB6" w14:textId="14B1F354" w:rsidR="09C28FE8" w:rsidRDefault="197AA854">
            <w:pPr>
              <w:pPrChange w:id="160" w:author="Joey Barros" w:date="2024-10-02T20:18:00Z" w16du:dateUtc="2024-10-03T00:18:00Z">
                <w:pPr>
                  <w:pStyle w:val="ParIndent"/>
                  <w:ind w:firstLine="0"/>
                </w:pPr>
              </w:pPrChange>
            </w:pPr>
            <w:r w:rsidRPr="1BB82873">
              <w:t>≥ 99% success rate within 2 seconds</w:t>
            </w:r>
          </w:p>
        </w:tc>
      </w:tr>
      <w:tr w:rsidR="09C28FE8" w14:paraId="5F18A8CA" w14:textId="77777777" w:rsidTr="00423780">
        <w:trPr>
          <w:trHeight w:val="205"/>
        </w:trPr>
        <w:tc>
          <w:tcPr>
            <w:tcW w:w="2309" w:type="dxa"/>
          </w:tcPr>
          <w:p w14:paraId="3D5B1D94" w14:textId="775ABC5A" w:rsidR="09C28FE8" w:rsidRDefault="75749FFC" w:rsidP="5AC25FB4">
            <w:pPr>
              <w:pStyle w:val="ParIndent"/>
              <w:ind w:firstLine="0"/>
              <w:rPr>
                <w:b/>
                <w:bCs/>
              </w:rPr>
            </w:pPr>
            <w:r w:rsidRPr="5AC25FB4">
              <w:rPr>
                <w:b/>
                <w:bCs/>
              </w:rPr>
              <w:t xml:space="preserve">Scanner - </w:t>
            </w:r>
            <w:r w:rsidR="6C252668" w:rsidRPr="7AE8F139">
              <w:rPr>
                <w:b/>
                <w:bCs/>
              </w:rPr>
              <w:t>Connectivity</w:t>
            </w:r>
          </w:p>
          <w:p w14:paraId="6DB8F4F5" w14:textId="5E61E4D7" w:rsidR="09C28FE8" w:rsidRDefault="09C28FE8" w:rsidP="17976BDF">
            <w:pPr>
              <w:pStyle w:val="ParIndent"/>
              <w:ind w:firstLine="0"/>
              <w:rPr>
                <w:b/>
              </w:rPr>
            </w:pPr>
          </w:p>
        </w:tc>
        <w:tc>
          <w:tcPr>
            <w:tcW w:w="2309" w:type="dxa"/>
          </w:tcPr>
          <w:p w14:paraId="47CAD552" w14:textId="35740840" w:rsidR="00423780" w:rsidRDefault="17D8EA79">
            <w:r>
              <w:t>Connection Type</w:t>
            </w:r>
          </w:p>
        </w:tc>
        <w:tc>
          <w:tcPr>
            <w:tcW w:w="2863" w:type="dxa"/>
          </w:tcPr>
          <w:p w14:paraId="270D33B7" w14:textId="240C2D26" w:rsidR="09C28FE8" w:rsidRDefault="17D8EA79">
            <w:pPr>
              <w:pPrChange w:id="161" w:author="Joey Barros" w:date="2024-10-02T20:18:00Z" w16du:dateUtc="2024-10-03T00:18:00Z">
                <w:pPr>
                  <w:pStyle w:val="ParIndent"/>
                  <w:ind w:firstLine="0"/>
                </w:pPr>
              </w:pPrChange>
            </w:pPr>
            <w:r>
              <w:t>Wired/</w:t>
            </w:r>
            <w:proofErr w:type="spellStart"/>
            <w:r>
              <w:t>Wrieless</w:t>
            </w:r>
            <w:proofErr w:type="spellEnd"/>
            <w:r>
              <w:t xml:space="preserve"> connectivity Type</w:t>
            </w:r>
          </w:p>
        </w:tc>
        <w:tc>
          <w:tcPr>
            <w:tcW w:w="2862" w:type="dxa"/>
          </w:tcPr>
          <w:p w14:paraId="53343C33" w14:textId="18A0130C" w:rsidR="09C28FE8" w:rsidRDefault="17D8EA79">
            <w:pPr>
              <w:pPrChange w:id="162" w:author="Joey Barros" w:date="2024-10-02T20:18:00Z" w16du:dateUtc="2024-10-03T00:18:00Z">
                <w:pPr>
                  <w:pStyle w:val="ParIndent"/>
                  <w:ind w:firstLine="0"/>
                </w:pPr>
              </w:pPrChange>
            </w:pPr>
            <w:r>
              <w:t>Wired and/or Bluetooth Connection</w:t>
            </w:r>
          </w:p>
        </w:tc>
      </w:tr>
      <w:tr w:rsidR="368CF8BB" w14:paraId="46C16F01" w14:textId="77777777" w:rsidTr="10B6825B">
        <w:trPr>
          <w:trHeight w:val="205"/>
        </w:trPr>
        <w:tc>
          <w:tcPr>
            <w:tcW w:w="2309" w:type="dxa"/>
          </w:tcPr>
          <w:p w14:paraId="23C99BA8" w14:textId="7FE94403" w:rsidR="75749FFC" w:rsidRDefault="75749FFC" w:rsidP="17976BDF">
            <w:pPr>
              <w:pStyle w:val="ParIndent"/>
              <w:ind w:firstLine="0"/>
              <w:rPr>
                <w:b/>
              </w:rPr>
            </w:pPr>
            <w:r w:rsidRPr="0314FA67">
              <w:rPr>
                <w:b/>
              </w:rPr>
              <w:t>Scanner - Performance</w:t>
            </w:r>
          </w:p>
        </w:tc>
        <w:tc>
          <w:tcPr>
            <w:tcW w:w="2309" w:type="dxa"/>
          </w:tcPr>
          <w:p w14:paraId="56CB128F" w14:textId="726926D6" w:rsidR="00423780" w:rsidRDefault="05F78100">
            <w:r>
              <w:t>Continuous usability with batter life</w:t>
            </w:r>
          </w:p>
        </w:tc>
        <w:tc>
          <w:tcPr>
            <w:tcW w:w="2863" w:type="dxa"/>
          </w:tcPr>
          <w:p w14:paraId="486843B4" w14:textId="6B84C7DF" w:rsidR="368CF8BB" w:rsidRDefault="05F78100">
            <w:pPr>
              <w:pPrChange w:id="163" w:author="Joey Barros" w:date="2024-10-02T20:18:00Z" w16du:dateUtc="2024-10-03T00:18:00Z">
                <w:pPr>
                  <w:pStyle w:val="ParIndent"/>
                  <w:ind w:firstLine="0"/>
                </w:pPr>
              </w:pPrChange>
            </w:pPr>
            <w:r>
              <w:t>Continuous operation during working hours</w:t>
            </w:r>
          </w:p>
        </w:tc>
        <w:tc>
          <w:tcPr>
            <w:tcW w:w="2862" w:type="dxa"/>
          </w:tcPr>
          <w:p w14:paraId="23B8F179" w14:textId="7A3D2B77" w:rsidR="368CF8BB" w:rsidRDefault="05F78100">
            <w:pPr>
              <w:pPrChange w:id="164" w:author="Joey Barros" w:date="2024-10-02T20:18:00Z" w16du:dateUtc="2024-10-03T00:18:00Z">
                <w:pPr>
                  <w:pStyle w:val="ParIndent"/>
                  <w:ind w:firstLine="0"/>
                </w:pPr>
              </w:pPrChange>
            </w:pPr>
            <w:r w:rsidRPr="0F7D4BE3">
              <w:t>≥ 10 hours of continuous use</w:t>
            </w:r>
          </w:p>
        </w:tc>
      </w:tr>
      <w:tr w:rsidR="368CF8BB" w14:paraId="0635A262" w14:textId="77777777" w:rsidTr="00423780">
        <w:trPr>
          <w:trHeight w:val="205"/>
        </w:trPr>
        <w:tc>
          <w:tcPr>
            <w:tcW w:w="2309" w:type="dxa"/>
          </w:tcPr>
          <w:p w14:paraId="246CD6D8" w14:textId="7165E7A8" w:rsidR="75749FFC" w:rsidRDefault="75749FFC" w:rsidP="17976BDF">
            <w:pPr>
              <w:pStyle w:val="ParIndent"/>
              <w:ind w:firstLine="0"/>
              <w:rPr>
                <w:b/>
              </w:rPr>
            </w:pPr>
            <w:r w:rsidRPr="0314FA67">
              <w:rPr>
                <w:b/>
              </w:rPr>
              <w:t>Scanner – Weight and Dimension</w:t>
            </w:r>
          </w:p>
          <w:p w14:paraId="77E56F35" w14:textId="54A4E54C" w:rsidR="75749FFC" w:rsidRDefault="75749FFC" w:rsidP="17976BDF">
            <w:pPr>
              <w:pStyle w:val="ParIndent"/>
              <w:ind w:firstLine="0"/>
              <w:rPr>
                <w:b/>
              </w:rPr>
            </w:pPr>
          </w:p>
        </w:tc>
        <w:tc>
          <w:tcPr>
            <w:tcW w:w="2309" w:type="dxa"/>
          </w:tcPr>
          <w:p w14:paraId="428AA74A" w14:textId="08973B07" w:rsidR="00423780" w:rsidRDefault="36D15E1D">
            <w:r>
              <w:t>Weight and ergonomic design</w:t>
            </w:r>
          </w:p>
        </w:tc>
        <w:tc>
          <w:tcPr>
            <w:tcW w:w="2863" w:type="dxa"/>
          </w:tcPr>
          <w:p w14:paraId="147B8C2F" w14:textId="5A4AC676" w:rsidR="368CF8BB" w:rsidRDefault="36D15E1D">
            <w:pPr>
              <w:pPrChange w:id="165" w:author="Joey Barros" w:date="2024-10-02T20:18:00Z" w16du:dateUtc="2024-10-03T00:18:00Z">
                <w:pPr>
                  <w:pStyle w:val="ParIndent"/>
                  <w:ind w:firstLine="0"/>
                </w:pPr>
              </w:pPrChange>
            </w:pPr>
            <w:r>
              <w:t>Weight and Ergonomic Usability</w:t>
            </w:r>
          </w:p>
        </w:tc>
        <w:tc>
          <w:tcPr>
            <w:tcW w:w="2862" w:type="dxa"/>
          </w:tcPr>
          <w:p w14:paraId="65539840" w14:textId="4F4597F6" w:rsidR="368CF8BB" w:rsidRDefault="36D15E1D">
            <w:pPr>
              <w:pPrChange w:id="166" w:author="Joey Barros" w:date="2024-10-02T20:18:00Z" w16du:dateUtc="2024-10-03T00:18:00Z">
                <w:pPr>
                  <w:pStyle w:val="ParIndent"/>
                  <w:ind w:firstLine="0"/>
                </w:pPr>
              </w:pPrChange>
            </w:pPr>
            <w:r w:rsidRPr="15F34870">
              <w:t>≤ 250 grams, ergonomic grip</w:t>
            </w:r>
          </w:p>
        </w:tc>
      </w:tr>
      <w:tr w:rsidR="368CF8BB" w14:paraId="3FADEE87" w14:textId="77777777" w:rsidTr="00423780">
        <w:trPr>
          <w:trHeight w:val="205"/>
        </w:trPr>
        <w:tc>
          <w:tcPr>
            <w:tcW w:w="2309" w:type="dxa"/>
          </w:tcPr>
          <w:p w14:paraId="1E3A765A" w14:textId="65AB89C6" w:rsidR="75749FFC" w:rsidRDefault="484EA06C" w:rsidP="17976BDF">
            <w:pPr>
              <w:pStyle w:val="ParIndent"/>
              <w:ind w:firstLine="0"/>
              <w:rPr>
                <w:b/>
              </w:rPr>
            </w:pPr>
            <w:r w:rsidRPr="17976BDF">
              <w:rPr>
                <w:b/>
                <w:bCs/>
              </w:rPr>
              <w:t>Database - QPS</w:t>
            </w:r>
          </w:p>
        </w:tc>
        <w:tc>
          <w:tcPr>
            <w:tcW w:w="2309" w:type="dxa"/>
          </w:tcPr>
          <w:p w14:paraId="7E1EC476" w14:textId="27CCCA24" w:rsidR="00423780" w:rsidRPr="00FA3083" w:rsidRDefault="7CB2142A">
            <w:r>
              <w:t>Queries Per second</w:t>
            </w:r>
          </w:p>
        </w:tc>
        <w:tc>
          <w:tcPr>
            <w:tcW w:w="2863" w:type="dxa"/>
          </w:tcPr>
          <w:p w14:paraId="74D512B8" w14:textId="304C3DD9" w:rsidR="368CF8BB" w:rsidRDefault="7CB2142A">
            <w:pPr>
              <w:pPrChange w:id="167" w:author="Joey Barros" w:date="2024-10-02T20:18:00Z" w16du:dateUtc="2024-10-03T00:18:00Z">
                <w:pPr>
                  <w:pStyle w:val="ParIndent"/>
                  <w:ind w:firstLine="0"/>
                </w:pPr>
              </w:pPrChange>
            </w:pPr>
            <w:r>
              <w:t>Database Throughput (QPS)</w:t>
            </w:r>
          </w:p>
        </w:tc>
        <w:tc>
          <w:tcPr>
            <w:tcW w:w="2862" w:type="dxa"/>
          </w:tcPr>
          <w:p w14:paraId="1910A1E0" w14:textId="740835AA" w:rsidR="368CF8BB" w:rsidRDefault="7CB2142A">
            <w:pPr>
              <w:pPrChange w:id="168" w:author="Joey Barros" w:date="2024-10-02T20:18:00Z" w16du:dateUtc="2024-10-03T00:18:00Z">
                <w:pPr>
                  <w:pStyle w:val="ParIndent"/>
                  <w:ind w:firstLine="0"/>
                </w:pPr>
              </w:pPrChange>
            </w:pPr>
            <w:r w:rsidRPr="1A221E69">
              <w:t>≥ 10 QPS</w:t>
            </w:r>
          </w:p>
        </w:tc>
      </w:tr>
      <w:tr w:rsidR="5AC25FB4" w14:paraId="2DE1A961" w14:textId="77777777" w:rsidTr="00423780">
        <w:trPr>
          <w:trHeight w:val="205"/>
        </w:trPr>
        <w:tc>
          <w:tcPr>
            <w:tcW w:w="2309" w:type="dxa"/>
          </w:tcPr>
          <w:p w14:paraId="4F1CFE48" w14:textId="678E4959" w:rsidR="484EA06C" w:rsidRDefault="484EA06C" w:rsidP="5AC25FB4">
            <w:pPr>
              <w:pStyle w:val="ParIndent"/>
              <w:ind w:firstLine="0"/>
              <w:rPr>
                <w:b/>
                <w:bCs/>
              </w:rPr>
            </w:pPr>
            <w:r w:rsidRPr="5AC25FB4">
              <w:rPr>
                <w:b/>
                <w:bCs/>
              </w:rPr>
              <w:t>Database - Cost</w:t>
            </w:r>
          </w:p>
        </w:tc>
        <w:tc>
          <w:tcPr>
            <w:tcW w:w="2309" w:type="dxa"/>
          </w:tcPr>
          <w:p w14:paraId="6C4BB713" w14:textId="22840B79" w:rsidR="00423780" w:rsidRPr="00FA3083" w:rsidRDefault="7E53DA56">
            <w:r>
              <w:t>Cost to hose or utilize the database</w:t>
            </w:r>
          </w:p>
        </w:tc>
        <w:tc>
          <w:tcPr>
            <w:tcW w:w="2863" w:type="dxa"/>
          </w:tcPr>
          <w:p w14:paraId="5B90F491" w14:textId="5B10D3E1" w:rsidR="484EA06C" w:rsidRDefault="7E53DA56">
            <w:pPr>
              <w:pPrChange w:id="169" w:author="Joey Barros" w:date="2024-10-02T20:18:00Z" w16du:dateUtc="2024-10-03T00:18:00Z">
                <w:pPr>
                  <w:pStyle w:val="ParIndent"/>
                  <w:ind w:firstLine="0"/>
                </w:pPr>
              </w:pPrChange>
            </w:pPr>
            <w:r>
              <w:t>Operational Cost (annual)</w:t>
            </w:r>
          </w:p>
        </w:tc>
        <w:tc>
          <w:tcPr>
            <w:tcW w:w="2862" w:type="dxa"/>
          </w:tcPr>
          <w:p w14:paraId="1D86C67D" w14:textId="59E0DAF8" w:rsidR="484EA06C" w:rsidRDefault="7E53DA56">
            <w:pPr>
              <w:pPrChange w:id="170" w:author="Joey Barros" w:date="2024-10-02T20:18:00Z" w16du:dateUtc="2024-10-03T00:18:00Z">
                <w:pPr>
                  <w:pStyle w:val="ParIndent"/>
                  <w:ind w:firstLine="0"/>
                </w:pPr>
              </w:pPrChange>
            </w:pPr>
            <w:r>
              <w:t>$0</w:t>
            </w:r>
          </w:p>
        </w:tc>
      </w:tr>
      <w:tr w:rsidR="5AC25FB4" w14:paraId="7C923D7C" w14:textId="77777777" w:rsidTr="00423780">
        <w:trPr>
          <w:trHeight w:val="2162"/>
        </w:trPr>
        <w:tc>
          <w:tcPr>
            <w:tcW w:w="2309" w:type="dxa"/>
          </w:tcPr>
          <w:p w14:paraId="3795CA90" w14:textId="072FBA79" w:rsidR="484EA06C" w:rsidRDefault="484EA06C" w:rsidP="5AC25FB4">
            <w:pPr>
              <w:pStyle w:val="ParIndent"/>
              <w:ind w:firstLine="0"/>
              <w:rPr>
                <w:b/>
                <w:bCs/>
              </w:rPr>
            </w:pPr>
            <w:r w:rsidRPr="5AC25FB4">
              <w:rPr>
                <w:b/>
                <w:bCs/>
              </w:rPr>
              <w:lastRenderedPageBreak/>
              <w:t>Database – Query Latency</w:t>
            </w:r>
          </w:p>
        </w:tc>
        <w:tc>
          <w:tcPr>
            <w:tcW w:w="2309" w:type="dxa"/>
          </w:tcPr>
          <w:p w14:paraId="207F71BD" w14:textId="1BB33772" w:rsidR="00423780" w:rsidRPr="00FA3083" w:rsidRDefault="4A19966E">
            <w:r>
              <w:t>Time between query and execution</w:t>
            </w:r>
          </w:p>
        </w:tc>
        <w:tc>
          <w:tcPr>
            <w:tcW w:w="2863" w:type="dxa"/>
          </w:tcPr>
          <w:p w14:paraId="345FF4EA" w14:textId="4AC9E01B" w:rsidR="484EA06C" w:rsidRDefault="4A19966E">
            <w:pPr>
              <w:pPrChange w:id="171" w:author="Joey Barros" w:date="2024-10-02T20:18:00Z" w16du:dateUtc="2024-10-03T00:18:00Z">
                <w:pPr>
                  <w:pStyle w:val="ParIndent"/>
                  <w:ind w:firstLine="0"/>
                </w:pPr>
              </w:pPrChange>
            </w:pPr>
            <w:r>
              <w:t>Database Query Response Time</w:t>
            </w:r>
          </w:p>
        </w:tc>
        <w:tc>
          <w:tcPr>
            <w:tcW w:w="2862" w:type="dxa"/>
          </w:tcPr>
          <w:p w14:paraId="38842FEB" w14:textId="4FC6E791" w:rsidR="484EA06C" w:rsidRDefault="4A19966E">
            <w:pPr>
              <w:pPrChange w:id="172" w:author="Joey Barros" w:date="2024-10-02T20:18:00Z" w16du:dateUtc="2024-10-03T00:18:00Z">
                <w:pPr>
                  <w:pStyle w:val="ParIndent"/>
                  <w:ind w:firstLine="0"/>
                </w:pPr>
              </w:pPrChange>
            </w:pPr>
            <w:r w:rsidRPr="1516ED3F">
              <w:t xml:space="preserve">≤ 200 </w:t>
            </w:r>
            <w:proofErr w:type="spellStart"/>
            <w:r w:rsidRPr="1516ED3F">
              <w:t>ms</w:t>
            </w:r>
            <w:proofErr w:type="spellEnd"/>
          </w:p>
        </w:tc>
      </w:tr>
      <w:tr w:rsidR="00C97C40" w14:paraId="7B556F32" w14:textId="77777777" w:rsidTr="00423780">
        <w:trPr>
          <w:trHeight w:val="1385"/>
        </w:trPr>
        <w:tc>
          <w:tcPr>
            <w:tcW w:w="2309" w:type="dxa"/>
          </w:tcPr>
          <w:p w14:paraId="29FA94B5" w14:textId="4372A963" w:rsidR="00C97C40" w:rsidRPr="5AC25FB4" w:rsidRDefault="00720F3D" w:rsidP="5AC25FB4">
            <w:pPr>
              <w:pStyle w:val="ParIndent"/>
              <w:ind w:firstLine="0"/>
              <w:rPr>
                <w:b/>
                <w:bCs/>
              </w:rPr>
            </w:pPr>
            <w:r>
              <w:rPr>
                <w:b/>
                <w:bCs/>
              </w:rPr>
              <w:t>User Interface</w:t>
            </w:r>
            <w:r w:rsidR="005D5E95">
              <w:rPr>
                <w:b/>
                <w:bCs/>
              </w:rPr>
              <w:t xml:space="preserve"> - Cost</w:t>
            </w:r>
          </w:p>
        </w:tc>
        <w:tc>
          <w:tcPr>
            <w:tcW w:w="2309" w:type="dxa"/>
          </w:tcPr>
          <w:p w14:paraId="0E8EA74C" w14:textId="1018D858" w:rsidR="00423780" w:rsidRDefault="2CEA0A6F">
            <w:r>
              <w:t>Cost to run annually or monthly</w:t>
            </w:r>
          </w:p>
        </w:tc>
        <w:tc>
          <w:tcPr>
            <w:tcW w:w="2863" w:type="dxa"/>
          </w:tcPr>
          <w:p w14:paraId="0D27B820" w14:textId="6F23E7D1" w:rsidR="00C97C40" w:rsidRDefault="2CEA0A6F">
            <w:pPr>
              <w:pPrChange w:id="173" w:author="Joey Barros" w:date="2024-10-02T20:18:00Z" w16du:dateUtc="2024-10-03T00:18:00Z">
                <w:pPr>
                  <w:pStyle w:val="ParIndent"/>
                  <w:ind w:firstLine="0"/>
                </w:pPr>
              </w:pPrChange>
            </w:pPr>
            <w:r>
              <w:t>UI operational Cost</w:t>
            </w:r>
          </w:p>
        </w:tc>
        <w:tc>
          <w:tcPr>
            <w:tcW w:w="2862" w:type="dxa"/>
          </w:tcPr>
          <w:p w14:paraId="47CF6B55" w14:textId="4CE49518" w:rsidR="00C97C40" w:rsidRDefault="2CEA0A6F">
            <w:pPr>
              <w:pPrChange w:id="174" w:author="Joey Barros" w:date="2024-10-02T20:18:00Z" w16du:dateUtc="2024-10-03T00:18:00Z">
                <w:pPr>
                  <w:pStyle w:val="ParIndent"/>
                  <w:ind w:firstLine="0"/>
                </w:pPr>
              </w:pPrChange>
            </w:pPr>
            <w:r w:rsidRPr="18685350">
              <w:t>≤ $25 per year</w:t>
            </w:r>
          </w:p>
        </w:tc>
      </w:tr>
      <w:tr w:rsidR="00C97C40" w14:paraId="3413AAB5" w14:textId="77777777" w:rsidTr="00423780">
        <w:trPr>
          <w:trHeight w:val="1385"/>
        </w:trPr>
        <w:tc>
          <w:tcPr>
            <w:tcW w:w="2309" w:type="dxa"/>
          </w:tcPr>
          <w:p w14:paraId="1797D0C5" w14:textId="716D209A" w:rsidR="00C97C40" w:rsidRPr="5AC25FB4" w:rsidRDefault="00720F3D" w:rsidP="5AC25FB4">
            <w:pPr>
              <w:pStyle w:val="ParIndent"/>
              <w:ind w:firstLine="0"/>
              <w:rPr>
                <w:b/>
                <w:bCs/>
              </w:rPr>
            </w:pPr>
            <w:r>
              <w:rPr>
                <w:b/>
                <w:bCs/>
              </w:rPr>
              <w:t xml:space="preserve">User Interface - </w:t>
            </w:r>
            <w:r w:rsidR="4ACF3E26" w:rsidRPr="1BB82873">
              <w:rPr>
                <w:b/>
                <w:bCs/>
              </w:rPr>
              <w:t>U</w:t>
            </w:r>
            <w:r w:rsidR="005D5E95" w:rsidRPr="1BB82873">
              <w:rPr>
                <w:b/>
                <w:bCs/>
              </w:rPr>
              <w:t>s</w:t>
            </w:r>
            <w:r w:rsidR="4ACF3E26" w:rsidRPr="1BB82873">
              <w:rPr>
                <w:b/>
                <w:bCs/>
              </w:rPr>
              <w:t>ability</w:t>
            </w:r>
          </w:p>
        </w:tc>
        <w:tc>
          <w:tcPr>
            <w:tcW w:w="2309" w:type="dxa"/>
          </w:tcPr>
          <w:p w14:paraId="751CB1F7" w14:textId="6E42711D" w:rsidR="00423780" w:rsidRDefault="6E1E72C8">
            <w:r>
              <w:t>Ease of use and Functionality</w:t>
            </w:r>
          </w:p>
        </w:tc>
        <w:tc>
          <w:tcPr>
            <w:tcW w:w="2863" w:type="dxa"/>
          </w:tcPr>
          <w:p w14:paraId="3630D5EE" w14:textId="39851D1C" w:rsidR="00C97C40" w:rsidRDefault="6E1E72C8">
            <w:pPr>
              <w:pPrChange w:id="175" w:author="Joey Barros" w:date="2024-10-02T20:18:00Z" w16du:dateUtc="2024-10-03T00:18:00Z">
                <w:pPr>
                  <w:pStyle w:val="ParIndent"/>
                  <w:ind w:firstLine="0"/>
                </w:pPr>
              </w:pPrChange>
            </w:pPr>
            <w:r>
              <w:t>Usability Score (User Satisfaction)</w:t>
            </w:r>
          </w:p>
        </w:tc>
        <w:tc>
          <w:tcPr>
            <w:tcW w:w="2862" w:type="dxa"/>
          </w:tcPr>
          <w:p w14:paraId="0A8BE66D" w14:textId="214289F4" w:rsidR="00C97C40" w:rsidRDefault="6E1E72C8">
            <w:pPr>
              <w:pPrChange w:id="176" w:author="Joey Barros" w:date="2024-10-02T20:18:00Z" w16du:dateUtc="2024-10-03T00:18:00Z">
                <w:pPr>
                  <w:pStyle w:val="ParIndent"/>
                  <w:ind w:firstLine="0"/>
                </w:pPr>
              </w:pPrChange>
            </w:pPr>
            <w:r w:rsidRPr="4A83D3C1">
              <w:t>≥ 8/10 based on user feedback</w:t>
            </w:r>
          </w:p>
        </w:tc>
      </w:tr>
      <w:tr w:rsidR="00C97C40" w14:paraId="029A94C3" w14:textId="77777777" w:rsidTr="00423780">
        <w:trPr>
          <w:trHeight w:val="1385"/>
        </w:trPr>
        <w:tc>
          <w:tcPr>
            <w:tcW w:w="2309" w:type="dxa"/>
          </w:tcPr>
          <w:p w14:paraId="7188A3B0" w14:textId="21274614" w:rsidR="00C97C40" w:rsidRPr="5AC25FB4" w:rsidRDefault="00E4170F" w:rsidP="5AC25FB4">
            <w:pPr>
              <w:pStyle w:val="ParIndent"/>
              <w:ind w:firstLine="0"/>
              <w:rPr>
                <w:b/>
                <w:bCs/>
              </w:rPr>
            </w:pPr>
            <w:r>
              <w:rPr>
                <w:b/>
                <w:bCs/>
              </w:rPr>
              <w:t>User Interface - Speed</w:t>
            </w:r>
          </w:p>
        </w:tc>
        <w:tc>
          <w:tcPr>
            <w:tcW w:w="2309" w:type="dxa"/>
          </w:tcPr>
          <w:p w14:paraId="69A6BC89" w14:textId="6D0E5918" w:rsidR="00423780" w:rsidRDefault="2D2E28E3">
            <w:r>
              <w:t xml:space="preserve">Time for user to complete necessary operations </w:t>
            </w:r>
          </w:p>
        </w:tc>
        <w:tc>
          <w:tcPr>
            <w:tcW w:w="2863" w:type="dxa"/>
          </w:tcPr>
          <w:p w14:paraId="21FC9126" w14:textId="31446CF7" w:rsidR="00C97C40" w:rsidRDefault="2D2E28E3">
            <w:pPr>
              <w:pPrChange w:id="177" w:author="Joey Barros" w:date="2024-10-02T20:18:00Z" w16du:dateUtc="2024-10-03T00:18:00Z">
                <w:pPr>
                  <w:pStyle w:val="ParIndent"/>
                  <w:ind w:firstLine="0"/>
                </w:pPr>
              </w:pPrChange>
            </w:pPr>
            <w:r>
              <w:t>UI Response Time</w:t>
            </w:r>
          </w:p>
        </w:tc>
        <w:tc>
          <w:tcPr>
            <w:tcW w:w="2862" w:type="dxa"/>
          </w:tcPr>
          <w:p w14:paraId="71591C2B" w14:textId="119F28AF" w:rsidR="00C97C40" w:rsidRDefault="2D2E28E3">
            <w:pPr>
              <w:pPrChange w:id="178" w:author="Joey Barros" w:date="2024-10-02T20:18:00Z" w16du:dateUtc="2024-10-03T00:18:00Z">
                <w:pPr>
                  <w:pStyle w:val="ParIndent"/>
                  <w:ind w:firstLine="0"/>
                </w:pPr>
              </w:pPrChange>
            </w:pPr>
            <w:r w:rsidRPr="35FAB8EB">
              <w:t>&lt; 1 minute for primary functions</w:t>
            </w:r>
          </w:p>
        </w:tc>
      </w:tr>
    </w:tbl>
    <w:p w14:paraId="2C2102B8" w14:textId="75EA54FC" w:rsidR="7B17ECE3" w:rsidRDefault="7B17ECE3"/>
    <w:p w14:paraId="2344178E" w14:textId="47402EA7" w:rsidR="608A3BE7" w:rsidRDefault="608A3BE7" w:rsidP="608A3BE7">
      <w:pPr>
        <w:pStyle w:val="ParIndent"/>
        <w:spacing w:line="240" w:lineRule="auto"/>
        <w:ind w:firstLine="0"/>
        <w:rPr>
          <w:b/>
          <w:bCs/>
          <w:sz w:val="28"/>
          <w:szCs w:val="28"/>
        </w:rPr>
      </w:pPr>
    </w:p>
    <w:p w14:paraId="42A948E0" w14:textId="21D3C83D" w:rsidR="17976BDF" w:rsidRDefault="17976BDF">
      <w:r>
        <w:br w:type="page"/>
      </w:r>
    </w:p>
    <w:p w14:paraId="4F81AB88" w14:textId="70F988EE" w:rsidR="00D83E32" w:rsidRDefault="0A7AE10C" w:rsidP="00BB6EF0">
      <w:pPr>
        <w:pStyle w:val="Heading2"/>
      </w:pPr>
      <w:bookmarkStart w:id="179" w:name="_Toc176011223"/>
      <w:r>
        <w:lastRenderedPageBreak/>
        <w:t>Concept development</w:t>
      </w:r>
      <w:bookmarkEnd w:id="179"/>
    </w:p>
    <w:p w14:paraId="2D6C5D1A" w14:textId="6C9464B2" w:rsidR="003D3508" w:rsidRDefault="003D3508">
      <w:pPr>
        <w:pStyle w:val="ParIndent"/>
        <w:jc w:val="left"/>
        <w:rPr>
          <w:lang w:val="en-CA"/>
        </w:rPr>
        <w:pPrChange w:id="180" w:author="Doc Rocque" w:date="2024-10-04T16:11:00Z" w16du:dateUtc="2024-10-04T20:11:00Z">
          <w:pPr>
            <w:pStyle w:val="ParIndent"/>
          </w:pPr>
        </w:pPrChange>
      </w:pPr>
      <w:r w:rsidRPr="23D093D3">
        <w:rPr>
          <w:lang w:val="en-CA"/>
        </w:rPr>
        <w:t xml:space="preserve">Our project contains 3 different </w:t>
      </w:r>
      <w:r w:rsidR="42AF5BE9" w:rsidRPr="54181168">
        <w:rPr>
          <w:lang w:val="en-CA"/>
        </w:rPr>
        <w:t>subsystems</w:t>
      </w:r>
      <w:r w:rsidRPr="23D093D3">
        <w:rPr>
          <w:lang w:val="en-CA"/>
        </w:rPr>
        <w:t xml:space="preserve">, them being </w:t>
      </w:r>
      <w:r w:rsidR="1C64BB30" w:rsidRPr="20222027">
        <w:rPr>
          <w:lang w:val="en-CA"/>
        </w:rPr>
        <w:t xml:space="preserve">UI (user </w:t>
      </w:r>
      <w:r w:rsidR="1C64BB30" w:rsidRPr="73FC6A03">
        <w:rPr>
          <w:lang w:val="en-CA"/>
        </w:rPr>
        <w:t>interface)</w:t>
      </w:r>
      <w:r w:rsidR="00EA174A" w:rsidRPr="73FC6A03">
        <w:rPr>
          <w:lang w:val="en-CA"/>
        </w:rPr>
        <w:t>,</w:t>
      </w:r>
      <w:r w:rsidR="00EA174A" w:rsidRPr="20222027">
        <w:rPr>
          <w:lang w:val="en-CA"/>
        </w:rPr>
        <w:t xml:space="preserve"> </w:t>
      </w:r>
      <w:r w:rsidR="5A2F767E" w:rsidRPr="20222027">
        <w:rPr>
          <w:lang w:val="en-CA"/>
        </w:rPr>
        <w:t>scanner</w:t>
      </w:r>
      <w:r w:rsidR="009A058C" w:rsidRPr="20222027">
        <w:rPr>
          <w:lang w:val="en-CA"/>
        </w:rPr>
        <w:t xml:space="preserve">, </w:t>
      </w:r>
      <w:r w:rsidR="4D149210" w:rsidRPr="20222027">
        <w:rPr>
          <w:lang w:val="en-CA"/>
        </w:rPr>
        <w:t>database</w:t>
      </w:r>
      <w:r w:rsidR="7059C068" w:rsidRPr="20222027">
        <w:rPr>
          <w:lang w:val="en-CA"/>
        </w:rPr>
        <w:t>.</w:t>
      </w:r>
      <w:r w:rsidR="7059C068" w:rsidRPr="23D093D3">
        <w:rPr>
          <w:lang w:val="en-CA"/>
        </w:rPr>
        <w:t xml:space="preserve"> </w:t>
      </w:r>
      <w:r w:rsidR="690BAF21" w:rsidRPr="09C28FE8">
        <w:rPr>
          <w:lang w:val="en-CA"/>
        </w:rPr>
        <w:t>Multiple ideas considering these 3 different subsystems</w:t>
      </w:r>
      <w:r w:rsidR="7059C068" w:rsidRPr="23D093D3">
        <w:rPr>
          <w:lang w:val="en-CA"/>
        </w:rPr>
        <w:t xml:space="preserve"> will </w:t>
      </w:r>
      <w:r w:rsidR="690BAF21" w:rsidRPr="09C28FE8">
        <w:rPr>
          <w:lang w:val="en-CA"/>
        </w:rPr>
        <w:t xml:space="preserve">be provided and analyzed to ensure customer receives </w:t>
      </w:r>
      <w:r w:rsidR="3500F1C0" w:rsidRPr="3D2E2BCD">
        <w:rPr>
          <w:lang w:val="en-CA"/>
        </w:rPr>
        <w:t>according DFX’s</w:t>
      </w:r>
      <w:r w:rsidR="505AF657" w:rsidRPr="3D2E2BCD">
        <w:rPr>
          <w:lang w:val="en-CA"/>
        </w:rPr>
        <w:t>.</w:t>
      </w:r>
      <w:r w:rsidR="505AF657" w:rsidRPr="23D093D3">
        <w:rPr>
          <w:lang w:val="en-CA"/>
        </w:rPr>
        <w:t xml:space="preserve"> At the end we will</w:t>
      </w:r>
      <w:r w:rsidR="051AB3CE" w:rsidRPr="23D093D3">
        <w:rPr>
          <w:lang w:val="en-CA"/>
        </w:rPr>
        <w:t xml:space="preserve"> conclude on one main system we all </w:t>
      </w:r>
      <w:r w:rsidR="5FE967E5" w:rsidRPr="23D093D3">
        <w:rPr>
          <w:lang w:val="en-CA"/>
        </w:rPr>
        <w:t>agree that is the best possible solution regarding the problem statement</w:t>
      </w:r>
      <w:r w:rsidR="5B69F495" w:rsidRPr="49203847">
        <w:rPr>
          <w:lang w:val="en-CA"/>
        </w:rPr>
        <w:t>.</w:t>
      </w:r>
    </w:p>
    <w:p w14:paraId="61AA2B31" w14:textId="013F77B1" w:rsidR="31AA79EF" w:rsidRDefault="31AA79EF">
      <w:pPr>
        <w:pStyle w:val="ParIndent"/>
        <w:ind w:firstLine="0"/>
        <w:jc w:val="left"/>
        <w:rPr>
          <w:lang w:val="en-CA"/>
        </w:rPr>
        <w:pPrChange w:id="181" w:author="Doc Rocque" w:date="2024-10-04T16:11:00Z" w16du:dateUtc="2024-10-04T20:11:00Z">
          <w:pPr>
            <w:pStyle w:val="ParIndent"/>
            <w:ind w:firstLine="0"/>
          </w:pPr>
        </w:pPrChange>
      </w:pPr>
    </w:p>
    <w:p w14:paraId="48280AD9" w14:textId="0721580E" w:rsidR="6257907E" w:rsidRDefault="6257907E">
      <w:pPr>
        <w:pStyle w:val="ParIndent"/>
        <w:ind w:firstLine="0"/>
        <w:jc w:val="left"/>
        <w:rPr>
          <w:b/>
          <w:bCs/>
          <w:sz w:val="28"/>
          <w:szCs w:val="28"/>
          <w:lang w:val="en-CA"/>
        </w:rPr>
        <w:pPrChange w:id="182" w:author="Doc Rocque" w:date="2024-10-04T16:11:00Z" w16du:dateUtc="2024-10-04T20:11:00Z">
          <w:pPr>
            <w:pStyle w:val="ParIndent"/>
            <w:ind w:firstLine="0"/>
            <w:jc w:val="center"/>
          </w:pPr>
        </w:pPrChange>
      </w:pPr>
      <w:r w:rsidRPr="233FD13A">
        <w:rPr>
          <w:b/>
          <w:bCs/>
          <w:sz w:val="28"/>
          <w:szCs w:val="28"/>
          <w:lang w:val="en-CA"/>
        </w:rPr>
        <w:t>Suggested Subsystem Concepts</w:t>
      </w:r>
    </w:p>
    <w:p w14:paraId="46A22634" w14:textId="4B932644" w:rsidR="09C28FE8" w:rsidRDefault="69117301">
      <w:pPr>
        <w:pStyle w:val="ParIndent"/>
        <w:ind w:firstLine="0"/>
        <w:jc w:val="left"/>
        <w:rPr>
          <w:b/>
          <w:lang w:val="en-CA"/>
        </w:rPr>
        <w:pPrChange w:id="183" w:author="Doc Rocque" w:date="2024-10-04T16:11:00Z" w16du:dateUtc="2024-10-04T20:11:00Z">
          <w:pPr>
            <w:pStyle w:val="ParIndent"/>
            <w:ind w:firstLine="0"/>
          </w:pPr>
        </w:pPrChange>
      </w:pPr>
      <w:r w:rsidRPr="5C3EE3D7">
        <w:rPr>
          <w:b/>
          <w:bCs/>
          <w:lang w:val="en-CA"/>
        </w:rPr>
        <w:t>Mobile phone scanner</w:t>
      </w:r>
    </w:p>
    <w:tbl>
      <w:tblPr>
        <w:tblStyle w:val="TableGrid"/>
        <w:tblW w:w="0" w:type="auto"/>
        <w:tblLook w:val="04A0" w:firstRow="1" w:lastRow="0" w:firstColumn="1" w:lastColumn="0" w:noHBand="0" w:noVBand="1"/>
      </w:tblPr>
      <w:tblGrid>
        <w:gridCol w:w="1840"/>
        <w:gridCol w:w="1878"/>
        <w:gridCol w:w="1855"/>
        <w:gridCol w:w="1833"/>
        <w:gridCol w:w="1486"/>
      </w:tblGrid>
      <w:tr w:rsidR="00B06AB2" w14:paraId="2CFE2AD1" w14:textId="3154E2DA" w:rsidTr="00150462">
        <w:trPr>
          <w:trHeight w:val="1199"/>
        </w:trPr>
        <w:tc>
          <w:tcPr>
            <w:tcW w:w="1840" w:type="dxa"/>
          </w:tcPr>
          <w:p w14:paraId="250911AF" w14:textId="3CB52C98" w:rsidR="00B06AB2" w:rsidRDefault="00B06AB2" w:rsidP="00BB6EF0">
            <w:pPr>
              <w:pStyle w:val="ParIndent"/>
              <w:ind w:firstLine="0"/>
              <w:jc w:val="left"/>
              <w:rPr>
                <w:b/>
                <w:bCs/>
                <w:lang w:val="en-CA"/>
              </w:rPr>
            </w:pPr>
            <w:r>
              <w:rPr>
                <w:b/>
                <w:bCs/>
                <w:lang w:val="en-CA"/>
              </w:rPr>
              <w:t>DFX</w:t>
            </w:r>
          </w:p>
        </w:tc>
        <w:tc>
          <w:tcPr>
            <w:tcW w:w="1878" w:type="dxa"/>
          </w:tcPr>
          <w:p w14:paraId="67F83971" w14:textId="4CE4A749" w:rsidR="00B06AB2" w:rsidRDefault="00150462" w:rsidP="00BB6EF0">
            <w:pPr>
              <w:pStyle w:val="ParIndent"/>
              <w:ind w:firstLine="0"/>
              <w:jc w:val="left"/>
              <w:rPr>
                <w:b/>
                <w:bCs/>
                <w:lang w:val="en-CA"/>
              </w:rPr>
            </w:pPr>
            <w:r>
              <w:rPr>
                <w:b/>
                <w:bCs/>
                <w:lang w:val="en-CA"/>
              </w:rPr>
              <w:t>Automated AI</w:t>
            </w:r>
          </w:p>
        </w:tc>
        <w:tc>
          <w:tcPr>
            <w:tcW w:w="1855" w:type="dxa"/>
          </w:tcPr>
          <w:p w14:paraId="38C0A035" w14:textId="7E6CB750" w:rsidR="00B06AB2" w:rsidRDefault="00150462" w:rsidP="00BB6EF0">
            <w:pPr>
              <w:pStyle w:val="ParIndent"/>
              <w:ind w:firstLine="0"/>
              <w:jc w:val="left"/>
              <w:rPr>
                <w:b/>
                <w:bCs/>
                <w:lang w:val="en-CA"/>
              </w:rPr>
            </w:pPr>
            <w:r>
              <w:rPr>
                <w:b/>
                <w:bCs/>
                <w:lang w:val="en-CA"/>
              </w:rPr>
              <w:t>Stationary Scanner</w:t>
            </w:r>
          </w:p>
        </w:tc>
        <w:tc>
          <w:tcPr>
            <w:tcW w:w="1833" w:type="dxa"/>
          </w:tcPr>
          <w:p w14:paraId="50CEEA45" w14:textId="5709BA5A" w:rsidR="00B06AB2" w:rsidRDefault="00150462" w:rsidP="00BB6EF0">
            <w:pPr>
              <w:pStyle w:val="ParIndent"/>
              <w:ind w:firstLine="0"/>
              <w:jc w:val="left"/>
              <w:rPr>
                <w:b/>
                <w:bCs/>
                <w:lang w:val="en-CA"/>
              </w:rPr>
            </w:pPr>
            <w:r>
              <w:rPr>
                <w:b/>
                <w:bCs/>
                <w:lang w:val="en-CA"/>
              </w:rPr>
              <w:t>Handheld Scanner</w:t>
            </w:r>
          </w:p>
        </w:tc>
        <w:tc>
          <w:tcPr>
            <w:tcW w:w="1486" w:type="dxa"/>
          </w:tcPr>
          <w:p w14:paraId="3908462D" w14:textId="6927F79F" w:rsidR="00150462" w:rsidRDefault="00150462" w:rsidP="00BB6EF0">
            <w:pPr>
              <w:pStyle w:val="ParIndent"/>
              <w:ind w:firstLine="0"/>
              <w:jc w:val="left"/>
              <w:rPr>
                <w:b/>
                <w:bCs/>
                <w:lang w:val="en-CA"/>
              </w:rPr>
            </w:pPr>
            <w:r>
              <w:rPr>
                <w:b/>
                <w:bCs/>
                <w:lang w:val="en-CA"/>
              </w:rPr>
              <w:t>Mobile phone scanner</w:t>
            </w:r>
          </w:p>
        </w:tc>
      </w:tr>
      <w:tr w:rsidR="00B06AB2" w14:paraId="289F3BE4" w14:textId="54812883" w:rsidTr="00150462">
        <w:trPr>
          <w:trHeight w:val="1229"/>
        </w:trPr>
        <w:tc>
          <w:tcPr>
            <w:tcW w:w="1840" w:type="dxa"/>
          </w:tcPr>
          <w:p w14:paraId="2DBD4DEC" w14:textId="25C58636" w:rsidR="00B06AB2" w:rsidRDefault="00282C5D" w:rsidP="00BB6EF0">
            <w:pPr>
              <w:pStyle w:val="ParIndent"/>
              <w:ind w:firstLine="0"/>
              <w:jc w:val="left"/>
              <w:rPr>
                <w:b/>
                <w:bCs/>
                <w:lang w:val="en-CA"/>
              </w:rPr>
            </w:pPr>
            <w:r>
              <w:rPr>
                <w:b/>
                <w:bCs/>
                <w:lang w:val="en-CA"/>
              </w:rPr>
              <w:t>Speed</w:t>
            </w:r>
          </w:p>
        </w:tc>
        <w:tc>
          <w:tcPr>
            <w:tcW w:w="1878" w:type="dxa"/>
          </w:tcPr>
          <w:p w14:paraId="526320D6" w14:textId="720ABC83" w:rsidR="00B06AB2" w:rsidRPr="007F3F89" w:rsidRDefault="007F3F89" w:rsidP="00BB6EF0">
            <w:pPr>
              <w:pStyle w:val="ParIndent"/>
              <w:ind w:firstLine="0"/>
              <w:jc w:val="left"/>
              <w:rPr>
                <w:lang w:val="en-CA"/>
              </w:rPr>
            </w:pPr>
            <w:r>
              <w:rPr>
                <w:lang w:val="en-CA"/>
              </w:rPr>
              <w:t>Done automatically so will be fast</w:t>
            </w:r>
          </w:p>
        </w:tc>
        <w:tc>
          <w:tcPr>
            <w:tcW w:w="1855" w:type="dxa"/>
          </w:tcPr>
          <w:p w14:paraId="3FEFA43C" w14:textId="0A526274" w:rsidR="00B06AB2" w:rsidRPr="00470D87" w:rsidRDefault="007F3F89" w:rsidP="00BB6EF0">
            <w:pPr>
              <w:pStyle w:val="ParIndent"/>
              <w:ind w:firstLine="0"/>
              <w:jc w:val="left"/>
              <w:rPr>
                <w:lang w:val="en-CA"/>
              </w:rPr>
            </w:pPr>
            <w:r w:rsidRPr="00470D87">
              <w:rPr>
                <w:lang w:val="en-CA"/>
              </w:rPr>
              <w:t xml:space="preserve"> </w:t>
            </w:r>
            <w:r w:rsidR="00A93996">
              <w:rPr>
                <w:lang w:val="en-CA"/>
              </w:rPr>
              <w:t xml:space="preserve">The user will </w:t>
            </w:r>
            <w:r w:rsidR="006C7CF9">
              <w:rPr>
                <w:lang w:val="en-CA"/>
              </w:rPr>
              <w:t>scan in and scan out so will be fast</w:t>
            </w:r>
          </w:p>
        </w:tc>
        <w:tc>
          <w:tcPr>
            <w:tcW w:w="1833" w:type="dxa"/>
          </w:tcPr>
          <w:p w14:paraId="677C5A40" w14:textId="7A88021C" w:rsidR="00B06AB2" w:rsidRPr="00470D87" w:rsidRDefault="00DD68E1" w:rsidP="00BB6EF0">
            <w:pPr>
              <w:pStyle w:val="ParIndent"/>
              <w:ind w:firstLine="0"/>
              <w:jc w:val="left"/>
              <w:rPr>
                <w:lang w:val="en-CA"/>
              </w:rPr>
            </w:pPr>
            <w:r>
              <w:rPr>
                <w:lang w:val="en-CA"/>
              </w:rPr>
              <w:t xml:space="preserve">User operated </w:t>
            </w:r>
          </w:p>
        </w:tc>
        <w:tc>
          <w:tcPr>
            <w:tcW w:w="1486" w:type="dxa"/>
          </w:tcPr>
          <w:p w14:paraId="5C48A04A" w14:textId="09323A12" w:rsidR="00150462" w:rsidRPr="00470D87" w:rsidRDefault="00847F0D" w:rsidP="00BB6EF0">
            <w:pPr>
              <w:pStyle w:val="ParIndent"/>
              <w:ind w:firstLine="0"/>
              <w:jc w:val="left"/>
              <w:rPr>
                <w:lang w:val="en-CA"/>
              </w:rPr>
            </w:pPr>
            <w:r>
              <w:rPr>
                <w:lang w:val="en-CA"/>
              </w:rPr>
              <w:t>Fast depending on user speed when operating their phone</w:t>
            </w:r>
          </w:p>
        </w:tc>
      </w:tr>
      <w:tr w:rsidR="00B06AB2" w14:paraId="2351B734" w14:textId="6EE1BB78" w:rsidTr="00150462">
        <w:trPr>
          <w:trHeight w:val="1379"/>
        </w:trPr>
        <w:tc>
          <w:tcPr>
            <w:tcW w:w="1840" w:type="dxa"/>
          </w:tcPr>
          <w:p w14:paraId="7FC97038" w14:textId="21F3D3EC" w:rsidR="00B06AB2" w:rsidRDefault="00282C5D" w:rsidP="00BB6EF0">
            <w:pPr>
              <w:pStyle w:val="ParIndent"/>
              <w:ind w:firstLine="0"/>
              <w:jc w:val="left"/>
              <w:rPr>
                <w:b/>
                <w:bCs/>
                <w:lang w:val="en-CA"/>
              </w:rPr>
            </w:pPr>
            <w:r>
              <w:rPr>
                <w:b/>
                <w:bCs/>
                <w:lang w:val="en-CA"/>
              </w:rPr>
              <w:t>Useability</w:t>
            </w:r>
          </w:p>
        </w:tc>
        <w:tc>
          <w:tcPr>
            <w:tcW w:w="1878" w:type="dxa"/>
          </w:tcPr>
          <w:p w14:paraId="6DE2FEBD" w14:textId="77777777" w:rsidR="00B06AB2" w:rsidRPr="00470D87" w:rsidRDefault="00B06AB2" w:rsidP="00BB6EF0">
            <w:pPr>
              <w:pStyle w:val="ParIndent"/>
              <w:ind w:firstLine="0"/>
              <w:jc w:val="left"/>
              <w:rPr>
                <w:lang w:val="en-CA"/>
              </w:rPr>
            </w:pPr>
          </w:p>
        </w:tc>
        <w:tc>
          <w:tcPr>
            <w:tcW w:w="1855" w:type="dxa"/>
          </w:tcPr>
          <w:p w14:paraId="3853962A" w14:textId="112E93BF" w:rsidR="00B06AB2" w:rsidRPr="00470D87" w:rsidRDefault="0081113D" w:rsidP="00BB6EF0">
            <w:pPr>
              <w:pStyle w:val="ParIndent"/>
              <w:ind w:firstLine="0"/>
              <w:jc w:val="left"/>
              <w:rPr>
                <w:lang w:val="en-CA"/>
              </w:rPr>
            </w:pPr>
            <w:r>
              <w:rPr>
                <w:lang w:val="en-CA"/>
              </w:rPr>
              <w:t>Easy to use</w:t>
            </w:r>
            <w:r w:rsidR="0008162A">
              <w:rPr>
                <w:lang w:val="en-CA"/>
              </w:rPr>
              <w:t>, scan and go</w:t>
            </w:r>
          </w:p>
        </w:tc>
        <w:tc>
          <w:tcPr>
            <w:tcW w:w="1833" w:type="dxa"/>
          </w:tcPr>
          <w:p w14:paraId="79B4ACAF" w14:textId="4F73E5C3" w:rsidR="00B06AB2" w:rsidRPr="00470D87" w:rsidRDefault="00CC658C" w:rsidP="00BB6EF0">
            <w:pPr>
              <w:pStyle w:val="ParIndent"/>
              <w:ind w:firstLine="0"/>
              <w:jc w:val="left"/>
              <w:rPr>
                <w:lang w:val="en-CA"/>
              </w:rPr>
            </w:pPr>
            <w:r>
              <w:rPr>
                <w:lang w:val="en-CA"/>
              </w:rPr>
              <w:t xml:space="preserve">Easy to use </w:t>
            </w:r>
          </w:p>
        </w:tc>
        <w:tc>
          <w:tcPr>
            <w:tcW w:w="1486" w:type="dxa"/>
          </w:tcPr>
          <w:p w14:paraId="521E408F" w14:textId="5574F329" w:rsidR="00150462" w:rsidRPr="00470D87" w:rsidRDefault="0008162A" w:rsidP="00BB6EF0">
            <w:pPr>
              <w:pStyle w:val="ParIndent"/>
              <w:ind w:firstLine="0"/>
              <w:jc w:val="left"/>
              <w:rPr>
                <w:lang w:val="en-CA"/>
              </w:rPr>
            </w:pPr>
            <w:r>
              <w:rPr>
                <w:lang w:val="en-CA"/>
              </w:rPr>
              <w:t xml:space="preserve">Might be a bit </w:t>
            </w:r>
            <w:r w:rsidR="005D13CA">
              <w:rPr>
                <w:lang w:val="en-CA"/>
              </w:rPr>
              <w:t>trickier</w:t>
            </w:r>
            <w:r>
              <w:rPr>
                <w:lang w:val="en-CA"/>
              </w:rPr>
              <w:t xml:space="preserve"> depending </w:t>
            </w:r>
            <w:r>
              <w:rPr>
                <w:lang w:val="en-CA"/>
              </w:rPr>
              <w:lastRenderedPageBreak/>
              <w:t xml:space="preserve">on again </w:t>
            </w:r>
            <w:r w:rsidR="00A72ABC">
              <w:rPr>
                <w:lang w:val="en-CA"/>
              </w:rPr>
              <w:t>how tech “</w:t>
            </w:r>
            <w:r w:rsidR="00764D79">
              <w:rPr>
                <w:lang w:val="en-CA"/>
              </w:rPr>
              <w:t>savvy</w:t>
            </w:r>
            <w:r w:rsidR="00A72ABC">
              <w:rPr>
                <w:lang w:val="en-CA"/>
              </w:rPr>
              <w:t>” the client is.</w:t>
            </w:r>
          </w:p>
        </w:tc>
      </w:tr>
      <w:tr w:rsidR="00B06AB2" w14:paraId="05585976" w14:textId="4C0D2731" w:rsidTr="00150462">
        <w:trPr>
          <w:trHeight w:val="1683"/>
        </w:trPr>
        <w:tc>
          <w:tcPr>
            <w:tcW w:w="1840" w:type="dxa"/>
          </w:tcPr>
          <w:p w14:paraId="10EE0283" w14:textId="118803A0" w:rsidR="00B06AB2" w:rsidRDefault="001E4520" w:rsidP="00BB6EF0">
            <w:pPr>
              <w:pStyle w:val="ParIndent"/>
              <w:ind w:firstLine="0"/>
              <w:jc w:val="left"/>
              <w:rPr>
                <w:b/>
                <w:bCs/>
                <w:lang w:val="en-CA"/>
              </w:rPr>
            </w:pPr>
            <w:r>
              <w:rPr>
                <w:b/>
                <w:bCs/>
                <w:lang w:val="en-CA"/>
              </w:rPr>
              <w:lastRenderedPageBreak/>
              <w:t>Cost</w:t>
            </w:r>
          </w:p>
        </w:tc>
        <w:tc>
          <w:tcPr>
            <w:tcW w:w="1878" w:type="dxa"/>
          </w:tcPr>
          <w:p w14:paraId="15E30D0C" w14:textId="4F7ECA44" w:rsidR="00B06AB2" w:rsidRPr="00470D87" w:rsidRDefault="00DD68E1" w:rsidP="00BB6EF0">
            <w:pPr>
              <w:pStyle w:val="ParIndent"/>
              <w:ind w:firstLine="0"/>
              <w:jc w:val="left"/>
              <w:rPr>
                <w:lang w:val="en-CA"/>
              </w:rPr>
            </w:pPr>
            <w:r>
              <w:rPr>
                <w:lang w:val="en-CA"/>
              </w:rPr>
              <w:t>Monthly subscription service</w:t>
            </w:r>
          </w:p>
        </w:tc>
        <w:tc>
          <w:tcPr>
            <w:tcW w:w="1855" w:type="dxa"/>
          </w:tcPr>
          <w:p w14:paraId="42783457" w14:textId="7A15922A" w:rsidR="00B06AB2" w:rsidRPr="00470D87" w:rsidRDefault="005056EA" w:rsidP="00BB6EF0">
            <w:pPr>
              <w:pStyle w:val="ParIndent"/>
              <w:ind w:firstLine="0"/>
              <w:jc w:val="left"/>
              <w:rPr>
                <w:lang w:val="en-CA"/>
              </w:rPr>
            </w:pPr>
            <w:r>
              <w:rPr>
                <w:lang w:val="en-CA"/>
              </w:rPr>
              <w:t>The cost is only upfront, should not be subscription based</w:t>
            </w:r>
          </w:p>
        </w:tc>
        <w:tc>
          <w:tcPr>
            <w:tcW w:w="1833" w:type="dxa"/>
          </w:tcPr>
          <w:p w14:paraId="187CC32D" w14:textId="0F7A390F" w:rsidR="00B06AB2" w:rsidRPr="00470D87" w:rsidRDefault="005056EA" w:rsidP="00BB6EF0">
            <w:pPr>
              <w:pStyle w:val="ParIndent"/>
              <w:ind w:firstLine="0"/>
              <w:jc w:val="left"/>
              <w:rPr>
                <w:lang w:val="en-CA"/>
              </w:rPr>
            </w:pPr>
            <w:r>
              <w:rPr>
                <w:lang w:val="en-CA"/>
              </w:rPr>
              <w:t>The cost is only upfront, should not be subscription based</w:t>
            </w:r>
          </w:p>
        </w:tc>
        <w:tc>
          <w:tcPr>
            <w:tcW w:w="1486" w:type="dxa"/>
          </w:tcPr>
          <w:p w14:paraId="0B06F2D8" w14:textId="2FFE8797" w:rsidR="00150462" w:rsidRPr="00470D87" w:rsidRDefault="00DD68E1" w:rsidP="00BB6EF0">
            <w:pPr>
              <w:pStyle w:val="ParIndent"/>
              <w:ind w:firstLine="0"/>
              <w:jc w:val="left"/>
              <w:rPr>
                <w:lang w:val="en-CA"/>
              </w:rPr>
            </w:pPr>
            <w:r>
              <w:rPr>
                <w:lang w:val="en-CA"/>
              </w:rPr>
              <w:t>Monthly subscription service</w:t>
            </w:r>
          </w:p>
        </w:tc>
      </w:tr>
      <w:tr w:rsidR="00B06AB2" w14:paraId="00AA5994" w14:textId="610D18FD" w:rsidTr="00150462">
        <w:trPr>
          <w:trHeight w:val="1641"/>
        </w:trPr>
        <w:tc>
          <w:tcPr>
            <w:tcW w:w="1840" w:type="dxa"/>
          </w:tcPr>
          <w:p w14:paraId="296CBB9E" w14:textId="7BA6273B" w:rsidR="00B06AB2" w:rsidRDefault="004852D3" w:rsidP="00BB6EF0">
            <w:pPr>
              <w:pStyle w:val="ParIndent"/>
              <w:ind w:firstLine="0"/>
              <w:jc w:val="left"/>
              <w:rPr>
                <w:b/>
                <w:bCs/>
                <w:lang w:val="en-CA"/>
              </w:rPr>
            </w:pPr>
            <w:r>
              <w:rPr>
                <w:b/>
                <w:bCs/>
                <w:lang w:val="en-CA"/>
              </w:rPr>
              <w:t>Simplicity</w:t>
            </w:r>
          </w:p>
        </w:tc>
        <w:tc>
          <w:tcPr>
            <w:tcW w:w="1878" w:type="dxa"/>
          </w:tcPr>
          <w:p w14:paraId="4B665545" w14:textId="77777777" w:rsidR="00B06AB2" w:rsidRPr="00DD68E1" w:rsidRDefault="00B06AB2" w:rsidP="00BB6EF0">
            <w:pPr>
              <w:pStyle w:val="ParIndent"/>
              <w:ind w:firstLine="0"/>
              <w:jc w:val="left"/>
              <w:rPr>
                <w:lang w:val="en-CA"/>
              </w:rPr>
            </w:pPr>
          </w:p>
        </w:tc>
        <w:tc>
          <w:tcPr>
            <w:tcW w:w="1855" w:type="dxa"/>
          </w:tcPr>
          <w:p w14:paraId="2FE20CBD" w14:textId="18E2025E" w:rsidR="00B06AB2" w:rsidRPr="00DD68E1" w:rsidRDefault="00DD68E1" w:rsidP="00BB6EF0">
            <w:pPr>
              <w:pStyle w:val="ParIndent"/>
              <w:ind w:firstLine="0"/>
              <w:jc w:val="left"/>
              <w:rPr>
                <w:lang w:val="en-CA"/>
              </w:rPr>
            </w:pPr>
            <w:r>
              <w:rPr>
                <w:lang w:val="en-CA"/>
              </w:rPr>
              <w:t>simple as scan and go</w:t>
            </w:r>
          </w:p>
        </w:tc>
        <w:tc>
          <w:tcPr>
            <w:tcW w:w="1833" w:type="dxa"/>
          </w:tcPr>
          <w:p w14:paraId="0E0F6BE1" w14:textId="5A247BAC" w:rsidR="00B06AB2" w:rsidRPr="00DD68E1" w:rsidRDefault="00DD68E1" w:rsidP="00BB6EF0">
            <w:pPr>
              <w:pStyle w:val="ParIndent"/>
              <w:ind w:firstLine="0"/>
              <w:jc w:val="left"/>
              <w:rPr>
                <w:lang w:val="en-CA"/>
              </w:rPr>
            </w:pPr>
            <w:r>
              <w:rPr>
                <w:lang w:val="en-CA"/>
              </w:rPr>
              <w:t xml:space="preserve">Simple as scan and go </w:t>
            </w:r>
          </w:p>
        </w:tc>
        <w:tc>
          <w:tcPr>
            <w:tcW w:w="1486" w:type="dxa"/>
          </w:tcPr>
          <w:p w14:paraId="5A49A0A8" w14:textId="4FD913BF" w:rsidR="00150462" w:rsidRPr="00DD68E1" w:rsidRDefault="00DD68E1" w:rsidP="00BB6EF0">
            <w:pPr>
              <w:pStyle w:val="ParIndent"/>
              <w:ind w:firstLine="0"/>
              <w:jc w:val="left"/>
              <w:rPr>
                <w:lang w:val="en-CA"/>
              </w:rPr>
            </w:pPr>
            <w:proofErr w:type="gramStart"/>
            <w:r>
              <w:rPr>
                <w:lang w:val="en-CA"/>
              </w:rPr>
              <w:t>Have to</w:t>
            </w:r>
            <w:proofErr w:type="gramEnd"/>
            <w:r>
              <w:rPr>
                <w:lang w:val="en-CA"/>
              </w:rPr>
              <w:t xml:space="preserve"> download app and login then scan </w:t>
            </w:r>
          </w:p>
        </w:tc>
      </w:tr>
    </w:tbl>
    <w:p w14:paraId="74E48F17" w14:textId="6F2D2279" w:rsidR="233FD13A" w:rsidRDefault="233FD13A">
      <w:pPr>
        <w:pStyle w:val="ParIndent"/>
        <w:ind w:firstLine="0"/>
        <w:jc w:val="left"/>
        <w:rPr>
          <w:b/>
          <w:bCs/>
          <w:sz w:val="28"/>
          <w:szCs w:val="28"/>
          <w:lang w:val="en-CA"/>
        </w:rPr>
        <w:pPrChange w:id="184" w:author="Doc Rocque" w:date="2024-10-04T16:11:00Z" w16du:dateUtc="2024-10-04T20:11:00Z">
          <w:pPr>
            <w:pStyle w:val="ParIndent"/>
            <w:ind w:firstLine="0"/>
            <w:jc w:val="center"/>
          </w:pPr>
        </w:pPrChange>
      </w:pPr>
    </w:p>
    <w:p w14:paraId="2B7117DE" w14:textId="134E94DA" w:rsidR="007B6255" w:rsidRPr="004747DE" w:rsidRDefault="004A769B">
      <w:pPr>
        <w:pStyle w:val="ParIndent"/>
        <w:ind w:firstLine="0"/>
        <w:jc w:val="left"/>
        <w:rPr>
          <w:b/>
          <w:sz w:val="28"/>
          <w:szCs w:val="28"/>
          <w:lang w:val="es-ES"/>
        </w:rPr>
        <w:pPrChange w:id="185" w:author="Doc Rocque" w:date="2024-10-04T16:11:00Z" w16du:dateUtc="2024-10-04T20:11:00Z">
          <w:pPr>
            <w:pStyle w:val="ParIndent"/>
            <w:ind w:firstLine="0"/>
            <w:jc w:val="center"/>
          </w:pPr>
        </w:pPrChange>
      </w:pPr>
      <w:proofErr w:type="spellStart"/>
      <w:r w:rsidRPr="004747DE">
        <w:rPr>
          <w:b/>
          <w:sz w:val="28"/>
          <w:szCs w:val="28"/>
          <w:lang w:val="es-ES"/>
        </w:rPr>
        <w:t>Firebase</w:t>
      </w:r>
      <w:proofErr w:type="spellEnd"/>
      <w:r w:rsidRPr="004747DE">
        <w:rPr>
          <w:b/>
          <w:sz w:val="28"/>
          <w:szCs w:val="28"/>
          <w:lang w:val="es-ES"/>
        </w:rPr>
        <w:t xml:space="preserve"> vs </w:t>
      </w:r>
      <w:r w:rsidR="0076026F" w:rsidRPr="004747DE">
        <w:rPr>
          <w:b/>
          <w:bCs/>
          <w:sz w:val="28"/>
          <w:szCs w:val="28"/>
          <w:lang w:val="es-ES"/>
        </w:rPr>
        <w:t xml:space="preserve">Digital </w:t>
      </w:r>
      <w:proofErr w:type="spellStart"/>
      <w:r w:rsidR="0076026F" w:rsidRPr="004747DE">
        <w:rPr>
          <w:b/>
          <w:bCs/>
          <w:sz w:val="28"/>
          <w:szCs w:val="28"/>
          <w:lang w:val="es-ES"/>
        </w:rPr>
        <w:t>Ocean</w:t>
      </w:r>
      <w:proofErr w:type="spellEnd"/>
      <w:r w:rsidRPr="004747DE">
        <w:rPr>
          <w:b/>
          <w:sz w:val="28"/>
          <w:szCs w:val="28"/>
          <w:lang w:val="es-ES"/>
        </w:rPr>
        <w:t xml:space="preserve"> vs MySQL:</w:t>
      </w:r>
    </w:p>
    <w:tbl>
      <w:tblPr>
        <w:tblStyle w:val="TableGrid"/>
        <w:tblW w:w="0" w:type="auto"/>
        <w:jc w:val="center"/>
        <w:tblLook w:val="04A0" w:firstRow="1" w:lastRow="0" w:firstColumn="1" w:lastColumn="0" w:noHBand="0" w:noVBand="1"/>
      </w:tblPr>
      <w:tblGrid>
        <w:gridCol w:w="2337"/>
        <w:gridCol w:w="2339"/>
        <w:gridCol w:w="2339"/>
        <w:gridCol w:w="2335"/>
      </w:tblGrid>
      <w:tr w:rsidR="00F1445E" w14:paraId="6AF5F914" w14:textId="77777777" w:rsidTr="00F1445E">
        <w:trPr>
          <w:jc w:val="center"/>
        </w:trPr>
        <w:tc>
          <w:tcPr>
            <w:tcW w:w="2366" w:type="dxa"/>
          </w:tcPr>
          <w:p w14:paraId="774A83E9" w14:textId="764713D4" w:rsidR="00F1445E" w:rsidRPr="00E5090E" w:rsidRDefault="00F1445E">
            <w:pPr>
              <w:pStyle w:val="ParIndent"/>
              <w:ind w:firstLine="0"/>
              <w:jc w:val="left"/>
              <w:rPr>
                <w:lang w:val="en-CA"/>
              </w:rPr>
              <w:pPrChange w:id="186" w:author="Doc Rocque" w:date="2024-10-04T16:11:00Z" w16du:dateUtc="2024-10-04T20:11:00Z">
                <w:pPr>
                  <w:pStyle w:val="ParIndent"/>
                  <w:ind w:firstLine="0"/>
                  <w:jc w:val="center"/>
                </w:pPr>
              </w:pPrChange>
            </w:pPr>
            <w:r w:rsidRPr="00E5090E">
              <w:rPr>
                <w:lang w:val="en-CA"/>
              </w:rPr>
              <w:t>DFX</w:t>
            </w:r>
          </w:p>
        </w:tc>
        <w:tc>
          <w:tcPr>
            <w:tcW w:w="2366" w:type="dxa"/>
          </w:tcPr>
          <w:p w14:paraId="00B374E3" w14:textId="53262CFB" w:rsidR="00F1445E" w:rsidRPr="00E5090E" w:rsidRDefault="00F1445E">
            <w:pPr>
              <w:pStyle w:val="ParIndent"/>
              <w:ind w:firstLine="0"/>
              <w:jc w:val="left"/>
              <w:rPr>
                <w:lang w:val="en-CA"/>
              </w:rPr>
              <w:pPrChange w:id="187" w:author="Doc Rocque" w:date="2024-10-04T16:11:00Z" w16du:dateUtc="2024-10-04T20:11:00Z">
                <w:pPr>
                  <w:pStyle w:val="ParIndent"/>
                  <w:ind w:firstLine="0"/>
                  <w:jc w:val="center"/>
                </w:pPr>
              </w:pPrChange>
            </w:pPr>
            <w:r w:rsidRPr="00E5090E">
              <w:rPr>
                <w:lang w:val="en-CA"/>
              </w:rPr>
              <w:t>Firebase</w:t>
            </w:r>
          </w:p>
        </w:tc>
        <w:tc>
          <w:tcPr>
            <w:tcW w:w="2366" w:type="dxa"/>
          </w:tcPr>
          <w:p w14:paraId="7F97EA06" w14:textId="2884F892" w:rsidR="00F1445E" w:rsidRPr="00E5090E" w:rsidRDefault="0076026F">
            <w:pPr>
              <w:pStyle w:val="ParIndent"/>
              <w:ind w:firstLine="0"/>
              <w:jc w:val="left"/>
              <w:rPr>
                <w:lang w:val="en-CA"/>
              </w:rPr>
              <w:pPrChange w:id="188" w:author="Doc Rocque" w:date="2024-10-04T16:11:00Z" w16du:dateUtc="2024-10-04T20:11:00Z">
                <w:pPr>
                  <w:pStyle w:val="ParIndent"/>
                  <w:ind w:firstLine="0"/>
                  <w:jc w:val="center"/>
                </w:pPr>
              </w:pPrChange>
            </w:pPr>
            <w:r w:rsidRPr="00E5090E">
              <w:rPr>
                <w:lang w:val="en-CA"/>
              </w:rPr>
              <w:t>Digital Ocean</w:t>
            </w:r>
          </w:p>
        </w:tc>
        <w:tc>
          <w:tcPr>
            <w:tcW w:w="2367" w:type="dxa"/>
          </w:tcPr>
          <w:p w14:paraId="01F9E5EA" w14:textId="3ED20092" w:rsidR="00F1445E" w:rsidRPr="00E5090E" w:rsidRDefault="00F1445E">
            <w:pPr>
              <w:pStyle w:val="ParIndent"/>
              <w:ind w:firstLine="0"/>
              <w:jc w:val="left"/>
              <w:rPr>
                <w:lang w:val="en-CA"/>
              </w:rPr>
              <w:pPrChange w:id="189" w:author="Doc Rocque" w:date="2024-10-04T16:11:00Z" w16du:dateUtc="2024-10-04T20:11:00Z">
                <w:pPr>
                  <w:pStyle w:val="ParIndent"/>
                  <w:ind w:firstLine="0"/>
                  <w:jc w:val="center"/>
                </w:pPr>
              </w:pPrChange>
            </w:pPr>
            <w:r w:rsidRPr="00E5090E">
              <w:rPr>
                <w:lang w:val="en-CA"/>
              </w:rPr>
              <w:t>MySQL</w:t>
            </w:r>
          </w:p>
        </w:tc>
      </w:tr>
      <w:tr w:rsidR="00F1445E" w14:paraId="52E2BCA7" w14:textId="77777777" w:rsidTr="00F1445E">
        <w:trPr>
          <w:jc w:val="center"/>
        </w:trPr>
        <w:tc>
          <w:tcPr>
            <w:tcW w:w="2366" w:type="dxa"/>
          </w:tcPr>
          <w:p w14:paraId="79616183" w14:textId="3206BB3C" w:rsidR="00F1445E" w:rsidRPr="00E5090E" w:rsidRDefault="00310EE9">
            <w:pPr>
              <w:pStyle w:val="ParIndent"/>
              <w:ind w:firstLine="0"/>
              <w:jc w:val="left"/>
              <w:rPr>
                <w:lang w:val="en-CA"/>
              </w:rPr>
              <w:pPrChange w:id="190" w:author="Doc Rocque" w:date="2024-10-04T16:11:00Z" w16du:dateUtc="2024-10-04T20:11:00Z">
                <w:pPr>
                  <w:pStyle w:val="ParIndent"/>
                  <w:ind w:firstLine="0"/>
                  <w:jc w:val="center"/>
                </w:pPr>
              </w:pPrChange>
            </w:pPr>
            <w:r w:rsidRPr="00E5090E">
              <w:rPr>
                <w:lang w:val="en-CA"/>
              </w:rPr>
              <w:t>Speed</w:t>
            </w:r>
          </w:p>
        </w:tc>
        <w:tc>
          <w:tcPr>
            <w:tcW w:w="2366" w:type="dxa"/>
          </w:tcPr>
          <w:p w14:paraId="27E6C911" w14:textId="7AEE8B9A" w:rsidR="00F1445E" w:rsidRPr="00E5090E" w:rsidRDefault="001B08CB">
            <w:pPr>
              <w:pStyle w:val="ParIndent"/>
              <w:ind w:firstLine="0"/>
              <w:jc w:val="left"/>
              <w:rPr>
                <w:lang w:val="en-CA"/>
              </w:rPr>
              <w:pPrChange w:id="191" w:author="Doc Rocque" w:date="2024-10-04T16:11:00Z" w16du:dateUtc="2024-10-04T20:11:00Z">
                <w:pPr>
                  <w:pStyle w:val="ParIndent"/>
                  <w:ind w:firstLine="0"/>
                  <w:jc w:val="center"/>
                </w:pPr>
              </w:pPrChange>
            </w:pPr>
            <w:r w:rsidRPr="00E5090E">
              <w:rPr>
                <w:lang w:val="en-CA"/>
              </w:rPr>
              <w:t>Consistently v</w:t>
            </w:r>
            <w:r w:rsidR="00111B79" w:rsidRPr="00E5090E">
              <w:rPr>
                <w:lang w:val="en-CA"/>
              </w:rPr>
              <w:t>ery efficient for real-time data</w:t>
            </w:r>
          </w:p>
        </w:tc>
        <w:tc>
          <w:tcPr>
            <w:tcW w:w="2366" w:type="dxa"/>
          </w:tcPr>
          <w:p w14:paraId="5BBC48FF" w14:textId="2B1BFBD0" w:rsidR="00F1445E" w:rsidRPr="00E5090E" w:rsidRDefault="00EE57DF">
            <w:pPr>
              <w:pStyle w:val="ParIndent"/>
              <w:ind w:firstLine="0"/>
              <w:jc w:val="left"/>
              <w:rPr>
                <w:lang w:val="en-CA"/>
              </w:rPr>
              <w:pPrChange w:id="192" w:author="Doc Rocque" w:date="2024-10-04T16:11:00Z" w16du:dateUtc="2024-10-04T20:11:00Z">
                <w:pPr>
                  <w:pStyle w:val="ParIndent"/>
                  <w:ind w:firstLine="0"/>
                  <w:jc w:val="center"/>
                </w:pPr>
              </w:pPrChange>
            </w:pPr>
            <w:r>
              <w:rPr>
                <w:lang w:val="en-CA"/>
              </w:rPr>
              <w:t>It could</w:t>
            </w:r>
            <w:r w:rsidR="00111B79" w:rsidRPr="00E5090E">
              <w:rPr>
                <w:lang w:val="en-CA"/>
              </w:rPr>
              <w:t xml:space="preserve"> be fast, </w:t>
            </w:r>
            <w:r>
              <w:rPr>
                <w:lang w:val="en-CA"/>
              </w:rPr>
              <w:t>depending</w:t>
            </w:r>
            <w:r w:rsidR="00111B79" w:rsidRPr="00E5090E">
              <w:rPr>
                <w:lang w:val="en-CA"/>
              </w:rPr>
              <w:t xml:space="preserve"> on </w:t>
            </w:r>
            <w:r w:rsidR="001B08CB" w:rsidRPr="00E5090E">
              <w:rPr>
                <w:lang w:val="en-CA"/>
              </w:rPr>
              <w:t xml:space="preserve">resources allocated to </w:t>
            </w:r>
            <w:r w:rsidR="001B08CB" w:rsidRPr="00E5090E">
              <w:rPr>
                <w:lang w:val="en-CA"/>
              </w:rPr>
              <w:lastRenderedPageBreak/>
              <w:t>ser</w:t>
            </w:r>
            <w:r>
              <w:rPr>
                <w:lang w:val="en-CA"/>
              </w:rPr>
              <w:t>ver</w:t>
            </w:r>
            <w:r w:rsidR="001B08CB" w:rsidRPr="00E5090E">
              <w:rPr>
                <w:lang w:val="en-CA"/>
              </w:rPr>
              <w:t xml:space="preserve"> and </w:t>
            </w:r>
            <w:r>
              <w:rPr>
                <w:lang w:val="en-CA"/>
              </w:rPr>
              <w:t xml:space="preserve">the </w:t>
            </w:r>
            <w:r w:rsidRPr="00E5090E">
              <w:rPr>
                <w:lang w:val="en-CA"/>
              </w:rPr>
              <w:t>configuration</w:t>
            </w:r>
          </w:p>
        </w:tc>
        <w:tc>
          <w:tcPr>
            <w:tcW w:w="2367" w:type="dxa"/>
          </w:tcPr>
          <w:p w14:paraId="614944D6" w14:textId="12D96EFA" w:rsidR="00F1445E" w:rsidRPr="00E5090E" w:rsidRDefault="001B08CB">
            <w:pPr>
              <w:pStyle w:val="ParIndent"/>
              <w:ind w:firstLine="0"/>
              <w:jc w:val="left"/>
              <w:rPr>
                <w:lang w:val="en-CA"/>
              </w:rPr>
              <w:pPrChange w:id="193" w:author="Doc Rocque" w:date="2024-10-04T16:11:00Z" w16du:dateUtc="2024-10-04T20:11:00Z">
                <w:pPr>
                  <w:pStyle w:val="ParIndent"/>
                  <w:ind w:firstLine="0"/>
                  <w:jc w:val="center"/>
                </w:pPr>
              </w:pPrChange>
            </w:pPr>
            <w:r w:rsidRPr="00E5090E">
              <w:rPr>
                <w:lang w:val="en-CA"/>
              </w:rPr>
              <w:lastRenderedPageBreak/>
              <w:t>Efficient for structured data</w:t>
            </w:r>
          </w:p>
        </w:tc>
      </w:tr>
      <w:tr w:rsidR="00F1445E" w14:paraId="0D9E85A6" w14:textId="77777777" w:rsidTr="00F1445E">
        <w:trPr>
          <w:jc w:val="center"/>
        </w:trPr>
        <w:tc>
          <w:tcPr>
            <w:tcW w:w="2366" w:type="dxa"/>
          </w:tcPr>
          <w:p w14:paraId="5F6C369F" w14:textId="1364968A" w:rsidR="00F1445E" w:rsidRPr="00E5090E" w:rsidRDefault="001B08CB">
            <w:pPr>
              <w:pStyle w:val="ParIndent"/>
              <w:ind w:firstLine="0"/>
              <w:jc w:val="left"/>
              <w:rPr>
                <w:lang w:val="en-CA"/>
              </w:rPr>
              <w:pPrChange w:id="194" w:author="Doc Rocque" w:date="2024-10-04T16:11:00Z" w16du:dateUtc="2024-10-04T20:11:00Z">
                <w:pPr>
                  <w:pStyle w:val="ParIndent"/>
                  <w:ind w:firstLine="0"/>
                  <w:jc w:val="center"/>
                </w:pPr>
              </w:pPrChange>
            </w:pPr>
            <w:r w:rsidRPr="00E5090E">
              <w:rPr>
                <w:lang w:val="en-CA"/>
              </w:rPr>
              <w:t>Usability</w:t>
            </w:r>
            <w:r w:rsidR="00ED79F4" w:rsidRPr="00E5090E">
              <w:rPr>
                <w:lang w:val="en-CA"/>
              </w:rPr>
              <w:t xml:space="preserve"> (for the IT people, for users would be the same)</w:t>
            </w:r>
          </w:p>
        </w:tc>
        <w:tc>
          <w:tcPr>
            <w:tcW w:w="2366" w:type="dxa"/>
          </w:tcPr>
          <w:p w14:paraId="55785770" w14:textId="4772D85C" w:rsidR="00F1445E" w:rsidRPr="00E5090E" w:rsidRDefault="00ED79F4">
            <w:pPr>
              <w:pStyle w:val="ParIndent"/>
              <w:ind w:firstLine="0"/>
              <w:jc w:val="left"/>
              <w:rPr>
                <w:lang w:val="en-CA"/>
              </w:rPr>
              <w:pPrChange w:id="195" w:author="Doc Rocque" w:date="2024-10-04T16:11:00Z" w16du:dateUtc="2024-10-04T20:11:00Z">
                <w:pPr>
                  <w:pStyle w:val="ParIndent"/>
                  <w:ind w:firstLine="0"/>
                  <w:jc w:val="center"/>
                </w:pPr>
              </w:pPrChange>
            </w:pPr>
            <w:r w:rsidRPr="00E5090E">
              <w:rPr>
                <w:lang w:val="en-CA"/>
              </w:rPr>
              <w:t xml:space="preserve">The </w:t>
            </w:r>
            <w:r w:rsidR="00EE57DF">
              <w:rPr>
                <w:lang w:val="en-CA"/>
              </w:rPr>
              <w:t>setup</w:t>
            </w:r>
            <w:r w:rsidR="00B76ABE" w:rsidRPr="00E5090E">
              <w:rPr>
                <w:lang w:val="en-CA"/>
              </w:rPr>
              <w:t xml:space="preserve"> is easy, adding more data is also simple and scalability is built in</w:t>
            </w:r>
          </w:p>
        </w:tc>
        <w:tc>
          <w:tcPr>
            <w:tcW w:w="2366" w:type="dxa"/>
          </w:tcPr>
          <w:p w14:paraId="04BF5030" w14:textId="219381F2" w:rsidR="00F1445E" w:rsidRPr="00E5090E" w:rsidRDefault="00B76ABE">
            <w:pPr>
              <w:pStyle w:val="ParIndent"/>
              <w:ind w:firstLine="0"/>
              <w:jc w:val="left"/>
              <w:rPr>
                <w:lang w:val="en-CA"/>
              </w:rPr>
              <w:pPrChange w:id="196" w:author="Doc Rocque" w:date="2024-10-04T16:11:00Z" w16du:dateUtc="2024-10-04T20:11:00Z">
                <w:pPr>
                  <w:pStyle w:val="ParIndent"/>
                  <w:ind w:firstLine="0"/>
                  <w:jc w:val="center"/>
                </w:pPr>
              </w:pPrChange>
            </w:pPr>
            <w:r w:rsidRPr="00E5090E">
              <w:rPr>
                <w:lang w:val="en-CA"/>
              </w:rPr>
              <w:t xml:space="preserve">Initial set-up is far more complicated, </w:t>
            </w:r>
            <w:r w:rsidR="00BB2505" w:rsidRPr="00E5090E">
              <w:rPr>
                <w:lang w:val="en-CA"/>
              </w:rPr>
              <w:t xml:space="preserve">but there are managing services to simplify things </w:t>
            </w:r>
            <w:r w:rsidR="00EE57DF" w:rsidRPr="00E5090E">
              <w:rPr>
                <w:lang w:val="en-CA"/>
              </w:rPr>
              <w:t>later</w:t>
            </w:r>
          </w:p>
        </w:tc>
        <w:tc>
          <w:tcPr>
            <w:tcW w:w="2367" w:type="dxa"/>
          </w:tcPr>
          <w:p w14:paraId="3A73F583" w14:textId="476DFA85" w:rsidR="00F1445E" w:rsidRPr="00E5090E" w:rsidRDefault="00BB2505">
            <w:pPr>
              <w:pStyle w:val="ParIndent"/>
              <w:ind w:firstLine="0"/>
              <w:jc w:val="left"/>
              <w:rPr>
                <w:lang w:val="en-CA"/>
              </w:rPr>
              <w:pPrChange w:id="197" w:author="Doc Rocque" w:date="2024-10-04T16:11:00Z" w16du:dateUtc="2024-10-04T20:11:00Z">
                <w:pPr>
                  <w:pStyle w:val="ParIndent"/>
                  <w:ind w:firstLine="0"/>
                  <w:jc w:val="center"/>
                </w:pPr>
              </w:pPrChange>
            </w:pPr>
            <w:r w:rsidRPr="00E5090E">
              <w:rPr>
                <w:lang w:val="en-CA"/>
              </w:rPr>
              <w:t xml:space="preserve">Requires setting up a server as well as </w:t>
            </w:r>
            <w:r w:rsidR="00EE57DF">
              <w:rPr>
                <w:lang w:val="en-CA"/>
              </w:rPr>
              <w:t>maintaining</w:t>
            </w:r>
            <w:r w:rsidRPr="00E5090E">
              <w:rPr>
                <w:lang w:val="en-CA"/>
              </w:rPr>
              <w:t xml:space="preserve"> it</w:t>
            </w:r>
          </w:p>
        </w:tc>
      </w:tr>
      <w:tr w:rsidR="00F1445E" w14:paraId="265C1FCC" w14:textId="77777777" w:rsidTr="00F1445E">
        <w:trPr>
          <w:jc w:val="center"/>
        </w:trPr>
        <w:tc>
          <w:tcPr>
            <w:tcW w:w="2366" w:type="dxa"/>
          </w:tcPr>
          <w:p w14:paraId="1579E9BB" w14:textId="296114CF" w:rsidR="00F1445E" w:rsidRPr="00E5090E" w:rsidRDefault="00E91ACC">
            <w:pPr>
              <w:pStyle w:val="ParIndent"/>
              <w:ind w:firstLine="0"/>
              <w:jc w:val="left"/>
              <w:rPr>
                <w:lang w:val="en-CA"/>
              </w:rPr>
              <w:pPrChange w:id="198" w:author="Doc Rocque" w:date="2024-10-04T16:11:00Z" w16du:dateUtc="2024-10-04T20:11:00Z">
                <w:pPr>
                  <w:pStyle w:val="ParIndent"/>
                  <w:ind w:firstLine="0"/>
                  <w:jc w:val="center"/>
                </w:pPr>
              </w:pPrChange>
            </w:pPr>
            <w:r w:rsidRPr="00E5090E">
              <w:rPr>
                <w:lang w:val="en-CA"/>
              </w:rPr>
              <w:t>Collaboration (permissions and roles</w:t>
            </w:r>
            <w:r w:rsidR="007B0EB1" w:rsidRPr="00E5090E">
              <w:rPr>
                <w:lang w:val="en-CA"/>
              </w:rPr>
              <w:t>/ principle of least privilege (</w:t>
            </w:r>
            <w:proofErr w:type="spellStart"/>
            <w:r w:rsidR="007B0EB1" w:rsidRPr="00E5090E">
              <w:rPr>
                <w:lang w:val="en-CA"/>
              </w:rPr>
              <w:t>PoLP</w:t>
            </w:r>
            <w:proofErr w:type="spellEnd"/>
            <w:r w:rsidRPr="00E5090E">
              <w:rPr>
                <w:lang w:val="en-CA"/>
              </w:rPr>
              <w:t>)</w:t>
            </w:r>
          </w:p>
        </w:tc>
        <w:tc>
          <w:tcPr>
            <w:tcW w:w="2366" w:type="dxa"/>
          </w:tcPr>
          <w:p w14:paraId="010855CC" w14:textId="1037BFE0" w:rsidR="00F1445E" w:rsidRPr="00E5090E" w:rsidRDefault="007B0EB1">
            <w:pPr>
              <w:pStyle w:val="ParIndent"/>
              <w:ind w:firstLine="0"/>
              <w:jc w:val="left"/>
              <w:rPr>
                <w:lang w:val="en-CA"/>
              </w:rPr>
              <w:pPrChange w:id="199" w:author="Doc Rocque" w:date="2024-10-04T16:11:00Z" w16du:dateUtc="2024-10-04T20:11:00Z">
                <w:pPr>
                  <w:pStyle w:val="ParIndent"/>
                  <w:ind w:firstLine="0"/>
                  <w:jc w:val="center"/>
                </w:pPr>
              </w:pPrChange>
            </w:pPr>
            <w:r w:rsidRPr="00E5090E">
              <w:rPr>
                <w:lang w:val="en-CA"/>
              </w:rPr>
              <w:t>Built-in</w:t>
            </w:r>
            <w:r w:rsidR="0073286C" w:rsidRPr="00E5090E">
              <w:rPr>
                <w:lang w:val="en-CA"/>
              </w:rPr>
              <w:t xml:space="preserve"> authentication and security, allowing for </w:t>
            </w:r>
            <w:r w:rsidRPr="00E5090E">
              <w:rPr>
                <w:lang w:val="en-CA"/>
              </w:rPr>
              <w:t xml:space="preserve">easy distribution of roles and following of </w:t>
            </w:r>
            <w:proofErr w:type="spellStart"/>
            <w:r w:rsidRPr="00E5090E">
              <w:rPr>
                <w:lang w:val="en-CA"/>
              </w:rPr>
              <w:t>PoLP</w:t>
            </w:r>
            <w:proofErr w:type="spellEnd"/>
          </w:p>
        </w:tc>
        <w:tc>
          <w:tcPr>
            <w:tcW w:w="2366" w:type="dxa"/>
          </w:tcPr>
          <w:p w14:paraId="37D022B1" w14:textId="461E4268" w:rsidR="00F1445E" w:rsidRPr="00E5090E" w:rsidRDefault="00455FFB">
            <w:pPr>
              <w:pStyle w:val="ParIndent"/>
              <w:ind w:firstLine="0"/>
              <w:jc w:val="left"/>
              <w:rPr>
                <w:lang w:val="en-CA"/>
              </w:rPr>
              <w:pPrChange w:id="200" w:author="Doc Rocque" w:date="2024-10-04T16:11:00Z" w16du:dateUtc="2024-10-04T20:11:00Z">
                <w:pPr>
                  <w:pStyle w:val="ParIndent"/>
                  <w:ind w:firstLine="0"/>
                  <w:jc w:val="center"/>
                </w:pPr>
              </w:pPrChange>
            </w:pPr>
            <w:r w:rsidRPr="00E5090E">
              <w:rPr>
                <w:lang w:val="en-CA"/>
              </w:rPr>
              <w:t xml:space="preserve">Robust </w:t>
            </w:r>
            <w:r w:rsidR="00EE57DF">
              <w:rPr>
                <w:lang w:val="en-CA"/>
              </w:rPr>
              <w:t>infrastructure-level</w:t>
            </w:r>
            <w:r w:rsidRPr="00E5090E">
              <w:rPr>
                <w:lang w:val="en-CA"/>
              </w:rPr>
              <w:t xml:space="preserve"> permissions </w:t>
            </w:r>
            <w:r w:rsidR="008B2A44" w:rsidRPr="00E5090E">
              <w:rPr>
                <w:lang w:val="en-CA"/>
              </w:rPr>
              <w:t xml:space="preserve">as well as </w:t>
            </w:r>
            <w:r w:rsidR="00EE57DF">
              <w:rPr>
                <w:lang w:val="en-CA"/>
              </w:rPr>
              <w:t>database-level</w:t>
            </w:r>
            <w:r w:rsidR="008B2A44" w:rsidRPr="00E5090E">
              <w:rPr>
                <w:lang w:val="en-CA"/>
              </w:rPr>
              <w:t xml:space="preserve"> permissions</w:t>
            </w:r>
          </w:p>
        </w:tc>
        <w:tc>
          <w:tcPr>
            <w:tcW w:w="2367" w:type="dxa"/>
          </w:tcPr>
          <w:p w14:paraId="46CFA0E4" w14:textId="309CAC8B" w:rsidR="00F1445E" w:rsidRPr="00E5090E" w:rsidRDefault="00EE57DF">
            <w:pPr>
              <w:pStyle w:val="ParIndent"/>
              <w:ind w:firstLine="0"/>
              <w:jc w:val="left"/>
              <w:rPr>
                <w:lang w:val="en-CA"/>
              </w:rPr>
              <w:pPrChange w:id="201" w:author="Doc Rocque" w:date="2024-10-04T16:11:00Z" w16du:dateUtc="2024-10-04T20:11:00Z">
                <w:pPr>
                  <w:pStyle w:val="ParIndent"/>
                  <w:ind w:firstLine="0"/>
                  <w:jc w:val="center"/>
                </w:pPr>
              </w:pPrChange>
            </w:pPr>
            <w:r>
              <w:rPr>
                <w:lang w:val="en-CA"/>
              </w:rPr>
              <w:t>Fine-tuned</w:t>
            </w:r>
            <w:r w:rsidR="008B2A44" w:rsidRPr="00E5090E">
              <w:rPr>
                <w:lang w:val="en-CA"/>
              </w:rPr>
              <w:t xml:space="preserve"> permissions</w:t>
            </w:r>
            <w:r w:rsidR="00430839" w:rsidRPr="00E5090E">
              <w:rPr>
                <w:lang w:val="en-CA"/>
              </w:rPr>
              <w:t>. Traditional SQL role-based permissions. Extensive knowledge of SQL is needed</w:t>
            </w:r>
          </w:p>
        </w:tc>
      </w:tr>
      <w:tr w:rsidR="00F1445E" w14:paraId="00DA7E8C" w14:textId="77777777" w:rsidTr="00F1445E">
        <w:trPr>
          <w:jc w:val="center"/>
        </w:trPr>
        <w:tc>
          <w:tcPr>
            <w:tcW w:w="2366" w:type="dxa"/>
          </w:tcPr>
          <w:p w14:paraId="373CAE33" w14:textId="5B988AE3" w:rsidR="00F1445E" w:rsidRPr="00E5090E" w:rsidRDefault="00803209">
            <w:pPr>
              <w:pStyle w:val="ParIndent"/>
              <w:ind w:firstLine="0"/>
              <w:jc w:val="left"/>
              <w:rPr>
                <w:lang w:val="en-CA"/>
              </w:rPr>
              <w:pPrChange w:id="202" w:author="Doc Rocque" w:date="2024-10-04T16:11:00Z" w16du:dateUtc="2024-10-04T20:11:00Z">
                <w:pPr>
                  <w:pStyle w:val="ParIndent"/>
                  <w:ind w:firstLine="0"/>
                  <w:jc w:val="center"/>
                </w:pPr>
              </w:pPrChange>
            </w:pPr>
            <w:r w:rsidRPr="00E5090E">
              <w:rPr>
                <w:lang w:val="en-CA"/>
              </w:rPr>
              <w:t>Pricing</w:t>
            </w:r>
          </w:p>
        </w:tc>
        <w:tc>
          <w:tcPr>
            <w:tcW w:w="2366" w:type="dxa"/>
          </w:tcPr>
          <w:p w14:paraId="2DF3B33E" w14:textId="27A757CA" w:rsidR="00F1445E" w:rsidRPr="00E5090E" w:rsidRDefault="00803209">
            <w:pPr>
              <w:pStyle w:val="ParIndent"/>
              <w:ind w:firstLine="0"/>
              <w:jc w:val="left"/>
              <w:rPr>
                <w:lang w:val="en-CA"/>
              </w:rPr>
              <w:pPrChange w:id="203" w:author="Doc Rocque" w:date="2024-10-04T16:11:00Z" w16du:dateUtc="2024-10-04T20:11:00Z">
                <w:pPr>
                  <w:pStyle w:val="ParIndent"/>
                  <w:ind w:firstLine="0"/>
                  <w:jc w:val="center"/>
                </w:pPr>
              </w:pPrChange>
            </w:pPr>
            <w:r w:rsidRPr="00E5090E">
              <w:rPr>
                <w:lang w:val="en-CA"/>
              </w:rPr>
              <w:t xml:space="preserve">Free, with charges applied as </w:t>
            </w:r>
            <w:r w:rsidR="00DC4752" w:rsidRPr="00E5090E">
              <w:rPr>
                <w:lang w:val="en-CA"/>
              </w:rPr>
              <w:t>needs</w:t>
            </w:r>
            <w:r w:rsidRPr="00E5090E">
              <w:rPr>
                <w:lang w:val="en-CA"/>
              </w:rPr>
              <w:t xml:space="preserve"> </w:t>
            </w:r>
            <w:r w:rsidR="00DC4752" w:rsidRPr="00E5090E">
              <w:rPr>
                <w:lang w:val="en-CA"/>
              </w:rPr>
              <w:t>outgrow</w:t>
            </w:r>
            <w:r w:rsidRPr="00E5090E">
              <w:rPr>
                <w:lang w:val="en-CA"/>
              </w:rPr>
              <w:t xml:space="preserve"> the </w:t>
            </w:r>
            <w:r w:rsidR="00DC4752" w:rsidRPr="00E5090E">
              <w:rPr>
                <w:lang w:val="en-CA"/>
              </w:rPr>
              <w:t>given free amount</w:t>
            </w:r>
          </w:p>
        </w:tc>
        <w:tc>
          <w:tcPr>
            <w:tcW w:w="2366" w:type="dxa"/>
          </w:tcPr>
          <w:p w14:paraId="79302DC2" w14:textId="571A2413" w:rsidR="00F1445E" w:rsidRPr="00E5090E" w:rsidRDefault="00FC590D">
            <w:pPr>
              <w:pStyle w:val="ParIndent"/>
              <w:ind w:firstLine="0"/>
              <w:jc w:val="left"/>
              <w:rPr>
                <w:lang w:val="en-CA"/>
              </w:rPr>
              <w:pPrChange w:id="204" w:author="Doc Rocque" w:date="2024-10-04T16:11:00Z" w16du:dateUtc="2024-10-04T20:11:00Z">
                <w:pPr>
                  <w:pStyle w:val="ParIndent"/>
                  <w:ind w:firstLine="0"/>
                  <w:jc w:val="center"/>
                </w:pPr>
              </w:pPrChange>
            </w:pPr>
            <w:r w:rsidRPr="00E5090E">
              <w:rPr>
                <w:lang w:val="en-CA"/>
              </w:rPr>
              <w:t xml:space="preserve">Low initial cost with predictable scaling costs. </w:t>
            </w:r>
          </w:p>
        </w:tc>
        <w:tc>
          <w:tcPr>
            <w:tcW w:w="2367" w:type="dxa"/>
          </w:tcPr>
          <w:p w14:paraId="48585C52" w14:textId="448BD343" w:rsidR="00F1445E" w:rsidRPr="00E5090E" w:rsidRDefault="00EE57DF">
            <w:pPr>
              <w:pStyle w:val="ParIndent"/>
              <w:ind w:firstLine="0"/>
              <w:jc w:val="left"/>
              <w:rPr>
                <w:lang w:val="en-CA"/>
              </w:rPr>
              <w:pPrChange w:id="205" w:author="Doc Rocque" w:date="2024-10-04T16:11:00Z" w16du:dateUtc="2024-10-04T20:11:00Z">
                <w:pPr>
                  <w:pStyle w:val="ParIndent"/>
                  <w:ind w:firstLine="0"/>
                  <w:jc w:val="center"/>
                </w:pPr>
              </w:pPrChange>
            </w:pPr>
            <w:r>
              <w:rPr>
                <w:lang w:val="en-CA"/>
              </w:rPr>
              <w:t>It depends</w:t>
            </w:r>
            <w:r w:rsidR="00E5090E" w:rsidRPr="00E5090E">
              <w:rPr>
                <w:lang w:val="en-CA"/>
              </w:rPr>
              <w:t xml:space="preserve"> on what service is used to host the database</w:t>
            </w:r>
          </w:p>
        </w:tc>
      </w:tr>
    </w:tbl>
    <w:p w14:paraId="3863E89F" w14:textId="5D98620F" w:rsidR="00AD7B70" w:rsidRDefault="007631D0">
      <w:pPr>
        <w:pStyle w:val="ParIndent"/>
        <w:ind w:firstLine="0"/>
        <w:jc w:val="left"/>
        <w:rPr>
          <w:b/>
          <w:bCs/>
          <w:sz w:val="28"/>
          <w:szCs w:val="28"/>
          <w:lang w:val="en-CA"/>
        </w:rPr>
        <w:pPrChange w:id="206" w:author="Doc Rocque" w:date="2024-10-04T16:11:00Z" w16du:dateUtc="2024-10-04T20:11:00Z">
          <w:pPr>
            <w:pStyle w:val="ParIndent"/>
            <w:ind w:firstLine="0"/>
            <w:jc w:val="center"/>
          </w:pPr>
        </w:pPrChange>
      </w:pPr>
      <w:r>
        <w:rPr>
          <w:b/>
          <w:bCs/>
          <w:sz w:val="28"/>
          <w:szCs w:val="28"/>
          <w:lang w:val="en-CA"/>
        </w:rPr>
        <w:t>Android vs Web vs Windows</w:t>
      </w:r>
      <w:r w:rsidR="00AD7B70">
        <w:rPr>
          <w:b/>
          <w:bCs/>
          <w:sz w:val="28"/>
          <w:szCs w:val="28"/>
          <w:lang w:val="en-CA"/>
        </w:rPr>
        <w:t>:</w:t>
      </w:r>
    </w:p>
    <w:tbl>
      <w:tblPr>
        <w:tblStyle w:val="TableGrid"/>
        <w:tblW w:w="0" w:type="auto"/>
        <w:jc w:val="center"/>
        <w:tblLook w:val="04A0" w:firstRow="1" w:lastRow="0" w:firstColumn="1" w:lastColumn="0" w:noHBand="0" w:noVBand="1"/>
      </w:tblPr>
      <w:tblGrid>
        <w:gridCol w:w="2337"/>
        <w:gridCol w:w="2336"/>
        <w:gridCol w:w="2338"/>
        <w:gridCol w:w="2339"/>
      </w:tblGrid>
      <w:tr w:rsidR="00AD7B70" w14:paraId="421DDC05" w14:textId="77777777" w:rsidTr="00B96B44">
        <w:trPr>
          <w:jc w:val="center"/>
        </w:trPr>
        <w:tc>
          <w:tcPr>
            <w:tcW w:w="2366" w:type="dxa"/>
          </w:tcPr>
          <w:p w14:paraId="6BDFF1B4" w14:textId="77777777" w:rsidR="00AD7B70" w:rsidRPr="00E5090E" w:rsidRDefault="00AD7B70">
            <w:pPr>
              <w:pStyle w:val="ParIndent"/>
              <w:ind w:firstLine="0"/>
              <w:jc w:val="left"/>
              <w:rPr>
                <w:lang w:val="en-CA"/>
              </w:rPr>
              <w:pPrChange w:id="207" w:author="Doc Rocque" w:date="2024-10-04T16:11:00Z" w16du:dateUtc="2024-10-04T20:11:00Z">
                <w:pPr>
                  <w:pStyle w:val="ParIndent"/>
                  <w:ind w:firstLine="0"/>
                  <w:jc w:val="center"/>
                </w:pPr>
              </w:pPrChange>
            </w:pPr>
            <w:r w:rsidRPr="00E5090E">
              <w:rPr>
                <w:lang w:val="en-CA"/>
              </w:rPr>
              <w:t>DFX</w:t>
            </w:r>
          </w:p>
        </w:tc>
        <w:tc>
          <w:tcPr>
            <w:tcW w:w="2366" w:type="dxa"/>
          </w:tcPr>
          <w:p w14:paraId="09486D59" w14:textId="20D1168F" w:rsidR="00AD7B70" w:rsidRPr="00E5090E" w:rsidRDefault="00AD7B70">
            <w:pPr>
              <w:pStyle w:val="ParIndent"/>
              <w:ind w:firstLine="0"/>
              <w:jc w:val="left"/>
              <w:rPr>
                <w:lang w:val="en-CA"/>
              </w:rPr>
              <w:pPrChange w:id="208" w:author="Doc Rocque" w:date="2024-10-04T16:11:00Z" w16du:dateUtc="2024-10-04T20:11:00Z">
                <w:pPr>
                  <w:pStyle w:val="ParIndent"/>
                  <w:ind w:firstLine="0"/>
                  <w:jc w:val="center"/>
                </w:pPr>
              </w:pPrChange>
            </w:pPr>
            <w:r>
              <w:rPr>
                <w:lang w:val="en-CA"/>
              </w:rPr>
              <w:t>Android App</w:t>
            </w:r>
          </w:p>
        </w:tc>
        <w:tc>
          <w:tcPr>
            <w:tcW w:w="2366" w:type="dxa"/>
          </w:tcPr>
          <w:p w14:paraId="3A9792A0" w14:textId="2009F784" w:rsidR="00AD7B70" w:rsidRPr="00E5090E" w:rsidRDefault="00AD7B70">
            <w:pPr>
              <w:pStyle w:val="ParIndent"/>
              <w:ind w:firstLine="0"/>
              <w:jc w:val="left"/>
              <w:rPr>
                <w:lang w:val="en-CA"/>
              </w:rPr>
              <w:pPrChange w:id="209" w:author="Doc Rocque" w:date="2024-10-04T16:11:00Z" w16du:dateUtc="2024-10-04T20:11:00Z">
                <w:pPr>
                  <w:pStyle w:val="ParIndent"/>
                  <w:ind w:firstLine="0"/>
                  <w:jc w:val="center"/>
                </w:pPr>
              </w:pPrChange>
            </w:pPr>
            <w:r>
              <w:rPr>
                <w:lang w:val="en-CA"/>
              </w:rPr>
              <w:t>Web App</w:t>
            </w:r>
          </w:p>
        </w:tc>
        <w:tc>
          <w:tcPr>
            <w:tcW w:w="2367" w:type="dxa"/>
          </w:tcPr>
          <w:p w14:paraId="63E0CCCE" w14:textId="41545C3F" w:rsidR="00AD7B70" w:rsidRPr="00E5090E" w:rsidRDefault="00AD7B70">
            <w:pPr>
              <w:pStyle w:val="ParIndent"/>
              <w:ind w:firstLine="0"/>
              <w:jc w:val="left"/>
              <w:rPr>
                <w:lang w:val="en-CA"/>
              </w:rPr>
              <w:pPrChange w:id="210" w:author="Doc Rocque" w:date="2024-10-04T16:11:00Z" w16du:dateUtc="2024-10-04T20:11:00Z">
                <w:pPr>
                  <w:pStyle w:val="ParIndent"/>
                  <w:ind w:firstLine="0"/>
                  <w:jc w:val="center"/>
                </w:pPr>
              </w:pPrChange>
            </w:pPr>
            <w:r>
              <w:rPr>
                <w:lang w:val="en-CA"/>
              </w:rPr>
              <w:t>Windows App</w:t>
            </w:r>
          </w:p>
        </w:tc>
      </w:tr>
      <w:tr w:rsidR="00AD7B70" w14:paraId="2CE481FF" w14:textId="77777777" w:rsidTr="00B96B44">
        <w:trPr>
          <w:jc w:val="center"/>
        </w:trPr>
        <w:tc>
          <w:tcPr>
            <w:tcW w:w="2366" w:type="dxa"/>
          </w:tcPr>
          <w:p w14:paraId="0E8E75D9" w14:textId="77777777" w:rsidR="00AD7B70" w:rsidRPr="00E5090E" w:rsidRDefault="00AD7B70">
            <w:pPr>
              <w:pStyle w:val="ParIndent"/>
              <w:ind w:firstLine="0"/>
              <w:jc w:val="left"/>
              <w:rPr>
                <w:lang w:val="en-CA"/>
              </w:rPr>
              <w:pPrChange w:id="211" w:author="Doc Rocque" w:date="2024-10-04T16:11:00Z" w16du:dateUtc="2024-10-04T20:11:00Z">
                <w:pPr>
                  <w:pStyle w:val="ParIndent"/>
                  <w:ind w:firstLine="0"/>
                  <w:jc w:val="center"/>
                </w:pPr>
              </w:pPrChange>
            </w:pPr>
            <w:r w:rsidRPr="00E5090E">
              <w:rPr>
                <w:lang w:val="en-CA"/>
              </w:rPr>
              <w:t>Speed</w:t>
            </w:r>
          </w:p>
        </w:tc>
        <w:tc>
          <w:tcPr>
            <w:tcW w:w="2366" w:type="dxa"/>
          </w:tcPr>
          <w:p w14:paraId="0A4BCAFF" w14:textId="139FD6C0" w:rsidR="00AD7B70" w:rsidRPr="00E5090E" w:rsidRDefault="006B1666">
            <w:pPr>
              <w:pStyle w:val="ParIndent"/>
              <w:ind w:firstLine="0"/>
              <w:jc w:val="left"/>
              <w:rPr>
                <w:lang w:val="en-CA"/>
              </w:rPr>
              <w:pPrChange w:id="212" w:author="Doc Rocque" w:date="2024-10-04T16:11:00Z" w16du:dateUtc="2024-10-04T20:11:00Z">
                <w:pPr>
                  <w:pStyle w:val="ParIndent"/>
                  <w:ind w:firstLine="0"/>
                  <w:jc w:val="center"/>
                </w:pPr>
              </w:pPrChange>
            </w:pPr>
            <w:r>
              <w:rPr>
                <w:lang w:val="en-CA"/>
              </w:rPr>
              <w:t xml:space="preserve">Offline storage can be used to </w:t>
            </w:r>
            <w:r w:rsidR="00863236">
              <w:rPr>
                <w:lang w:val="en-CA"/>
              </w:rPr>
              <w:t xml:space="preserve">cache info </w:t>
            </w:r>
            <w:r w:rsidR="00863236">
              <w:rPr>
                <w:lang w:val="en-CA"/>
              </w:rPr>
              <w:lastRenderedPageBreak/>
              <w:t>and quickly load it, making it fast even with slow network speeds</w:t>
            </w:r>
          </w:p>
        </w:tc>
        <w:tc>
          <w:tcPr>
            <w:tcW w:w="2366" w:type="dxa"/>
          </w:tcPr>
          <w:p w14:paraId="18B73EDA" w14:textId="105F71BE" w:rsidR="00AD7B70" w:rsidRPr="00E5090E" w:rsidRDefault="002C2E2D">
            <w:pPr>
              <w:pStyle w:val="ParIndent"/>
              <w:ind w:firstLine="0"/>
              <w:jc w:val="left"/>
              <w:rPr>
                <w:lang w:val="en-CA"/>
              </w:rPr>
              <w:pPrChange w:id="213" w:author="Doc Rocque" w:date="2024-10-04T16:11:00Z" w16du:dateUtc="2024-10-04T20:11:00Z">
                <w:pPr>
                  <w:pStyle w:val="ParIndent"/>
                  <w:ind w:firstLine="0"/>
                  <w:jc w:val="center"/>
                </w:pPr>
              </w:pPrChange>
            </w:pPr>
            <w:r>
              <w:rPr>
                <w:lang w:val="en-CA"/>
              </w:rPr>
              <w:lastRenderedPageBreak/>
              <w:t xml:space="preserve">Depending on the strength of the </w:t>
            </w:r>
            <w:r>
              <w:rPr>
                <w:lang w:val="en-CA"/>
              </w:rPr>
              <w:lastRenderedPageBreak/>
              <w:t xml:space="preserve">computer accessing the web app, the speed </w:t>
            </w:r>
            <w:r w:rsidR="00667B60">
              <w:rPr>
                <w:lang w:val="en-CA"/>
              </w:rPr>
              <w:t>differs. Server caching can help.</w:t>
            </w:r>
          </w:p>
        </w:tc>
        <w:tc>
          <w:tcPr>
            <w:tcW w:w="2367" w:type="dxa"/>
          </w:tcPr>
          <w:p w14:paraId="48F2FD19" w14:textId="4324F609" w:rsidR="00AD7B70" w:rsidRPr="00E5090E" w:rsidRDefault="00AF5002">
            <w:pPr>
              <w:pStyle w:val="ParIndent"/>
              <w:ind w:firstLine="0"/>
              <w:jc w:val="left"/>
              <w:rPr>
                <w:lang w:val="en-CA"/>
              </w:rPr>
              <w:pPrChange w:id="214" w:author="Doc Rocque" w:date="2024-10-04T16:11:00Z" w16du:dateUtc="2024-10-04T20:11:00Z">
                <w:pPr>
                  <w:pStyle w:val="ParIndent"/>
                  <w:ind w:firstLine="0"/>
                  <w:jc w:val="center"/>
                </w:pPr>
              </w:pPrChange>
            </w:pPr>
            <w:r>
              <w:rPr>
                <w:lang w:val="en-CA"/>
              </w:rPr>
              <w:lastRenderedPageBreak/>
              <w:t xml:space="preserve">If any complex operations are used, </w:t>
            </w:r>
            <w:r>
              <w:rPr>
                <w:lang w:val="en-CA"/>
              </w:rPr>
              <w:lastRenderedPageBreak/>
              <w:t>running natively on windows may make them run faster</w:t>
            </w:r>
          </w:p>
        </w:tc>
      </w:tr>
      <w:tr w:rsidR="00AD7B70" w14:paraId="3F1FCF65" w14:textId="77777777" w:rsidTr="00B96B44">
        <w:trPr>
          <w:jc w:val="center"/>
        </w:trPr>
        <w:tc>
          <w:tcPr>
            <w:tcW w:w="2366" w:type="dxa"/>
          </w:tcPr>
          <w:p w14:paraId="555BEC47" w14:textId="41AC0F4D" w:rsidR="00AD7B70" w:rsidRPr="00E5090E" w:rsidRDefault="00AD7B70">
            <w:pPr>
              <w:pStyle w:val="ParIndent"/>
              <w:ind w:firstLine="0"/>
              <w:jc w:val="left"/>
              <w:rPr>
                <w:lang w:val="en-CA"/>
              </w:rPr>
              <w:pPrChange w:id="215" w:author="Doc Rocque" w:date="2024-10-04T16:11:00Z" w16du:dateUtc="2024-10-04T20:11:00Z">
                <w:pPr>
                  <w:pStyle w:val="ParIndent"/>
                  <w:ind w:firstLine="0"/>
                  <w:jc w:val="center"/>
                </w:pPr>
              </w:pPrChange>
            </w:pPr>
            <w:r w:rsidRPr="00E5090E">
              <w:rPr>
                <w:lang w:val="en-CA"/>
              </w:rPr>
              <w:lastRenderedPageBreak/>
              <w:t xml:space="preserve">Usability </w:t>
            </w:r>
            <w:r w:rsidR="007D6C44">
              <w:rPr>
                <w:lang w:val="en-CA"/>
              </w:rPr>
              <w:t>(for the users)</w:t>
            </w:r>
          </w:p>
        </w:tc>
        <w:tc>
          <w:tcPr>
            <w:tcW w:w="2366" w:type="dxa"/>
          </w:tcPr>
          <w:p w14:paraId="42843510" w14:textId="10AD72CC" w:rsidR="00AD7B70" w:rsidRPr="00E5090E" w:rsidRDefault="007631D0">
            <w:pPr>
              <w:pStyle w:val="ParIndent"/>
              <w:ind w:firstLine="0"/>
              <w:jc w:val="left"/>
              <w:rPr>
                <w:lang w:val="en-CA"/>
              </w:rPr>
              <w:pPrChange w:id="216" w:author="Doc Rocque" w:date="2024-10-04T16:11:00Z" w16du:dateUtc="2024-10-04T20:11:00Z">
                <w:pPr>
                  <w:pStyle w:val="ParIndent"/>
                  <w:ind w:firstLine="0"/>
                  <w:jc w:val="center"/>
                </w:pPr>
              </w:pPrChange>
            </w:pPr>
            <w:r>
              <w:rPr>
                <w:lang w:val="en-CA"/>
              </w:rPr>
              <w:t>Usability wouldn’t differ much from other platforms</w:t>
            </w:r>
            <w:r w:rsidR="00035E52">
              <w:rPr>
                <w:lang w:val="en-CA"/>
              </w:rPr>
              <w:t>. Use large buttons, avoid having many pages and allow for searches.</w:t>
            </w:r>
          </w:p>
        </w:tc>
        <w:tc>
          <w:tcPr>
            <w:tcW w:w="2366" w:type="dxa"/>
          </w:tcPr>
          <w:p w14:paraId="64F47569" w14:textId="29EC399F" w:rsidR="00AD7B70" w:rsidRPr="00E5090E" w:rsidRDefault="007F2BAA">
            <w:pPr>
              <w:pStyle w:val="ParIndent"/>
              <w:ind w:firstLine="0"/>
              <w:jc w:val="left"/>
              <w:rPr>
                <w:lang w:val="en-CA"/>
              </w:rPr>
              <w:pPrChange w:id="217" w:author="Doc Rocque" w:date="2024-10-04T16:11:00Z" w16du:dateUtc="2024-10-04T20:11:00Z">
                <w:pPr>
                  <w:pStyle w:val="ParIndent"/>
                  <w:ind w:firstLine="0"/>
                  <w:jc w:val="center"/>
                </w:pPr>
              </w:pPrChange>
            </w:pPr>
            <w:r>
              <w:rPr>
                <w:lang w:val="en-CA"/>
              </w:rPr>
              <w:t>Usability wouldn’t differ much from other platforms. Use large buttons, avoid having many pages and allow for searches.</w:t>
            </w:r>
          </w:p>
        </w:tc>
        <w:tc>
          <w:tcPr>
            <w:tcW w:w="2367" w:type="dxa"/>
          </w:tcPr>
          <w:p w14:paraId="11492BBE" w14:textId="3DBBA1C2" w:rsidR="00AD7B70" w:rsidRPr="00E5090E" w:rsidRDefault="007F2BAA">
            <w:pPr>
              <w:pStyle w:val="ParIndent"/>
              <w:ind w:firstLine="0"/>
              <w:jc w:val="left"/>
              <w:rPr>
                <w:lang w:val="en-CA"/>
              </w:rPr>
              <w:pPrChange w:id="218" w:author="Doc Rocque" w:date="2024-10-04T16:11:00Z" w16du:dateUtc="2024-10-04T20:11:00Z">
                <w:pPr>
                  <w:pStyle w:val="ParIndent"/>
                  <w:ind w:firstLine="0"/>
                  <w:jc w:val="center"/>
                </w:pPr>
              </w:pPrChange>
            </w:pPr>
            <w:r>
              <w:rPr>
                <w:lang w:val="en-CA"/>
              </w:rPr>
              <w:t>Usability wouldn’t differ much from other platforms. Use large buttons, avoid having many pages and allow for searches.</w:t>
            </w:r>
          </w:p>
        </w:tc>
      </w:tr>
      <w:tr w:rsidR="00AD7B70" w14:paraId="2D02F1A4" w14:textId="77777777" w:rsidTr="00B96B44">
        <w:trPr>
          <w:jc w:val="center"/>
        </w:trPr>
        <w:tc>
          <w:tcPr>
            <w:tcW w:w="2366" w:type="dxa"/>
          </w:tcPr>
          <w:p w14:paraId="42643872" w14:textId="77777777" w:rsidR="00AD7B70" w:rsidRPr="00E5090E" w:rsidRDefault="00AD7B70">
            <w:pPr>
              <w:pStyle w:val="ParIndent"/>
              <w:ind w:firstLine="0"/>
              <w:jc w:val="left"/>
              <w:rPr>
                <w:lang w:val="en-CA"/>
              </w:rPr>
              <w:pPrChange w:id="219" w:author="Doc Rocque" w:date="2024-10-04T16:11:00Z" w16du:dateUtc="2024-10-04T20:11:00Z">
                <w:pPr>
                  <w:pStyle w:val="ParIndent"/>
                  <w:ind w:firstLine="0"/>
                  <w:jc w:val="center"/>
                </w:pPr>
              </w:pPrChange>
            </w:pPr>
            <w:r w:rsidRPr="00E5090E">
              <w:rPr>
                <w:lang w:val="en-CA"/>
              </w:rPr>
              <w:t>Collaboration (permissions and roles/ principle of least privilege (</w:t>
            </w:r>
            <w:proofErr w:type="spellStart"/>
            <w:r w:rsidRPr="00E5090E">
              <w:rPr>
                <w:lang w:val="en-CA"/>
              </w:rPr>
              <w:t>PoLP</w:t>
            </w:r>
            <w:proofErr w:type="spellEnd"/>
            <w:r w:rsidRPr="00E5090E">
              <w:rPr>
                <w:lang w:val="en-CA"/>
              </w:rPr>
              <w:t>)</w:t>
            </w:r>
          </w:p>
        </w:tc>
        <w:tc>
          <w:tcPr>
            <w:tcW w:w="2366" w:type="dxa"/>
          </w:tcPr>
          <w:p w14:paraId="19D656B1" w14:textId="7CE04CDB" w:rsidR="00AD7B70" w:rsidRPr="00E5090E" w:rsidRDefault="00035E52">
            <w:pPr>
              <w:pStyle w:val="ParIndent"/>
              <w:ind w:firstLine="0"/>
              <w:jc w:val="left"/>
              <w:rPr>
                <w:lang w:val="en-CA"/>
              </w:rPr>
              <w:pPrChange w:id="220" w:author="Doc Rocque" w:date="2024-10-04T16:11:00Z" w16du:dateUtc="2024-10-04T20:11:00Z">
                <w:pPr>
                  <w:pStyle w:val="ParIndent"/>
                  <w:ind w:firstLine="0"/>
                  <w:jc w:val="center"/>
                </w:pPr>
              </w:pPrChange>
            </w:pPr>
            <w:r>
              <w:rPr>
                <w:lang w:val="en-CA"/>
              </w:rPr>
              <w:t xml:space="preserve">Collaboration would also </w:t>
            </w:r>
            <w:r w:rsidR="00C7052B">
              <w:rPr>
                <w:lang w:val="en-CA"/>
              </w:rPr>
              <w:t>be roughly the same for the three</w:t>
            </w:r>
            <w:r w:rsidR="007F2BAA">
              <w:rPr>
                <w:lang w:val="en-CA"/>
              </w:rPr>
              <w:t xml:space="preserve">, as either way the </w:t>
            </w:r>
            <w:proofErr w:type="spellStart"/>
            <w:r w:rsidR="007F2BAA">
              <w:rPr>
                <w:lang w:val="en-CA"/>
              </w:rPr>
              <w:t>PoLP</w:t>
            </w:r>
            <w:proofErr w:type="spellEnd"/>
            <w:r w:rsidR="007F2BAA">
              <w:rPr>
                <w:lang w:val="en-CA"/>
              </w:rPr>
              <w:t xml:space="preserve"> will be prioritized, it will be implemented in a similar manner.</w:t>
            </w:r>
          </w:p>
        </w:tc>
        <w:tc>
          <w:tcPr>
            <w:tcW w:w="2366" w:type="dxa"/>
          </w:tcPr>
          <w:p w14:paraId="4EC87FA5" w14:textId="5CD4018A" w:rsidR="00AD7B70" w:rsidRPr="00E5090E" w:rsidRDefault="007F2BAA">
            <w:pPr>
              <w:pStyle w:val="ParIndent"/>
              <w:ind w:firstLine="0"/>
              <w:jc w:val="left"/>
              <w:rPr>
                <w:lang w:val="en-CA"/>
              </w:rPr>
              <w:pPrChange w:id="221" w:author="Doc Rocque" w:date="2024-10-04T16:11:00Z" w16du:dateUtc="2024-10-04T20:11:00Z">
                <w:pPr>
                  <w:pStyle w:val="ParIndent"/>
                  <w:ind w:firstLine="0"/>
                  <w:jc w:val="center"/>
                </w:pPr>
              </w:pPrChange>
            </w:pPr>
            <w:r>
              <w:rPr>
                <w:lang w:val="en-CA"/>
              </w:rPr>
              <w:t xml:space="preserve">Collaboration would also be roughly the same for the three, as either way the </w:t>
            </w:r>
            <w:proofErr w:type="spellStart"/>
            <w:r>
              <w:rPr>
                <w:lang w:val="en-CA"/>
              </w:rPr>
              <w:t>PoLP</w:t>
            </w:r>
            <w:proofErr w:type="spellEnd"/>
            <w:r>
              <w:rPr>
                <w:lang w:val="en-CA"/>
              </w:rPr>
              <w:t xml:space="preserve"> will be prioritized, it will be implemented in a similar manner.</w:t>
            </w:r>
          </w:p>
        </w:tc>
        <w:tc>
          <w:tcPr>
            <w:tcW w:w="2367" w:type="dxa"/>
          </w:tcPr>
          <w:p w14:paraId="7CD5B162" w14:textId="1884A025" w:rsidR="00AD7B70" w:rsidRPr="00E5090E" w:rsidRDefault="007F2BAA">
            <w:pPr>
              <w:pStyle w:val="ParIndent"/>
              <w:ind w:firstLine="0"/>
              <w:jc w:val="left"/>
              <w:rPr>
                <w:lang w:val="en-CA"/>
              </w:rPr>
              <w:pPrChange w:id="222" w:author="Doc Rocque" w:date="2024-10-04T16:11:00Z" w16du:dateUtc="2024-10-04T20:11:00Z">
                <w:pPr>
                  <w:pStyle w:val="ParIndent"/>
                  <w:ind w:firstLine="0"/>
                  <w:jc w:val="center"/>
                </w:pPr>
              </w:pPrChange>
            </w:pPr>
            <w:r>
              <w:rPr>
                <w:lang w:val="en-CA"/>
              </w:rPr>
              <w:t xml:space="preserve">Collaboration would also be roughly the same for the three, as either way the </w:t>
            </w:r>
            <w:proofErr w:type="spellStart"/>
            <w:r>
              <w:rPr>
                <w:lang w:val="en-CA"/>
              </w:rPr>
              <w:t>PoLP</w:t>
            </w:r>
            <w:proofErr w:type="spellEnd"/>
            <w:r>
              <w:rPr>
                <w:lang w:val="en-CA"/>
              </w:rPr>
              <w:t xml:space="preserve"> will be prioritized, it will be implemented in a similar manner.</w:t>
            </w:r>
          </w:p>
        </w:tc>
      </w:tr>
      <w:tr w:rsidR="00AD7B70" w14:paraId="46880565" w14:textId="77777777" w:rsidTr="00B96B44">
        <w:trPr>
          <w:jc w:val="center"/>
        </w:trPr>
        <w:tc>
          <w:tcPr>
            <w:tcW w:w="2366" w:type="dxa"/>
          </w:tcPr>
          <w:p w14:paraId="64FCEFED" w14:textId="77777777" w:rsidR="00AD7B70" w:rsidRPr="00E5090E" w:rsidRDefault="00AD7B70">
            <w:pPr>
              <w:pStyle w:val="ParIndent"/>
              <w:ind w:firstLine="0"/>
              <w:jc w:val="left"/>
              <w:rPr>
                <w:lang w:val="en-CA"/>
              </w:rPr>
              <w:pPrChange w:id="223" w:author="Doc Rocque" w:date="2024-10-04T16:11:00Z" w16du:dateUtc="2024-10-04T20:11:00Z">
                <w:pPr>
                  <w:pStyle w:val="ParIndent"/>
                  <w:ind w:firstLine="0"/>
                  <w:jc w:val="center"/>
                </w:pPr>
              </w:pPrChange>
            </w:pPr>
            <w:r w:rsidRPr="00E5090E">
              <w:rPr>
                <w:lang w:val="en-CA"/>
              </w:rPr>
              <w:t>Pricing</w:t>
            </w:r>
          </w:p>
        </w:tc>
        <w:tc>
          <w:tcPr>
            <w:tcW w:w="2366" w:type="dxa"/>
          </w:tcPr>
          <w:p w14:paraId="568D3EA6" w14:textId="4F8F473B" w:rsidR="00AD7B70" w:rsidRPr="00E5090E" w:rsidRDefault="005601A0">
            <w:pPr>
              <w:pStyle w:val="ParIndent"/>
              <w:ind w:firstLine="0"/>
              <w:jc w:val="left"/>
              <w:rPr>
                <w:lang w:val="en-CA"/>
              </w:rPr>
              <w:pPrChange w:id="224" w:author="Doc Rocque" w:date="2024-10-04T16:11:00Z" w16du:dateUtc="2024-10-04T20:11:00Z">
                <w:pPr>
                  <w:pStyle w:val="ParIndent"/>
                  <w:ind w:firstLine="0"/>
                  <w:jc w:val="center"/>
                </w:pPr>
              </w:pPrChange>
            </w:pPr>
            <w:r>
              <w:rPr>
                <w:lang w:val="en-CA"/>
              </w:rPr>
              <w:t>Initial price of 25$ to launch the app</w:t>
            </w:r>
            <w:r w:rsidR="00727DAB">
              <w:rPr>
                <w:lang w:val="en-CA"/>
              </w:rPr>
              <w:t>.</w:t>
            </w:r>
          </w:p>
        </w:tc>
        <w:tc>
          <w:tcPr>
            <w:tcW w:w="2366" w:type="dxa"/>
          </w:tcPr>
          <w:p w14:paraId="03A94132" w14:textId="029B5D1E" w:rsidR="00AD7B70" w:rsidRPr="00E5090E" w:rsidRDefault="00085DBC">
            <w:pPr>
              <w:pStyle w:val="ParIndent"/>
              <w:ind w:firstLine="0"/>
              <w:jc w:val="left"/>
              <w:rPr>
                <w:lang w:val="en-CA"/>
              </w:rPr>
              <w:pPrChange w:id="225" w:author="Doc Rocque" w:date="2024-10-04T16:11:00Z" w16du:dateUtc="2024-10-04T20:11:00Z">
                <w:pPr>
                  <w:pStyle w:val="ParIndent"/>
                  <w:ind w:firstLine="0"/>
                  <w:jc w:val="center"/>
                </w:pPr>
              </w:pPrChange>
            </w:pPr>
            <w:r>
              <w:rPr>
                <w:lang w:val="en-CA"/>
              </w:rPr>
              <w:t>No platform specific costs</w:t>
            </w:r>
            <w:r w:rsidR="0019485B">
              <w:rPr>
                <w:lang w:val="en-CA"/>
              </w:rPr>
              <w:t xml:space="preserve"> as well as being able to use existing hardware</w:t>
            </w:r>
            <w:r w:rsidR="00503575">
              <w:rPr>
                <w:lang w:val="en-CA"/>
              </w:rPr>
              <w:t xml:space="preserve">. To avoid </w:t>
            </w:r>
            <w:r w:rsidR="00503575">
              <w:rPr>
                <w:lang w:val="en-CA"/>
              </w:rPr>
              <w:lastRenderedPageBreak/>
              <w:t xml:space="preserve">cloud costs the database would have to be </w:t>
            </w:r>
            <w:r w:rsidR="00AD65E6">
              <w:rPr>
                <w:lang w:val="en-CA"/>
              </w:rPr>
              <w:t>stored on a server/locally.</w:t>
            </w:r>
            <w:r w:rsidR="00AD7B70" w:rsidRPr="00E5090E">
              <w:rPr>
                <w:lang w:val="en-CA"/>
              </w:rPr>
              <w:t xml:space="preserve"> </w:t>
            </w:r>
          </w:p>
        </w:tc>
        <w:tc>
          <w:tcPr>
            <w:tcW w:w="2367" w:type="dxa"/>
          </w:tcPr>
          <w:p w14:paraId="0F36DB4E" w14:textId="3D22DF66" w:rsidR="00AD7B70" w:rsidRPr="00E5090E" w:rsidRDefault="00AD65E6">
            <w:pPr>
              <w:pStyle w:val="ParIndent"/>
              <w:ind w:firstLine="0"/>
              <w:jc w:val="left"/>
              <w:rPr>
                <w:lang w:val="en-CA"/>
              </w:rPr>
              <w:pPrChange w:id="226" w:author="Doc Rocque" w:date="2024-10-04T16:11:00Z" w16du:dateUtc="2024-10-04T20:11:00Z">
                <w:pPr>
                  <w:pStyle w:val="ParIndent"/>
                  <w:ind w:firstLine="0"/>
                  <w:jc w:val="center"/>
                </w:pPr>
              </w:pPrChange>
            </w:pPr>
            <w:r>
              <w:rPr>
                <w:lang w:val="en-CA"/>
              </w:rPr>
              <w:lastRenderedPageBreak/>
              <w:t xml:space="preserve">No platform specific costs as well as being able to use existing hardware. To avoid </w:t>
            </w:r>
            <w:r>
              <w:rPr>
                <w:lang w:val="en-CA"/>
              </w:rPr>
              <w:lastRenderedPageBreak/>
              <w:t>cloud costs the database would have to be stored on a server/locally.</w:t>
            </w:r>
          </w:p>
        </w:tc>
      </w:tr>
    </w:tbl>
    <w:p w14:paraId="34969124" w14:textId="77777777" w:rsidR="0003153A" w:rsidRDefault="0003153A" w:rsidP="5321E905">
      <w:pPr>
        <w:pStyle w:val="ParIndent"/>
        <w:ind w:firstLine="0"/>
        <w:jc w:val="center"/>
        <w:rPr>
          <w:b/>
          <w:bCs/>
          <w:sz w:val="28"/>
          <w:szCs w:val="28"/>
          <w:lang w:val="en-CA"/>
        </w:rPr>
      </w:pPr>
    </w:p>
    <w:p w14:paraId="6499CF27" w14:textId="77777777" w:rsidR="0003153A" w:rsidRDefault="0003153A" w:rsidP="5321E905">
      <w:pPr>
        <w:pStyle w:val="ParIndent"/>
        <w:ind w:firstLine="0"/>
        <w:jc w:val="center"/>
        <w:rPr>
          <w:b/>
          <w:bCs/>
          <w:sz w:val="28"/>
          <w:szCs w:val="28"/>
          <w:lang w:val="en-CA"/>
        </w:rPr>
      </w:pPr>
    </w:p>
    <w:p w14:paraId="0EC1F5AC" w14:textId="77777777" w:rsidR="0003153A" w:rsidRDefault="0003153A" w:rsidP="5321E905">
      <w:pPr>
        <w:pStyle w:val="ParIndent"/>
        <w:ind w:firstLine="0"/>
        <w:jc w:val="center"/>
        <w:rPr>
          <w:b/>
          <w:bCs/>
          <w:sz w:val="28"/>
          <w:szCs w:val="28"/>
          <w:lang w:val="en-CA"/>
        </w:rPr>
      </w:pPr>
    </w:p>
    <w:p w14:paraId="2092CF29" w14:textId="7A621A19" w:rsidR="002403BB" w:rsidRPr="0056352A" w:rsidRDefault="00FD7FC6" w:rsidP="03A7408B">
      <w:pPr>
        <w:pStyle w:val="ParIndent"/>
        <w:ind w:firstLine="0"/>
        <w:jc w:val="center"/>
        <w:rPr>
          <w:lang w:val="en-CA"/>
        </w:rPr>
      </w:pPr>
      <w:r>
        <w:rPr>
          <w:b/>
          <w:bCs/>
          <w:sz w:val="28"/>
          <w:szCs w:val="28"/>
          <w:lang w:val="en-CA"/>
        </w:rPr>
        <w:t xml:space="preserve">Concept 1: </w:t>
      </w:r>
      <w:r w:rsidR="00EE2B75">
        <w:rPr>
          <w:b/>
          <w:bCs/>
          <w:sz w:val="28"/>
          <w:szCs w:val="28"/>
          <w:lang w:val="en-CA"/>
        </w:rPr>
        <w:t xml:space="preserve">Web App </w:t>
      </w:r>
      <w:r w:rsidR="00731050">
        <w:rPr>
          <w:b/>
          <w:bCs/>
          <w:sz w:val="28"/>
          <w:szCs w:val="28"/>
          <w:lang w:val="en-CA"/>
        </w:rPr>
        <w:t>S</w:t>
      </w:r>
      <w:r w:rsidR="005F5274">
        <w:rPr>
          <w:b/>
          <w:bCs/>
          <w:sz w:val="28"/>
          <w:szCs w:val="28"/>
          <w:lang w:val="en-CA"/>
        </w:rPr>
        <w:t>olution</w:t>
      </w:r>
      <w:r w:rsidR="00731050">
        <w:rPr>
          <w:b/>
          <w:bCs/>
          <w:sz w:val="28"/>
          <w:szCs w:val="28"/>
          <w:lang w:val="en-CA"/>
        </w:rPr>
        <w:t xml:space="preserve"> </w:t>
      </w:r>
      <w:r w:rsidR="00D277FA">
        <w:rPr>
          <w:b/>
          <w:bCs/>
          <w:sz w:val="28"/>
          <w:szCs w:val="28"/>
          <w:lang w:val="en-CA"/>
        </w:rPr>
        <w:t>using</w:t>
      </w:r>
      <w:r w:rsidR="00003FA2">
        <w:rPr>
          <w:b/>
          <w:bCs/>
          <w:sz w:val="28"/>
          <w:szCs w:val="28"/>
          <w:lang w:val="en-CA"/>
        </w:rPr>
        <w:t xml:space="preserve"> Stationary Scanner</w:t>
      </w:r>
      <w:r w:rsidR="00B979AE">
        <w:rPr>
          <w:b/>
          <w:bCs/>
          <w:sz w:val="28"/>
          <w:szCs w:val="28"/>
          <w:lang w:val="en-CA"/>
        </w:rPr>
        <w:t xml:space="preserve"> with Firebase </w:t>
      </w:r>
      <w:r w:rsidR="345A0A83">
        <w:rPr>
          <w:b/>
          <w:bCs/>
          <w:sz w:val="28"/>
          <w:szCs w:val="28"/>
          <w:lang w:val="en-CA"/>
        </w:rPr>
        <w:t>database</w:t>
      </w:r>
    </w:p>
    <w:p w14:paraId="7A227CAB" w14:textId="00126A9B" w:rsidR="0003153A" w:rsidRDefault="0073763C" w:rsidP="00D53F08">
      <w:pPr>
        <w:pStyle w:val="ParIndent"/>
        <w:jc w:val="center"/>
        <w:rPr>
          <w:lang w:val="en-CA"/>
        </w:rPr>
      </w:pPr>
      <w:r w:rsidRPr="0073763C">
        <w:rPr>
          <w:noProof/>
          <w:lang w:val="en-CA"/>
        </w:rPr>
        <w:drawing>
          <wp:inline distT="0" distB="0" distL="0" distR="0" wp14:anchorId="0AC3E56D" wp14:editId="4050D083">
            <wp:extent cx="6031230" cy="3626485"/>
            <wp:effectExtent l="0" t="0" r="1270" b="5715"/>
            <wp:docPr id="8" name="Object 8"/>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Object 8"/>
                    <pic:cNvPicPr>
                      <a:picLocks noGrp="1" noRot="1" noChangeAspect="1" noEditPoints="1" noAdjustHandles="1" noChangeArrowheads="1" noChangeShapeType="1" noCrop="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1230" cy="3626485"/>
                    </a:xfrm>
                    <a:prstGeom prst="rect">
                      <a:avLst/>
                    </a:prstGeom>
                    <a:noFill/>
                    <a:ln>
                      <a:noFill/>
                    </a:ln>
                  </pic:spPr>
                </pic:pic>
              </a:graphicData>
            </a:graphic>
          </wp:inline>
        </w:drawing>
      </w:r>
    </w:p>
    <w:p w14:paraId="566204E3" w14:textId="021D0E39" w:rsidR="002403BB" w:rsidRPr="0056352A" w:rsidRDefault="006155C0">
      <w:pPr>
        <w:pStyle w:val="ParIndent"/>
        <w:rPr>
          <w:lang w:val="en-CA"/>
        </w:rPr>
        <w:pPrChange w:id="227" w:author="Doc Rocque" w:date="2024-10-03T23:28:00Z" w16du:dateUtc="2024-10-04T03:28:00Z">
          <w:pPr>
            <w:pStyle w:val="ParIndent"/>
            <w:jc w:val="left"/>
          </w:pPr>
        </w:pPrChange>
      </w:pPr>
      <w:r w:rsidRPr="03A7408B">
        <w:rPr>
          <w:lang w:val="en-CA"/>
        </w:rPr>
        <w:lastRenderedPageBreak/>
        <w:t>F</w:t>
      </w:r>
      <w:r w:rsidR="004F1556" w:rsidRPr="03A7408B">
        <w:rPr>
          <w:lang w:val="en-CA"/>
        </w:rPr>
        <w:t>irst</w:t>
      </w:r>
      <w:r w:rsidRPr="03A7408B">
        <w:rPr>
          <w:lang w:val="en-CA"/>
        </w:rPr>
        <w:t>,</w:t>
      </w:r>
      <w:r w:rsidR="004F1556" w:rsidRPr="03A7408B">
        <w:rPr>
          <w:lang w:val="en-CA"/>
        </w:rPr>
        <w:t xml:space="preserve"> using a barcode </w:t>
      </w:r>
      <w:r w:rsidR="00213EBA" w:rsidRPr="03A7408B">
        <w:rPr>
          <w:lang w:val="en-CA"/>
        </w:rPr>
        <w:t xml:space="preserve">that will be stuck onto the </w:t>
      </w:r>
      <w:r w:rsidR="007217CB" w:rsidRPr="03A7408B">
        <w:rPr>
          <w:lang w:val="en-CA"/>
        </w:rPr>
        <w:t>user’s</w:t>
      </w:r>
      <w:r w:rsidR="00213EBA" w:rsidRPr="03A7408B">
        <w:rPr>
          <w:lang w:val="en-CA"/>
        </w:rPr>
        <w:t xml:space="preserve"> </w:t>
      </w:r>
      <w:r w:rsidR="00D86A02" w:rsidRPr="03A7408B">
        <w:rPr>
          <w:lang w:val="en-CA"/>
        </w:rPr>
        <w:t>access/ information card</w:t>
      </w:r>
      <w:r w:rsidRPr="03A7408B">
        <w:rPr>
          <w:lang w:val="en-CA"/>
        </w:rPr>
        <w:t xml:space="preserve">, the user will scan his/her barcode telling the system that a user is trying to sign out equipment. Then </w:t>
      </w:r>
      <w:r w:rsidR="00BE3E15" w:rsidRPr="03A7408B">
        <w:rPr>
          <w:lang w:val="en-CA"/>
        </w:rPr>
        <w:t xml:space="preserve">the system will automatically log in the user and </w:t>
      </w:r>
      <w:r w:rsidR="000C0752" w:rsidRPr="03A7408B">
        <w:rPr>
          <w:lang w:val="en-CA"/>
        </w:rPr>
        <w:t xml:space="preserve">determine whether the user </w:t>
      </w:r>
      <w:r w:rsidR="00505CFC" w:rsidRPr="03A7408B">
        <w:rPr>
          <w:lang w:val="en-CA"/>
        </w:rPr>
        <w:t>has</w:t>
      </w:r>
      <w:r w:rsidR="001D238C" w:rsidRPr="03A7408B">
        <w:rPr>
          <w:lang w:val="en-CA"/>
        </w:rPr>
        <w:t xml:space="preserve"> outgoing equipment signed out</w:t>
      </w:r>
      <w:r w:rsidR="00FE46B1" w:rsidRPr="03A7408B">
        <w:rPr>
          <w:lang w:val="en-CA"/>
        </w:rPr>
        <w:t xml:space="preserve"> and needs to be signed in</w:t>
      </w:r>
      <w:r w:rsidR="00C90EC5" w:rsidRPr="03A7408B">
        <w:rPr>
          <w:lang w:val="en-CA"/>
        </w:rPr>
        <w:t>,</w:t>
      </w:r>
      <w:r w:rsidR="001D238C" w:rsidRPr="03A7408B">
        <w:rPr>
          <w:lang w:val="en-CA"/>
        </w:rPr>
        <w:t xml:space="preserve"> or if the user wants to sign something out</w:t>
      </w:r>
      <w:r w:rsidR="00C90EC5" w:rsidRPr="03A7408B">
        <w:rPr>
          <w:lang w:val="en-CA"/>
        </w:rPr>
        <w:t xml:space="preserve">. </w:t>
      </w:r>
      <w:r w:rsidR="003D6E24" w:rsidRPr="03A7408B">
        <w:rPr>
          <w:lang w:val="en-CA"/>
        </w:rPr>
        <w:t xml:space="preserve">The user will be prompted </w:t>
      </w:r>
      <w:r w:rsidR="003102E9" w:rsidRPr="03A7408B">
        <w:rPr>
          <w:lang w:val="en-CA"/>
        </w:rPr>
        <w:t xml:space="preserve">with which zone/floor </w:t>
      </w:r>
      <w:r w:rsidR="006F25C5" w:rsidRPr="03A7408B">
        <w:rPr>
          <w:lang w:val="en-CA"/>
        </w:rPr>
        <w:t>they are in</w:t>
      </w:r>
      <w:r w:rsidR="00D85049" w:rsidRPr="03A7408B">
        <w:rPr>
          <w:lang w:val="en-CA"/>
        </w:rPr>
        <w:t xml:space="preserve"> and asked whether they are checking an item in or out</w:t>
      </w:r>
      <w:r w:rsidR="00927CE6" w:rsidRPr="03A7408B">
        <w:rPr>
          <w:lang w:val="en-CA"/>
        </w:rPr>
        <w:t>.</w:t>
      </w:r>
      <w:r w:rsidR="00E018AB" w:rsidRPr="03A7408B">
        <w:rPr>
          <w:lang w:val="en-CA"/>
        </w:rPr>
        <w:t xml:space="preserve"> </w:t>
      </w:r>
    </w:p>
    <w:p w14:paraId="105581AD" w14:textId="484CE6E6" w:rsidR="002403BB" w:rsidRPr="0056352A" w:rsidRDefault="00E018AB">
      <w:pPr>
        <w:pStyle w:val="ParIndent"/>
        <w:rPr>
          <w:lang w:val="en-CA"/>
        </w:rPr>
        <w:pPrChange w:id="228" w:author="Doc Rocque" w:date="2024-10-03T23:28:00Z" w16du:dateUtc="2024-10-04T03:28:00Z">
          <w:pPr>
            <w:pStyle w:val="ParIndent"/>
            <w:jc w:val="left"/>
          </w:pPr>
        </w:pPrChange>
      </w:pPr>
      <w:r w:rsidRPr="03A7408B">
        <w:rPr>
          <w:lang w:val="en-CA"/>
        </w:rPr>
        <w:t xml:space="preserve">The system will </w:t>
      </w:r>
      <w:r w:rsidR="00271380" w:rsidRPr="03A7408B">
        <w:rPr>
          <w:lang w:val="en-CA"/>
        </w:rPr>
        <w:t xml:space="preserve">update </w:t>
      </w:r>
      <w:r w:rsidR="00812B4F" w:rsidRPr="03A7408B">
        <w:rPr>
          <w:lang w:val="en-CA"/>
        </w:rPr>
        <w:t xml:space="preserve">information based on its outgoing status (either checking out/in). </w:t>
      </w:r>
      <w:r w:rsidR="004D2D4C" w:rsidRPr="03A7408B">
        <w:rPr>
          <w:lang w:val="en-CA"/>
        </w:rPr>
        <w:t>If the item is already checked in somewhere else under a different user id, then the system will update the last checked in</w:t>
      </w:r>
      <w:r w:rsidR="007217CB" w:rsidRPr="03A7408B">
        <w:rPr>
          <w:lang w:val="en-CA"/>
        </w:rPr>
        <w:t xml:space="preserve"> information and where it was checked in. </w:t>
      </w:r>
      <w:r w:rsidR="00E640CE" w:rsidRPr="03A7408B">
        <w:rPr>
          <w:lang w:val="en-CA"/>
        </w:rPr>
        <w:t>If the item hasn’t already been checked in</w:t>
      </w:r>
      <w:r w:rsidR="00C51D69" w:rsidRPr="03A7408B">
        <w:rPr>
          <w:lang w:val="en-CA"/>
        </w:rPr>
        <w:t xml:space="preserve">, </w:t>
      </w:r>
      <w:r w:rsidR="00E640CE" w:rsidRPr="03A7408B">
        <w:rPr>
          <w:lang w:val="en-CA"/>
        </w:rPr>
        <w:t>then it w</w:t>
      </w:r>
      <w:r w:rsidR="00C51D69" w:rsidRPr="03A7408B">
        <w:rPr>
          <w:lang w:val="en-CA"/>
        </w:rPr>
        <w:t xml:space="preserve">ill check in. If the item is being checked </w:t>
      </w:r>
      <w:r w:rsidR="00BE6C50" w:rsidRPr="03A7408B">
        <w:rPr>
          <w:lang w:val="en-CA"/>
        </w:rPr>
        <w:t>out,</w:t>
      </w:r>
      <w:r w:rsidR="00C51D69" w:rsidRPr="03A7408B">
        <w:rPr>
          <w:lang w:val="en-CA"/>
        </w:rPr>
        <w:t xml:space="preserve"> then the system will</w:t>
      </w:r>
      <w:r w:rsidR="00D328D8" w:rsidRPr="03A7408B">
        <w:rPr>
          <w:lang w:val="en-CA"/>
        </w:rPr>
        <w:t xml:space="preserve"> update in the software who has the item and </w:t>
      </w:r>
      <w:r w:rsidR="00933C1B" w:rsidRPr="03A7408B">
        <w:rPr>
          <w:lang w:val="en-CA"/>
        </w:rPr>
        <w:t xml:space="preserve">create a time stamp of where and when that was. </w:t>
      </w:r>
      <w:r w:rsidR="003A6FE1" w:rsidRPr="03A7408B">
        <w:rPr>
          <w:lang w:val="en-CA"/>
        </w:rPr>
        <w:t>The user can then cancel or continue, if the user continues; t</w:t>
      </w:r>
      <w:r w:rsidR="003D50F3" w:rsidRPr="03A7408B">
        <w:rPr>
          <w:lang w:val="en-CA"/>
        </w:rPr>
        <w:t xml:space="preserve">he item will be placed on the users account and </w:t>
      </w:r>
      <w:r w:rsidR="001D5810" w:rsidRPr="03A7408B">
        <w:rPr>
          <w:lang w:val="en-CA"/>
        </w:rPr>
        <w:t xml:space="preserve">will show up </w:t>
      </w:r>
      <w:r w:rsidR="00BE6C50" w:rsidRPr="03A7408B">
        <w:rPr>
          <w:lang w:val="en-CA"/>
        </w:rPr>
        <w:t>as” checked</w:t>
      </w:r>
      <w:r w:rsidR="001D5810" w:rsidRPr="03A7408B">
        <w:rPr>
          <w:lang w:val="en-CA"/>
        </w:rPr>
        <w:t xml:space="preserve"> out” in the software.</w:t>
      </w:r>
      <w:r w:rsidR="003A6FE1" w:rsidRPr="03A7408B">
        <w:rPr>
          <w:lang w:val="en-CA"/>
        </w:rPr>
        <w:t xml:space="preserve"> If canceled the system will restart</w:t>
      </w:r>
      <w:r w:rsidR="00BE6C50" w:rsidRPr="03A7408B">
        <w:rPr>
          <w:lang w:val="en-CA"/>
        </w:rPr>
        <w:t xml:space="preserve"> the loop. </w:t>
      </w:r>
    </w:p>
    <w:p w14:paraId="47316103" w14:textId="4F3E5C3F" w:rsidR="03A7408B" w:rsidRDefault="03A7408B">
      <w:pPr>
        <w:pStyle w:val="ParIndent"/>
        <w:rPr>
          <w:lang w:val="en-CA"/>
        </w:rPr>
        <w:pPrChange w:id="229" w:author="Doc Rocque" w:date="2024-10-03T23:28:00Z" w16du:dateUtc="2024-10-04T03:28:00Z">
          <w:pPr>
            <w:pStyle w:val="ParIndent"/>
            <w:jc w:val="left"/>
          </w:pPr>
        </w:pPrChange>
      </w:pPr>
    </w:p>
    <w:p w14:paraId="4D35D6A3" w14:textId="6A2967FE" w:rsidR="0048002C" w:rsidRDefault="0048002C">
      <w:pPr>
        <w:pStyle w:val="ParIndent"/>
        <w:rPr>
          <w:lang w:val="en-CA"/>
        </w:rPr>
        <w:pPrChange w:id="230" w:author="Doc Rocque" w:date="2024-10-03T23:28:00Z" w16du:dateUtc="2024-10-04T03:28:00Z">
          <w:pPr>
            <w:pStyle w:val="ParIndent"/>
            <w:jc w:val="left"/>
          </w:pPr>
        </w:pPrChange>
      </w:pPr>
      <w:r w:rsidRPr="03A7408B">
        <w:rPr>
          <w:lang w:val="en-CA"/>
        </w:rPr>
        <w:t xml:space="preserve">This system should work well </w:t>
      </w:r>
      <w:r w:rsidR="003E7FFC" w:rsidRPr="03A7408B">
        <w:rPr>
          <w:lang w:val="en-CA"/>
        </w:rPr>
        <w:t>with our</w:t>
      </w:r>
      <w:r w:rsidRPr="03A7408B">
        <w:rPr>
          <w:lang w:val="en-CA"/>
        </w:rPr>
        <w:t xml:space="preserve"> client because it is simple and </w:t>
      </w:r>
      <w:r w:rsidR="0060262B" w:rsidRPr="03A7408B">
        <w:rPr>
          <w:lang w:val="en-CA"/>
        </w:rPr>
        <w:t>fast, two qualities stressed by the client</w:t>
      </w:r>
      <w:r w:rsidR="003E7FFC" w:rsidRPr="03A7408B">
        <w:rPr>
          <w:lang w:val="en-CA"/>
        </w:rPr>
        <w:t xml:space="preserve"> to make sure we include. </w:t>
      </w:r>
    </w:p>
    <w:p w14:paraId="48C3C6C5" w14:textId="7D5358C1" w:rsidR="197B888C" w:rsidRDefault="197B888C" w:rsidP="197B888C">
      <w:pPr>
        <w:pStyle w:val="ParIndent"/>
        <w:jc w:val="left"/>
        <w:rPr>
          <w:lang w:val="en-CA"/>
        </w:rPr>
      </w:pPr>
    </w:p>
    <w:p w14:paraId="661D7FBD" w14:textId="77777777" w:rsidR="008573DC" w:rsidRPr="00FA3083" w:rsidRDefault="008573DC" w:rsidP="197B888C">
      <w:pPr>
        <w:pStyle w:val="ParIndent"/>
        <w:jc w:val="left"/>
        <w:rPr>
          <w:lang w:val="en-CA"/>
        </w:rPr>
      </w:pPr>
    </w:p>
    <w:p w14:paraId="4F3D1CFC" w14:textId="77777777" w:rsidR="008573DC" w:rsidRPr="00FA3083" w:rsidRDefault="008573DC" w:rsidP="197B888C">
      <w:pPr>
        <w:pStyle w:val="ParIndent"/>
        <w:jc w:val="left"/>
        <w:rPr>
          <w:lang w:val="en-CA"/>
        </w:rPr>
      </w:pPr>
    </w:p>
    <w:p w14:paraId="04DA21DF" w14:textId="5967A7F9" w:rsidR="45335AC7" w:rsidRDefault="2F0171CA" w:rsidP="001A5823">
      <w:pPr>
        <w:pStyle w:val="ParIndent"/>
        <w:ind w:firstLine="0"/>
        <w:jc w:val="center"/>
        <w:rPr>
          <w:b/>
          <w:bCs/>
          <w:sz w:val="28"/>
          <w:szCs w:val="28"/>
          <w:lang w:val="en-CA"/>
        </w:rPr>
      </w:pPr>
      <w:r w:rsidRPr="1266A6C6">
        <w:rPr>
          <w:b/>
          <w:bCs/>
          <w:sz w:val="28"/>
          <w:szCs w:val="28"/>
          <w:lang w:val="en-CA"/>
        </w:rPr>
        <w:t xml:space="preserve">Concept </w:t>
      </w:r>
      <w:r w:rsidRPr="4674AA5A">
        <w:rPr>
          <w:b/>
          <w:bCs/>
          <w:sz w:val="28"/>
          <w:szCs w:val="28"/>
          <w:lang w:val="en-CA"/>
        </w:rPr>
        <w:t>2:</w:t>
      </w:r>
      <w:r w:rsidRPr="6AFD1492">
        <w:rPr>
          <w:b/>
          <w:bCs/>
          <w:sz w:val="28"/>
          <w:szCs w:val="28"/>
          <w:lang w:val="en-CA"/>
        </w:rPr>
        <w:t xml:space="preserve"> Android </w:t>
      </w:r>
      <w:r w:rsidRPr="197B888C">
        <w:rPr>
          <w:b/>
          <w:bCs/>
          <w:sz w:val="28"/>
          <w:szCs w:val="28"/>
          <w:lang w:val="en-CA"/>
        </w:rPr>
        <w:t>Application Solution</w:t>
      </w:r>
      <w:r w:rsidRPr="5DB85331">
        <w:rPr>
          <w:b/>
          <w:bCs/>
          <w:sz w:val="28"/>
          <w:szCs w:val="28"/>
          <w:lang w:val="en-CA"/>
        </w:rPr>
        <w:t xml:space="preserve"> with </w:t>
      </w:r>
      <w:r w:rsidR="3D16B938" w:rsidRPr="5DB85331">
        <w:rPr>
          <w:b/>
          <w:bCs/>
          <w:sz w:val="28"/>
          <w:szCs w:val="28"/>
          <w:lang w:val="en-CA"/>
        </w:rPr>
        <w:t xml:space="preserve">Built in </w:t>
      </w:r>
      <w:r w:rsidR="3D16B938" w:rsidRPr="1FFD992B">
        <w:rPr>
          <w:b/>
          <w:bCs/>
          <w:sz w:val="28"/>
          <w:szCs w:val="28"/>
          <w:lang w:val="en-CA"/>
        </w:rPr>
        <w:t>Scanner</w:t>
      </w:r>
    </w:p>
    <w:p w14:paraId="596E1EE8" w14:textId="6A33A24A" w:rsidR="009A1015" w:rsidRDefault="0073763C" w:rsidP="001A5823">
      <w:pPr>
        <w:pStyle w:val="ParIndent"/>
        <w:ind w:firstLine="0"/>
        <w:jc w:val="center"/>
        <w:rPr>
          <w:b/>
          <w:bCs/>
          <w:sz w:val="28"/>
          <w:szCs w:val="28"/>
          <w:lang w:val="en-CA"/>
        </w:rPr>
      </w:pPr>
      <w:r w:rsidRPr="0073763C">
        <w:rPr>
          <w:b/>
          <w:bCs/>
          <w:noProof/>
          <w:sz w:val="28"/>
          <w:szCs w:val="28"/>
          <w:lang w:val="en-CA"/>
        </w:rPr>
        <w:lastRenderedPageBreak/>
        <w:drawing>
          <wp:inline distT="0" distB="0" distL="0" distR="0" wp14:anchorId="3D44BF2D" wp14:editId="284986AE">
            <wp:extent cx="7078980" cy="3554730"/>
            <wp:effectExtent l="0" t="0" r="0" b="1270"/>
            <wp:docPr id="7" name="Object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Object 7"/>
                    <pic:cNvPicPr>
                      <a:picLocks noGrp="1" noRot="1" noChangeAspect="1" noEditPoints="1" noAdjustHandles="1" noChangeArrowheads="1" noChangeShapeType="1" noCrop="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078980" cy="3554730"/>
                    </a:xfrm>
                    <a:prstGeom prst="rect">
                      <a:avLst/>
                    </a:prstGeom>
                    <a:noFill/>
                    <a:ln>
                      <a:noFill/>
                    </a:ln>
                  </pic:spPr>
                </pic:pic>
              </a:graphicData>
            </a:graphic>
          </wp:inline>
        </w:drawing>
      </w:r>
    </w:p>
    <w:p w14:paraId="437614F7" w14:textId="5AFDBDFA" w:rsidR="6DC7E650" w:rsidRDefault="3D16B938" w:rsidP="00A63794">
      <w:pPr>
        <w:pStyle w:val="ParIndent"/>
        <w:jc w:val="left"/>
        <w:rPr>
          <w:lang w:val="en-CA"/>
        </w:rPr>
      </w:pPr>
      <w:r w:rsidRPr="28CF4BB4">
        <w:rPr>
          <w:lang w:val="en-CA"/>
        </w:rPr>
        <w:t xml:space="preserve">This concept utilizes a phone or tablet with an android application to handle scanning items, </w:t>
      </w:r>
      <w:r w:rsidRPr="08792035">
        <w:rPr>
          <w:lang w:val="en-CA"/>
        </w:rPr>
        <w:t xml:space="preserve">item management, and authentication </w:t>
      </w:r>
      <w:r w:rsidR="3AA9F92F" w:rsidRPr="08792035">
        <w:rPr>
          <w:lang w:val="en-CA"/>
        </w:rPr>
        <w:t xml:space="preserve">all together. First, to access the application, a user </w:t>
      </w:r>
      <w:r w:rsidR="3AA9F92F" w:rsidRPr="05750B03">
        <w:rPr>
          <w:lang w:val="en-CA"/>
        </w:rPr>
        <w:t xml:space="preserve">would need to </w:t>
      </w:r>
      <w:r w:rsidR="3AA9F92F" w:rsidRPr="66EBABDE">
        <w:rPr>
          <w:lang w:val="en-CA"/>
        </w:rPr>
        <w:t xml:space="preserve">scan a barcode which is </w:t>
      </w:r>
      <w:r w:rsidR="3AA9F92F" w:rsidRPr="2B25FBFD">
        <w:rPr>
          <w:lang w:val="en-CA"/>
        </w:rPr>
        <w:t>placed</w:t>
      </w:r>
      <w:r w:rsidR="3AA9F92F" w:rsidRPr="66EBABDE">
        <w:rPr>
          <w:lang w:val="en-CA"/>
        </w:rPr>
        <w:t xml:space="preserve"> on each </w:t>
      </w:r>
      <w:r w:rsidR="3AA9F92F" w:rsidRPr="2B25FBFD">
        <w:rPr>
          <w:lang w:val="en-CA"/>
        </w:rPr>
        <w:t xml:space="preserve">users ID badge, this information would be </w:t>
      </w:r>
      <w:r w:rsidR="3AA9F92F" w:rsidRPr="5B42A304">
        <w:rPr>
          <w:lang w:val="en-CA"/>
        </w:rPr>
        <w:t>stored for ite</w:t>
      </w:r>
      <w:r w:rsidR="6856E085" w:rsidRPr="5B42A304">
        <w:rPr>
          <w:lang w:val="en-CA"/>
        </w:rPr>
        <w:t xml:space="preserve">m logs. </w:t>
      </w:r>
      <w:r w:rsidR="6856E085" w:rsidRPr="18804620">
        <w:rPr>
          <w:lang w:val="en-CA"/>
        </w:rPr>
        <w:t xml:space="preserve">The application would then </w:t>
      </w:r>
      <w:r w:rsidR="6856E085" w:rsidRPr="0277307C">
        <w:rPr>
          <w:lang w:val="en-CA"/>
        </w:rPr>
        <w:t xml:space="preserve">give </w:t>
      </w:r>
      <w:r w:rsidR="6856E085" w:rsidRPr="2E6D435D">
        <w:rPr>
          <w:lang w:val="en-CA"/>
        </w:rPr>
        <w:t xml:space="preserve">the user access to either </w:t>
      </w:r>
      <w:r w:rsidR="2DE35B31" w:rsidRPr="644D0D05">
        <w:rPr>
          <w:lang w:val="en-CA"/>
        </w:rPr>
        <w:t>two</w:t>
      </w:r>
      <w:r w:rsidR="6856E085" w:rsidRPr="2E6D435D">
        <w:rPr>
          <w:lang w:val="en-CA"/>
        </w:rPr>
        <w:t xml:space="preserve"> or </w:t>
      </w:r>
      <w:r w:rsidR="6856E085" w:rsidRPr="3D2E2BCD">
        <w:rPr>
          <w:lang w:val="en-CA"/>
        </w:rPr>
        <w:t>t</w:t>
      </w:r>
      <w:r w:rsidR="04ADE317" w:rsidRPr="3D2E2BCD">
        <w:rPr>
          <w:lang w:val="en-CA"/>
        </w:rPr>
        <w:t>hree</w:t>
      </w:r>
      <w:r w:rsidR="54723D82" w:rsidRPr="2E6D435D">
        <w:rPr>
          <w:lang w:val="en-CA"/>
        </w:rPr>
        <w:t xml:space="preserve"> </w:t>
      </w:r>
      <w:r w:rsidR="54723D82" w:rsidRPr="59B2064F">
        <w:rPr>
          <w:lang w:val="en-CA"/>
        </w:rPr>
        <w:t>functionalities based on</w:t>
      </w:r>
      <w:r w:rsidR="54723D82" w:rsidRPr="110D1C2A">
        <w:rPr>
          <w:lang w:val="en-CA"/>
        </w:rPr>
        <w:t xml:space="preserve"> their permissions. </w:t>
      </w:r>
      <w:r w:rsidR="54723D82" w:rsidRPr="6669F779">
        <w:rPr>
          <w:lang w:val="en-CA"/>
        </w:rPr>
        <w:t xml:space="preserve">The first tab, available to everyone, would be a barcode </w:t>
      </w:r>
      <w:r w:rsidR="54723D82" w:rsidRPr="33EA8BA4">
        <w:rPr>
          <w:lang w:val="en-CA"/>
        </w:rPr>
        <w:t xml:space="preserve">scanner, which would allow the user to scan </w:t>
      </w:r>
      <w:r w:rsidR="54723D82" w:rsidRPr="157352D2">
        <w:rPr>
          <w:lang w:val="en-CA"/>
        </w:rPr>
        <w:t xml:space="preserve">barcoded items </w:t>
      </w:r>
      <w:r w:rsidR="54723D82" w:rsidRPr="30C8DB21">
        <w:rPr>
          <w:lang w:val="en-CA"/>
        </w:rPr>
        <w:t>in and out of the system.</w:t>
      </w:r>
      <w:r w:rsidR="65AECA17" w:rsidRPr="30C8DB21">
        <w:rPr>
          <w:lang w:val="en-CA"/>
        </w:rPr>
        <w:t xml:space="preserve"> </w:t>
      </w:r>
      <w:r w:rsidR="65AECA17" w:rsidRPr="4065EE12">
        <w:rPr>
          <w:lang w:val="en-CA"/>
        </w:rPr>
        <w:t xml:space="preserve">The second tab would be accessible only by users who are given permission in the database, </w:t>
      </w:r>
      <w:r w:rsidR="65AECA17" w:rsidRPr="4D4FEEC7">
        <w:rPr>
          <w:lang w:val="en-CA"/>
        </w:rPr>
        <w:t xml:space="preserve">this </w:t>
      </w:r>
      <w:r w:rsidR="65AECA17" w:rsidRPr="6478D571">
        <w:rPr>
          <w:lang w:val="en-CA"/>
        </w:rPr>
        <w:t xml:space="preserve">tab would allow users to add, </w:t>
      </w:r>
      <w:r w:rsidR="65AECA17" w:rsidRPr="4BB41AC6">
        <w:rPr>
          <w:lang w:val="en-CA"/>
        </w:rPr>
        <w:t xml:space="preserve">remove, and edit items in the </w:t>
      </w:r>
      <w:r w:rsidR="65AECA17" w:rsidRPr="0EA9B6D8">
        <w:rPr>
          <w:lang w:val="en-CA"/>
        </w:rPr>
        <w:t>database.</w:t>
      </w:r>
      <w:r w:rsidR="6FDE7F70" w:rsidRPr="0EA9B6D8">
        <w:rPr>
          <w:lang w:val="en-CA"/>
        </w:rPr>
        <w:t xml:space="preserve"> </w:t>
      </w:r>
      <w:r w:rsidR="6FDE7F70" w:rsidRPr="041E4A1D">
        <w:rPr>
          <w:lang w:val="en-CA"/>
        </w:rPr>
        <w:t>Each item will have a name,</w:t>
      </w:r>
      <w:r w:rsidR="6FDE7F70" w:rsidRPr="6DF5F773">
        <w:rPr>
          <w:lang w:val="en-CA"/>
        </w:rPr>
        <w:t xml:space="preserve"> an item number, a </w:t>
      </w:r>
      <w:r w:rsidR="6FDE7F70" w:rsidRPr="483957B8">
        <w:rPr>
          <w:lang w:val="en-CA"/>
        </w:rPr>
        <w:t>description,</w:t>
      </w:r>
      <w:r w:rsidR="6FDE7F70" w:rsidRPr="163D3D04">
        <w:rPr>
          <w:lang w:val="en-CA"/>
        </w:rPr>
        <w:t xml:space="preserve"> only the </w:t>
      </w:r>
      <w:r w:rsidR="4E0F07BB" w:rsidRPr="163D3D04">
        <w:rPr>
          <w:lang w:val="en-CA"/>
        </w:rPr>
        <w:t xml:space="preserve">description will be </w:t>
      </w:r>
      <w:r w:rsidR="4E0F07BB" w:rsidRPr="1F69C180">
        <w:rPr>
          <w:lang w:val="en-CA"/>
        </w:rPr>
        <w:t>editable.</w:t>
      </w:r>
      <w:r w:rsidR="71BA2DFE" w:rsidRPr="3D2E2BCD">
        <w:rPr>
          <w:lang w:val="en-CA"/>
        </w:rPr>
        <w:t xml:space="preserve"> </w:t>
      </w:r>
      <w:r w:rsidR="0D3592FF" w:rsidRPr="28BFC6D2">
        <w:rPr>
          <w:lang w:val="en-CA"/>
        </w:rPr>
        <w:t xml:space="preserve">The database will be implemented using firebase, as it </w:t>
      </w:r>
      <w:r w:rsidR="0D3592FF" w:rsidRPr="4C963D5C">
        <w:rPr>
          <w:lang w:val="en-CA"/>
        </w:rPr>
        <w:t xml:space="preserve">is both free, and have default </w:t>
      </w:r>
      <w:r w:rsidR="0D3592FF" w:rsidRPr="652583F0">
        <w:rPr>
          <w:lang w:val="en-CA"/>
        </w:rPr>
        <w:t xml:space="preserve">implementation with android </w:t>
      </w:r>
      <w:r w:rsidR="0D3592FF" w:rsidRPr="6BAC6E7C">
        <w:rPr>
          <w:lang w:val="en-CA"/>
        </w:rPr>
        <w:t xml:space="preserve">studio. </w:t>
      </w:r>
      <w:r w:rsidR="71BA2DFE" w:rsidRPr="6BAC6E7C">
        <w:rPr>
          <w:lang w:val="en-CA"/>
        </w:rPr>
        <w:t>The</w:t>
      </w:r>
      <w:r w:rsidR="71BA2DFE" w:rsidRPr="3D2E2BCD">
        <w:rPr>
          <w:lang w:val="en-CA"/>
        </w:rPr>
        <w:t xml:space="preserve"> third functionality would be a catalogue of all items, and each item will display its </w:t>
      </w:r>
      <w:r w:rsidR="71BA2DFE" w:rsidRPr="3D2E2BCD">
        <w:rPr>
          <w:lang w:val="en-CA"/>
        </w:rPr>
        <w:lastRenderedPageBreak/>
        <w:t xml:space="preserve">status. This functionality will </w:t>
      </w:r>
      <w:r w:rsidR="71BA2DFE" w:rsidRPr="1FD4E5B5">
        <w:rPr>
          <w:lang w:val="en-CA"/>
        </w:rPr>
        <w:t>also have a sub-functionality</w:t>
      </w:r>
      <w:r w:rsidR="71BA2DFE" w:rsidRPr="7063F59D">
        <w:rPr>
          <w:lang w:val="en-CA"/>
        </w:rPr>
        <w:t>; the ability to search for items</w:t>
      </w:r>
      <w:r w:rsidR="2C582EAC" w:rsidRPr="7063F59D">
        <w:rPr>
          <w:lang w:val="en-CA"/>
        </w:rPr>
        <w:t xml:space="preserve"> based </w:t>
      </w:r>
      <w:r w:rsidR="2C582EAC" w:rsidRPr="606D52BB">
        <w:rPr>
          <w:lang w:val="en-CA"/>
        </w:rPr>
        <w:t xml:space="preserve">on name, item number, and </w:t>
      </w:r>
      <w:r w:rsidR="2C582EAC" w:rsidRPr="3AEB1102">
        <w:rPr>
          <w:lang w:val="en-CA"/>
        </w:rPr>
        <w:t>status.</w:t>
      </w:r>
    </w:p>
    <w:p w14:paraId="78AFD12D" w14:textId="25CB7C44" w:rsidR="129E2DA7" w:rsidRDefault="2C582EAC">
      <w:pPr>
        <w:pStyle w:val="ParIndent"/>
        <w:rPr>
          <w:lang w:val="en-CA"/>
        </w:rPr>
        <w:pPrChange w:id="231" w:author="Doc Rocque" w:date="2024-10-03T23:27:00Z" w16du:dateUtc="2024-10-04T03:27:00Z">
          <w:pPr>
            <w:pStyle w:val="ParIndent"/>
            <w:jc w:val="left"/>
          </w:pPr>
        </w:pPrChange>
      </w:pPr>
      <w:r w:rsidRPr="0C8B8836">
        <w:rPr>
          <w:lang w:val="en-CA"/>
        </w:rPr>
        <w:t>This system will have the major benefit of portability, as a cell</w:t>
      </w:r>
      <w:r w:rsidRPr="17CDD4D9">
        <w:rPr>
          <w:lang w:val="en-CA"/>
        </w:rPr>
        <w:t xml:space="preserve"> phone can be moved freely, </w:t>
      </w:r>
      <w:r w:rsidRPr="394CC7F2">
        <w:rPr>
          <w:lang w:val="en-CA"/>
        </w:rPr>
        <w:t>the system will not be bound to terminals</w:t>
      </w:r>
      <w:r w:rsidRPr="12C679CB">
        <w:rPr>
          <w:lang w:val="en-CA"/>
        </w:rPr>
        <w:t xml:space="preserve">. This design also </w:t>
      </w:r>
      <w:r w:rsidRPr="03738564">
        <w:rPr>
          <w:lang w:val="en-CA"/>
        </w:rPr>
        <w:t>provides</w:t>
      </w:r>
      <w:r w:rsidR="6827B9C2" w:rsidRPr="03738564">
        <w:rPr>
          <w:lang w:val="en-CA"/>
        </w:rPr>
        <w:t xml:space="preserve"> a </w:t>
      </w:r>
      <w:r w:rsidR="6827B9C2" w:rsidRPr="037F3C7B">
        <w:rPr>
          <w:lang w:val="en-CA"/>
        </w:rPr>
        <w:t xml:space="preserve">great upgrade path, as </w:t>
      </w:r>
      <w:r w:rsidR="6827B9C2" w:rsidRPr="02E6590F">
        <w:rPr>
          <w:lang w:val="en-CA"/>
        </w:rPr>
        <w:t xml:space="preserve">the scanner and </w:t>
      </w:r>
      <w:r w:rsidR="6827B9C2" w:rsidRPr="761D4D76">
        <w:rPr>
          <w:lang w:val="en-CA"/>
        </w:rPr>
        <w:t xml:space="preserve">database are software-based, </w:t>
      </w:r>
      <w:r w:rsidR="6827B9C2" w:rsidRPr="14848BFE">
        <w:rPr>
          <w:lang w:val="en-CA"/>
        </w:rPr>
        <w:t xml:space="preserve">and can be loaded onto any android phone. </w:t>
      </w:r>
      <w:r w:rsidR="6827B9C2" w:rsidRPr="533D9E76">
        <w:rPr>
          <w:lang w:val="en-CA"/>
        </w:rPr>
        <w:t xml:space="preserve">This would allow for the easier </w:t>
      </w:r>
      <w:r w:rsidR="024182BB" w:rsidRPr="533D9E76">
        <w:rPr>
          <w:lang w:val="en-CA"/>
        </w:rPr>
        <w:t>expansion, as more phones can be added to the system at will</w:t>
      </w:r>
      <w:r w:rsidR="024182BB" w:rsidRPr="14A2EF74">
        <w:rPr>
          <w:lang w:val="en-CA"/>
        </w:rPr>
        <w:t xml:space="preserve">. </w:t>
      </w:r>
    </w:p>
    <w:p w14:paraId="591B7EF3" w14:textId="40A1A7A4" w:rsidR="024182BB" w:rsidRDefault="024182BB">
      <w:pPr>
        <w:pStyle w:val="ParIndent"/>
        <w:rPr>
          <w:lang w:val="en-CA"/>
        </w:rPr>
        <w:pPrChange w:id="232" w:author="Doc Rocque" w:date="2024-10-03T23:27:00Z" w16du:dateUtc="2024-10-04T03:27:00Z">
          <w:pPr>
            <w:pStyle w:val="ParIndent"/>
            <w:jc w:val="left"/>
          </w:pPr>
        </w:pPrChange>
      </w:pPr>
      <w:r w:rsidRPr="00423780">
        <w:rPr>
          <w:lang w:val="en-CA"/>
        </w:rPr>
        <w:t>This system does have some drawbacks</w:t>
      </w:r>
      <w:r w:rsidRPr="255FFBF8">
        <w:rPr>
          <w:lang w:val="en-CA"/>
        </w:rPr>
        <w:t xml:space="preserve">. </w:t>
      </w:r>
      <w:r w:rsidRPr="29E8939C">
        <w:rPr>
          <w:lang w:val="en-CA"/>
        </w:rPr>
        <w:t xml:space="preserve">While a phone may offer portability, it also leaves the issue of </w:t>
      </w:r>
      <w:r w:rsidRPr="67A15E28">
        <w:rPr>
          <w:lang w:val="en-CA"/>
        </w:rPr>
        <w:t xml:space="preserve">charging. </w:t>
      </w:r>
      <w:r w:rsidRPr="7FDD8397">
        <w:rPr>
          <w:lang w:val="en-CA"/>
        </w:rPr>
        <w:t>As a phone is a wireless device, there will be</w:t>
      </w:r>
      <w:r w:rsidRPr="1F5CF0F6">
        <w:rPr>
          <w:lang w:val="en-CA"/>
        </w:rPr>
        <w:t xml:space="preserve"> limited time whi</w:t>
      </w:r>
      <w:r w:rsidR="7D8D07B2" w:rsidRPr="1F5CF0F6">
        <w:rPr>
          <w:lang w:val="en-CA"/>
        </w:rPr>
        <w:t xml:space="preserve">ch each unit may be used </w:t>
      </w:r>
      <w:r w:rsidR="7D8D07B2" w:rsidRPr="215B653D">
        <w:rPr>
          <w:lang w:val="en-CA"/>
        </w:rPr>
        <w:t xml:space="preserve">before being </w:t>
      </w:r>
      <w:r w:rsidR="7D8D07B2" w:rsidRPr="54C1D608">
        <w:rPr>
          <w:lang w:val="en-CA"/>
        </w:rPr>
        <w:t xml:space="preserve">recharged. </w:t>
      </w:r>
      <w:r w:rsidR="7D8D07B2" w:rsidRPr="5D3BBD32">
        <w:rPr>
          <w:lang w:val="en-CA"/>
        </w:rPr>
        <w:t xml:space="preserve">There is also the issue of cost; </w:t>
      </w:r>
      <w:r w:rsidR="7D8D07B2" w:rsidRPr="54BA06D4">
        <w:rPr>
          <w:lang w:val="en-CA"/>
        </w:rPr>
        <w:t xml:space="preserve">The client does not currently </w:t>
      </w:r>
      <w:r w:rsidR="00764D79" w:rsidRPr="2C7366C5">
        <w:rPr>
          <w:lang w:val="en-CA"/>
        </w:rPr>
        <w:t>possess</w:t>
      </w:r>
      <w:r w:rsidR="7F452345" w:rsidRPr="2C7366C5">
        <w:rPr>
          <w:lang w:val="en-CA"/>
        </w:rPr>
        <w:t xml:space="preserve"> any android</w:t>
      </w:r>
      <w:r w:rsidR="7F452345" w:rsidRPr="44E98EC1">
        <w:rPr>
          <w:lang w:val="en-CA"/>
        </w:rPr>
        <w:t xml:space="preserve">-based </w:t>
      </w:r>
      <w:r w:rsidR="7F452345" w:rsidRPr="6B1B6FB5">
        <w:rPr>
          <w:lang w:val="en-CA"/>
        </w:rPr>
        <w:t>company phones</w:t>
      </w:r>
      <w:r w:rsidR="7F452345" w:rsidRPr="1B4C9EAB">
        <w:rPr>
          <w:lang w:val="en-CA"/>
        </w:rPr>
        <w:t xml:space="preserve">, and this </w:t>
      </w:r>
      <w:r w:rsidR="7F452345" w:rsidRPr="07BC3790">
        <w:rPr>
          <w:lang w:val="en-CA"/>
        </w:rPr>
        <w:t>incurs a high cost to the client.</w:t>
      </w:r>
      <w:r w:rsidR="49053788" w:rsidRPr="43D629C1">
        <w:rPr>
          <w:lang w:val="en-CA"/>
        </w:rPr>
        <w:t xml:space="preserve"> </w:t>
      </w:r>
      <w:r w:rsidR="49053788" w:rsidRPr="7976869F">
        <w:rPr>
          <w:lang w:val="en-CA"/>
        </w:rPr>
        <w:t xml:space="preserve">As the system is portable, it also makes </w:t>
      </w:r>
      <w:r w:rsidR="49053788" w:rsidRPr="0A03FBF1">
        <w:rPr>
          <w:lang w:val="en-CA"/>
        </w:rPr>
        <w:t xml:space="preserve">it much more difficult to define a </w:t>
      </w:r>
      <w:r w:rsidR="49053788" w:rsidRPr="75959A7F">
        <w:rPr>
          <w:lang w:val="en-CA"/>
        </w:rPr>
        <w:t>location service in the system.</w:t>
      </w:r>
    </w:p>
    <w:p w14:paraId="55B03D4F" w14:textId="56007BC8" w:rsidR="00444A92" w:rsidRDefault="00444A92" w:rsidP="14A2EF74">
      <w:pPr>
        <w:pStyle w:val="ParIndent"/>
        <w:jc w:val="left"/>
        <w:rPr>
          <w:lang w:val="en-CA"/>
        </w:rPr>
      </w:pPr>
    </w:p>
    <w:p w14:paraId="5995982D" w14:textId="0DDE6859" w:rsidR="00FC0B23" w:rsidRDefault="00444A92" w:rsidP="00444A92">
      <w:pPr>
        <w:pStyle w:val="ParIndent"/>
        <w:jc w:val="center"/>
        <w:rPr>
          <w:b/>
          <w:bCs/>
          <w:sz w:val="28"/>
          <w:szCs w:val="28"/>
          <w:lang w:val="en-CA"/>
        </w:rPr>
      </w:pPr>
      <w:r w:rsidRPr="00FC0B23">
        <w:rPr>
          <w:b/>
          <w:bCs/>
          <w:sz w:val="28"/>
          <w:szCs w:val="28"/>
          <w:lang w:val="en-CA"/>
        </w:rPr>
        <w:t xml:space="preserve">Concept 3: </w:t>
      </w:r>
      <w:r w:rsidR="00AE5FB4" w:rsidRPr="00FC0B23">
        <w:rPr>
          <w:b/>
          <w:bCs/>
          <w:sz w:val="28"/>
          <w:szCs w:val="28"/>
          <w:lang w:val="en-CA"/>
        </w:rPr>
        <w:t xml:space="preserve">Windows App with AI </w:t>
      </w:r>
      <w:r w:rsidR="00FC0B23" w:rsidRPr="00FC0B23">
        <w:rPr>
          <w:b/>
          <w:bCs/>
          <w:sz w:val="28"/>
          <w:szCs w:val="28"/>
          <w:lang w:val="en-CA"/>
        </w:rPr>
        <w:t>scanning using local/server database</w:t>
      </w:r>
    </w:p>
    <w:p w14:paraId="4D72BA37" w14:textId="2230FA41" w:rsidR="000E67C0" w:rsidRDefault="0073763C" w:rsidP="00444A92">
      <w:pPr>
        <w:pStyle w:val="ParIndent"/>
        <w:jc w:val="center"/>
        <w:rPr>
          <w:b/>
          <w:bCs/>
          <w:sz w:val="28"/>
          <w:szCs w:val="28"/>
          <w:lang w:val="en-CA"/>
        </w:rPr>
      </w:pPr>
      <w:r w:rsidRPr="0073763C">
        <w:rPr>
          <w:b/>
          <w:bCs/>
          <w:noProof/>
          <w:sz w:val="28"/>
          <w:szCs w:val="28"/>
          <w:lang w:val="en-CA"/>
        </w:rPr>
        <w:drawing>
          <wp:inline distT="0" distB="0" distL="0" distR="0" wp14:anchorId="0013F89A" wp14:editId="3AC667F1">
            <wp:extent cx="3411220" cy="1715770"/>
            <wp:effectExtent l="0" t="0" r="5080" b="0"/>
            <wp:docPr id="6" name="Object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Object 6"/>
                    <pic:cNvPicPr>
                      <a:picLocks noGrp="1" noRot="1" noChangeAspect="1" noEditPoints="1" noAdjustHandles="1" noChangeArrowheads="1" noChangeShapeType="1" noCrop="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11220" cy="1715770"/>
                    </a:xfrm>
                    <a:prstGeom prst="rect">
                      <a:avLst/>
                    </a:prstGeom>
                    <a:noFill/>
                    <a:ln>
                      <a:noFill/>
                    </a:ln>
                  </pic:spPr>
                </pic:pic>
              </a:graphicData>
            </a:graphic>
          </wp:inline>
        </w:drawing>
      </w:r>
    </w:p>
    <w:p w14:paraId="403AEAD0" w14:textId="772E23B8" w:rsidR="00FC0B23" w:rsidRPr="00FC0B23" w:rsidRDefault="00FC0B23">
      <w:pPr>
        <w:pStyle w:val="ParIndent"/>
        <w:jc w:val="left"/>
        <w:rPr>
          <w:lang w:val="en-CA"/>
        </w:rPr>
        <w:pPrChange w:id="233" w:author="Doc Rocque" w:date="2024-10-03T23:27:00Z" w16du:dateUtc="2024-10-04T03:27:00Z">
          <w:pPr>
            <w:pStyle w:val="ParIndent"/>
          </w:pPr>
        </w:pPrChange>
      </w:pPr>
      <w:r>
        <w:rPr>
          <w:lang w:val="en-CA"/>
        </w:rPr>
        <w:lastRenderedPageBreak/>
        <w:t xml:space="preserve">For this concept, </w:t>
      </w:r>
      <w:r w:rsidR="00D60872">
        <w:rPr>
          <w:lang w:val="en-CA"/>
        </w:rPr>
        <w:t>an AI would be trained</w:t>
      </w:r>
      <w:r w:rsidR="00F7271C">
        <w:rPr>
          <w:lang w:val="en-CA"/>
        </w:rPr>
        <w:t xml:space="preserve"> to recognize employees as well as the items that are being checked out. </w:t>
      </w:r>
      <w:r w:rsidR="00D17D92">
        <w:rPr>
          <w:lang w:val="en-CA"/>
        </w:rPr>
        <w:t>This AI would be a Windows application installed on all the stations</w:t>
      </w:r>
      <w:r w:rsidR="00541D55">
        <w:rPr>
          <w:lang w:val="en-CA"/>
        </w:rPr>
        <w:t xml:space="preserve"> in all storage rooms. </w:t>
      </w:r>
      <w:r w:rsidR="058BEDC0" w:rsidRPr="011D17C4">
        <w:rPr>
          <w:lang w:val="en-CA"/>
        </w:rPr>
        <w:t xml:space="preserve">For login </w:t>
      </w:r>
      <w:r w:rsidR="058BEDC0" w:rsidRPr="7DD85D05">
        <w:rPr>
          <w:lang w:val="en-CA"/>
        </w:rPr>
        <w:t xml:space="preserve">verification, </w:t>
      </w:r>
      <w:r w:rsidR="058BEDC0" w:rsidRPr="5D4CD9C7">
        <w:rPr>
          <w:lang w:val="en-CA"/>
        </w:rPr>
        <w:t xml:space="preserve">the system would </w:t>
      </w:r>
      <w:r w:rsidR="058BEDC0" w:rsidRPr="37713414">
        <w:rPr>
          <w:lang w:val="en-CA"/>
        </w:rPr>
        <w:t xml:space="preserve">utilize </w:t>
      </w:r>
      <w:r w:rsidR="058BEDC0" w:rsidRPr="47984BD8">
        <w:rPr>
          <w:lang w:val="en-CA"/>
        </w:rPr>
        <w:t>a</w:t>
      </w:r>
      <w:r w:rsidR="058BEDC0" w:rsidRPr="1AF0FDCC">
        <w:rPr>
          <w:lang w:val="en-CA"/>
        </w:rPr>
        <w:t xml:space="preserve"> webcam </w:t>
      </w:r>
      <w:r w:rsidR="058BEDC0" w:rsidRPr="17B8E02F">
        <w:rPr>
          <w:lang w:val="en-CA"/>
        </w:rPr>
        <w:t xml:space="preserve">to </w:t>
      </w:r>
      <w:r w:rsidR="058BEDC0" w:rsidRPr="4F11DFE0">
        <w:rPr>
          <w:lang w:val="en-CA"/>
        </w:rPr>
        <w:t>recognize</w:t>
      </w:r>
      <w:r w:rsidR="058BEDC0" w:rsidRPr="085C6BE2">
        <w:rPr>
          <w:lang w:val="en-CA"/>
        </w:rPr>
        <w:t xml:space="preserve"> the </w:t>
      </w:r>
      <w:r w:rsidR="058BEDC0" w:rsidRPr="2812C2BF">
        <w:rPr>
          <w:lang w:val="en-CA"/>
        </w:rPr>
        <w:t xml:space="preserve">users </w:t>
      </w:r>
      <w:r w:rsidR="74DFF695" w:rsidRPr="4FD6C5BC">
        <w:rPr>
          <w:lang w:val="en-CA"/>
        </w:rPr>
        <w:t xml:space="preserve">face </w:t>
      </w:r>
      <w:r w:rsidR="74DFF695" w:rsidRPr="301B77D9">
        <w:rPr>
          <w:lang w:val="en-CA"/>
        </w:rPr>
        <w:t xml:space="preserve">based on </w:t>
      </w:r>
      <w:r w:rsidR="74DFF695" w:rsidRPr="57B46611">
        <w:rPr>
          <w:lang w:val="en-CA"/>
        </w:rPr>
        <w:t xml:space="preserve">pictures </w:t>
      </w:r>
      <w:r w:rsidR="74DFF695" w:rsidRPr="792E1D41">
        <w:rPr>
          <w:lang w:val="en-CA"/>
        </w:rPr>
        <w:t xml:space="preserve">provided of said </w:t>
      </w:r>
      <w:r w:rsidR="74DFF695" w:rsidRPr="1798422E">
        <w:rPr>
          <w:lang w:val="en-CA"/>
        </w:rPr>
        <w:t xml:space="preserve">employee. </w:t>
      </w:r>
      <w:r w:rsidR="74DFF695" w:rsidRPr="13B8A231">
        <w:rPr>
          <w:lang w:val="en-CA"/>
        </w:rPr>
        <w:t xml:space="preserve">Similarly, items would be </w:t>
      </w:r>
      <w:r w:rsidR="74DFF695" w:rsidRPr="36C142E7">
        <w:rPr>
          <w:lang w:val="en-CA"/>
        </w:rPr>
        <w:t xml:space="preserve">recognized by </w:t>
      </w:r>
      <w:r w:rsidR="74DFF695" w:rsidRPr="7ACE87FE">
        <w:rPr>
          <w:lang w:val="en-CA"/>
        </w:rPr>
        <w:t xml:space="preserve">pictures of </w:t>
      </w:r>
      <w:r w:rsidR="74DFF695" w:rsidRPr="7F33BA48">
        <w:rPr>
          <w:lang w:val="en-CA"/>
        </w:rPr>
        <w:t xml:space="preserve">the item in </w:t>
      </w:r>
      <w:r w:rsidR="74DFF695" w:rsidRPr="4BD6908B">
        <w:rPr>
          <w:lang w:val="en-CA"/>
        </w:rPr>
        <w:t xml:space="preserve">question, </w:t>
      </w:r>
      <w:r w:rsidR="7D2E0C48" w:rsidRPr="0782E603">
        <w:rPr>
          <w:lang w:val="en-CA"/>
        </w:rPr>
        <w:t xml:space="preserve">an AI </w:t>
      </w:r>
      <w:r w:rsidR="7D2E0C48" w:rsidRPr="254AD5FA">
        <w:rPr>
          <w:lang w:val="en-CA"/>
        </w:rPr>
        <w:t xml:space="preserve">model would then </w:t>
      </w:r>
      <w:r w:rsidR="7D2E0C48" w:rsidRPr="56D53C21">
        <w:rPr>
          <w:lang w:val="en-CA"/>
        </w:rPr>
        <w:t xml:space="preserve">determine </w:t>
      </w:r>
      <w:r w:rsidR="7D2E0C48" w:rsidRPr="637F1AAD">
        <w:rPr>
          <w:lang w:val="en-CA"/>
        </w:rPr>
        <w:t xml:space="preserve">which </w:t>
      </w:r>
      <w:r w:rsidR="7D2E0C48" w:rsidRPr="220846BF">
        <w:rPr>
          <w:lang w:val="en-CA"/>
        </w:rPr>
        <w:t>item</w:t>
      </w:r>
      <w:r w:rsidR="7D2E0C48" w:rsidRPr="45291B6E">
        <w:rPr>
          <w:lang w:val="en-CA"/>
        </w:rPr>
        <w:t xml:space="preserve"> and check it </w:t>
      </w:r>
      <w:r w:rsidR="7D2E0C48" w:rsidRPr="16E019E6">
        <w:rPr>
          <w:lang w:val="en-CA"/>
        </w:rPr>
        <w:t xml:space="preserve">in or </w:t>
      </w:r>
      <w:r w:rsidR="7D2E0C48" w:rsidRPr="1E4F94BA">
        <w:rPr>
          <w:lang w:val="en-CA"/>
        </w:rPr>
        <w:t>out dependent</w:t>
      </w:r>
      <w:r w:rsidR="7D2E0C48" w:rsidRPr="64888E21">
        <w:rPr>
          <w:lang w:val="en-CA"/>
        </w:rPr>
        <w:t xml:space="preserve"> on its </w:t>
      </w:r>
      <w:r w:rsidR="7D2E0C48" w:rsidRPr="354CF5E4">
        <w:rPr>
          <w:lang w:val="en-CA"/>
        </w:rPr>
        <w:t xml:space="preserve">status in the </w:t>
      </w:r>
      <w:r w:rsidR="7D2E0C48" w:rsidRPr="12F6FBCC">
        <w:rPr>
          <w:lang w:val="en-CA"/>
        </w:rPr>
        <w:t xml:space="preserve">database. </w:t>
      </w:r>
      <w:r w:rsidR="7D2E0C48" w:rsidRPr="0D101444">
        <w:rPr>
          <w:lang w:val="en-CA"/>
        </w:rPr>
        <w:t xml:space="preserve">The database </w:t>
      </w:r>
      <w:r w:rsidR="7D2E0C48" w:rsidRPr="62687F09">
        <w:rPr>
          <w:lang w:val="en-CA"/>
        </w:rPr>
        <w:t xml:space="preserve">would be </w:t>
      </w:r>
      <w:r w:rsidR="7D2E0C48" w:rsidRPr="586958FA">
        <w:rPr>
          <w:lang w:val="en-CA"/>
        </w:rPr>
        <w:t>implemented</w:t>
      </w:r>
      <w:r w:rsidR="7D2E0C48" w:rsidRPr="162322CA">
        <w:rPr>
          <w:lang w:val="en-CA"/>
        </w:rPr>
        <w:t xml:space="preserve"> by </w:t>
      </w:r>
      <w:r w:rsidR="2AEA69FD" w:rsidRPr="162322CA">
        <w:rPr>
          <w:lang w:val="en-CA"/>
        </w:rPr>
        <w:t xml:space="preserve">using a </w:t>
      </w:r>
      <w:proofErr w:type="spellStart"/>
      <w:r w:rsidR="2AEA69FD" w:rsidRPr="1D056B8F">
        <w:rPr>
          <w:lang w:val="en-CA"/>
        </w:rPr>
        <w:t>mySQL</w:t>
      </w:r>
      <w:proofErr w:type="spellEnd"/>
      <w:r w:rsidR="2AEA69FD" w:rsidRPr="1D056B8F">
        <w:rPr>
          <w:lang w:val="en-CA"/>
        </w:rPr>
        <w:t xml:space="preserve"> </w:t>
      </w:r>
      <w:r w:rsidR="2AEA69FD" w:rsidRPr="4285A99C">
        <w:rPr>
          <w:lang w:val="en-CA"/>
        </w:rPr>
        <w:t xml:space="preserve">database </w:t>
      </w:r>
      <w:r w:rsidR="2AEA69FD" w:rsidRPr="5F0EF282">
        <w:rPr>
          <w:lang w:val="en-CA"/>
        </w:rPr>
        <w:t xml:space="preserve">hosted on a </w:t>
      </w:r>
      <w:r w:rsidR="2AEA69FD" w:rsidRPr="56248B0E">
        <w:rPr>
          <w:lang w:val="en-CA"/>
        </w:rPr>
        <w:t xml:space="preserve">server based on </w:t>
      </w:r>
      <w:r w:rsidR="2AEA69FD" w:rsidRPr="533D231C">
        <w:rPr>
          <w:lang w:val="en-CA"/>
        </w:rPr>
        <w:t>one of the terminals</w:t>
      </w:r>
      <w:r w:rsidR="2AEA69FD" w:rsidRPr="50711327">
        <w:rPr>
          <w:lang w:val="en-CA"/>
        </w:rPr>
        <w:t>.</w:t>
      </w:r>
    </w:p>
    <w:p w14:paraId="311DA0CD" w14:textId="142A719B" w:rsidR="2AEA69FD" w:rsidRDefault="2AEA69FD">
      <w:pPr>
        <w:pStyle w:val="ParIndent"/>
        <w:jc w:val="left"/>
        <w:rPr>
          <w:lang w:val="en-CA"/>
        </w:rPr>
        <w:pPrChange w:id="234" w:author="Doc Rocque" w:date="2024-10-03T23:27:00Z" w16du:dateUtc="2024-10-04T03:27:00Z">
          <w:pPr>
            <w:pStyle w:val="ParIndent"/>
          </w:pPr>
        </w:pPrChange>
      </w:pPr>
      <w:r w:rsidRPr="5BEF7503">
        <w:rPr>
          <w:lang w:val="en-CA"/>
        </w:rPr>
        <w:t xml:space="preserve">There are several </w:t>
      </w:r>
      <w:proofErr w:type="spellStart"/>
      <w:r w:rsidRPr="5BEF7503">
        <w:rPr>
          <w:lang w:val="en-CA"/>
        </w:rPr>
        <w:t>benifits</w:t>
      </w:r>
      <w:proofErr w:type="spellEnd"/>
      <w:r w:rsidRPr="5BEF7503">
        <w:rPr>
          <w:lang w:val="en-CA"/>
        </w:rPr>
        <w:t xml:space="preserve"> to using </w:t>
      </w:r>
      <w:r w:rsidRPr="6328B44F">
        <w:rPr>
          <w:lang w:val="en-CA"/>
        </w:rPr>
        <w:t xml:space="preserve">said system. </w:t>
      </w:r>
      <w:r w:rsidRPr="69334711">
        <w:rPr>
          <w:lang w:val="en-CA"/>
        </w:rPr>
        <w:t xml:space="preserve">Firstly, this </w:t>
      </w:r>
      <w:r w:rsidRPr="5C367055">
        <w:rPr>
          <w:lang w:val="en-CA"/>
        </w:rPr>
        <w:t xml:space="preserve">system would </w:t>
      </w:r>
      <w:r w:rsidRPr="1E0B101C">
        <w:rPr>
          <w:lang w:val="en-CA"/>
        </w:rPr>
        <w:t xml:space="preserve">require no bar </w:t>
      </w:r>
      <w:r w:rsidRPr="0ACB5FCF">
        <w:rPr>
          <w:lang w:val="en-CA"/>
        </w:rPr>
        <w:t xml:space="preserve">codes or </w:t>
      </w:r>
      <w:r w:rsidRPr="016154C4">
        <w:rPr>
          <w:lang w:val="en-CA"/>
        </w:rPr>
        <w:t xml:space="preserve">QR codes on any of the </w:t>
      </w:r>
      <w:r w:rsidRPr="36A4661F">
        <w:rPr>
          <w:lang w:val="en-CA"/>
        </w:rPr>
        <w:t xml:space="preserve">items or id </w:t>
      </w:r>
      <w:r w:rsidRPr="7667EC25">
        <w:rPr>
          <w:lang w:val="en-CA"/>
        </w:rPr>
        <w:t xml:space="preserve">badges, </w:t>
      </w:r>
      <w:r w:rsidRPr="04DCD529">
        <w:rPr>
          <w:lang w:val="en-CA"/>
        </w:rPr>
        <w:t>as the</w:t>
      </w:r>
      <w:r w:rsidRPr="7667EC25">
        <w:rPr>
          <w:lang w:val="en-CA"/>
        </w:rPr>
        <w:t xml:space="preserve"> </w:t>
      </w:r>
      <w:r w:rsidRPr="23B1855C">
        <w:rPr>
          <w:lang w:val="en-CA"/>
        </w:rPr>
        <w:t xml:space="preserve">AI </w:t>
      </w:r>
      <w:r w:rsidRPr="06E109E4">
        <w:rPr>
          <w:lang w:val="en-CA"/>
        </w:rPr>
        <w:t>would recognize them</w:t>
      </w:r>
      <w:r w:rsidRPr="2E868F7D">
        <w:rPr>
          <w:lang w:val="en-CA"/>
        </w:rPr>
        <w:t xml:space="preserve"> by sight</w:t>
      </w:r>
      <w:r w:rsidRPr="2C5F2B35">
        <w:rPr>
          <w:lang w:val="en-CA"/>
        </w:rPr>
        <w:t xml:space="preserve">. </w:t>
      </w:r>
      <w:r w:rsidRPr="58B25986">
        <w:rPr>
          <w:lang w:val="en-CA"/>
        </w:rPr>
        <w:t xml:space="preserve">Secondly, </w:t>
      </w:r>
      <w:r w:rsidR="761B9CA2" w:rsidRPr="035CA4B1">
        <w:rPr>
          <w:lang w:val="en-CA"/>
        </w:rPr>
        <w:t>there</w:t>
      </w:r>
      <w:r w:rsidR="761B9CA2" w:rsidRPr="38AF1316">
        <w:rPr>
          <w:lang w:val="en-CA"/>
        </w:rPr>
        <w:t xml:space="preserve"> </w:t>
      </w:r>
      <w:r w:rsidR="761B9CA2" w:rsidRPr="2FAE7210">
        <w:rPr>
          <w:lang w:val="en-CA"/>
        </w:rPr>
        <w:t xml:space="preserve">would be no </w:t>
      </w:r>
      <w:r w:rsidR="761B9CA2" w:rsidRPr="59F87F8A">
        <w:rPr>
          <w:lang w:val="en-CA"/>
        </w:rPr>
        <w:t xml:space="preserve">need to </w:t>
      </w:r>
      <w:r w:rsidR="761B9CA2" w:rsidRPr="5FBD3860">
        <w:rPr>
          <w:lang w:val="en-CA"/>
        </w:rPr>
        <w:t xml:space="preserve">select if the item is </w:t>
      </w:r>
      <w:r w:rsidR="761B9CA2" w:rsidRPr="601C8239">
        <w:rPr>
          <w:lang w:val="en-CA"/>
        </w:rPr>
        <w:t xml:space="preserve">being checked </w:t>
      </w:r>
      <w:r w:rsidR="761B9CA2" w:rsidRPr="4627E401">
        <w:rPr>
          <w:lang w:val="en-CA"/>
        </w:rPr>
        <w:t xml:space="preserve">in or out, as the </w:t>
      </w:r>
      <w:r w:rsidR="761B9CA2" w:rsidRPr="6245D468">
        <w:rPr>
          <w:lang w:val="en-CA"/>
        </w:rPr>
        <w:t xml:space="preserve">status of the item would </w:t>
      </w:r>
      <w:r w:rsidR="761B9CA2" w:rsidRPr="73E87355">
        <w:rPr>
          <w:lang w:val="en-CA"/>
        </w:rPr>
        <w:t xml:space="preserve">be </w:t>
      </w:r>
      <w:r w:rsidR="761B9CA2" w:rsidRPr="035CA4B1">
        <w:rPr>
          <w:lang w:val="en-CA"/>
        </w:rPr>
        <w:t xml:space="preserve">queried </w:t>
      </w:r>
      <w:r w:rsidR="761B9CA2" w:rsidRPr="2E183E81">
        <w:rPr>
          <w:lang w:val="en-CA"/>
        </w:rPr>
        <w:t>after scanning.</w:t>
      </w:r>
    </w:p>
    <w:p w14:paraId="6C58D198" w14:textId="63A3F010" w:rsidR="761B9CA2" w:rsidRDefault="761B9CA2">
      <w:pPr>
        <w:pStyle w:val="ParIndent"/>
        <w:jc w:val="left"/>
        <w:rPr>
          <w:del w:id="235" w:author="Maxim Shainski" w:date="2024-09-30T15:19:00Z" w16du:dateUtc="2024-09-30T19:19:00Z"/>
          <w:lang w:val="en-CA"/>
        </w:rPr>
        <w:pPrChange w:id="236" w:author="Doc Rocque" w:date="2024-10-03T23:27:00Z" w16du:dateUtc="2024-10-04T03:27:00Z">
          <w:pPr>
            <w:pStyle w:val="ParIndent"/>
          </w:pPr>
        </w:pPrChange>
      </w:pPr>
      <w:r w:rsidRPr="29DA9971">
        <w:rPr>
          <w:lang w:val="en-CA"/>
        </w:rPr>
        <w:t xml:space="preserve">There are however </w:t>
      </w:r>
      <w:r w:rsidRPr="665536FE">
        <w:rPr>
          <w:lang w:val="en-CA"/>
        </w:rPr>
        <w:t>several</w:t>
      </w:r>
      <w:r w:rsidRPr="1B1C33A2">
        <w:rPr>
          <w:lang w:val="en-CA"/>
        </w:rPr>
        <w:t xml:space="preserve"> </w:t>
      </w:r>
      <w:r w:rsidRPr="69739636">
        <w:rPr>
          <w:lang w:val="en-CA"/>
        </w:rPr>
        <w:t xml:space="preserve">disadvantages to this </w:t>
      </w:r>
      <w:r w:rsidRPr="665536FE">
        <w:rPr>
          <w:lang w:val="en-CA"/>
        </w:rPr>
        <w:t>system</w:t>
      </w:r>
      <w:r w:rsidRPr="3CFB846F">
        <w:rPr>
          <w:lang w:val="en-CA"/>
        </w:rPr>
        <w:t>.</w:t>
      </w:r>
      <w:r w:rsidRPr="29DA9971">
        <w:rPr>
          <w:lang w:val="en-CA"/>
        </w:rPr>
        <w:t xml:space="preserve"> </w:t>
      </w:r>
      <w:r w:rsidRPr="61E723EF">
        <w:rPr>
          <w:lang w:val="en-CA"/>
        </w:rPr>
        <w:t xml:space="preserve">This implementation of an </w:t>
      </w:r>
      <w:r w:rsidRPr="2734A786">
        <w:rPr>
          <w:lang w:val="en-CA"/>
        </w:rPr>
        <w:t xml:space="preserve">inventory management </w:t>
      </w:r>
      <w:r w:rsidRPr="4EB7E807">
        <w:rPr>
          <w:lang w:val="en-CA"/>
        </w:rPr>
        <w:t xml:space="preserve">system </w:t>
      </w:r>
      <w:r w:rsidRPr="45408538">
        <w:rPr>
          <w:lang w:val="en-CA"/>
        </w:rPr>
        <w:t xml:space="preserve">is highly </w:t>
      </w:r>
      <w:r w:rsidRPr="76449416">
        <w:rPr>
          <w:lang w:val="en-CA"/>
        </w:rPr>
        <w:t xml:space="preserve">complicated, and </w:t>
      </w:r>
      <w:r w:rsidRPr="3B09FDCC">
        <w:rPr>
          <w:lang w:val="en-CA"/>
        </w:rPr>
        <w:t xml:space="preserve">thus would </w:t>
      </w:r>
      <w:r w:rsidRPr="52C50DFF">
        <w:rPr>
          <w:lang w:val="en-CA"/>
        </w:rPr>
        <w:t>re</w:t>
      </w:r>
      <w:r w:rsidR="5D8413C8" w:rsidRPr="52C50DFF">
        <w:rPr>
          <w:lang w:val="en-CA"/>
        </w:rPr>
        <w:t>quire a</w:t>
      </w:r>
      <w:r w:rsidRPr="61E723EF">
        <w:rPr>
          <w:lang w:val="en-CA"/>
        </w:rPr>
        <w:t xml:space="preserve"> </w:t>
      </w:r>
      <w:r w:rsidR="5D8413C8" w:rsidRPr="26E45FE6">
        <w:rPr>
          <w:lang w:val="en-CA"/>
        </w:rPr>
        <w:t xml:space="preserve">long </w:t>
      </w:r>
      <w:r w:rsidR="5D8413C8" w:rsidRPr="1EF8BECF">
        <w:rPr>
          <w:lang w:val="en-CA"/>
        </w:rPr>
        <w:t xml:space="preserve">development cycle to fine </w:t>
      </w:r>
      <w:r w:rsidR="5D8413C8" w:rsidRPr="2CA147E9">
        <w:rPr>
          <w:lang w:val="en-CA"/>
        </w:rPr>
        <w:t xml:space="preserve">tune. </w:t>
      </w:r>
      <w:r w:rsidR="5D8413C8" w:rsidRPr="745DEA0F">
        <w:rPr>
          <w:lang w:val="en-CA"/>
        </w:rPr>
        <w:t>Additionally</w:t>
      </w:r>
      <w:r w:rsidR="5D8413C8" w:rsidRPr="44A41C7B">
        <w:rPr>
          <w:lang w:val="en-CA"/>
        </w:rPr>
        <w:t xml:space="preserve">, the </w:t>
      </w:r>
      <w:r w:rsidR="5D8413C8" w:rsidRPr="1CCD492B">
        <w:rPr>
          <w:lang w:val="en-CA"/>
        </w:rPr>
        <w:t>complexity of the system would</w:t>
      </w:r>
      <w:r w:rsidR="5D8413C8" w:rsidRPr="5385B658">
        <w:rPr>
          <w:lang w:val="en-CA"/>
        </w:rPr>
        <w:t xml:space="preserve"> require much more </w:t>
      </w:r>
      <w:r w:rsidR="5D8413C8" w:rsidRPr="52E00E46">
        <w:rPr>
          <w:lang w:val="en-CA"/>
        </w:rPr>
        <w:t xml:space="preserve">computational </w:t>
      </w:r>
      <w:r w:rsidR="5D8413C8" w:rsidRPr="23D223AA">
        <w:rPr>
          <w:lang w:val="en-CA"/>
        </w:rPr>
        <w:t>power</w:t>
      </w:r>
      <w:r w:rsidR="5D8413C8" w:rsidRPr="32FACA34">
        <w:rPr>
          <w:lang w:val="en-CA"/>
        </w:rPr>
        <w:t xml:space="preserve"> </w:t>
      </w:r>
      <w:r w:rsidR="5D8413C8" w:rsidRPr="68F4B706">
        <w:rPr>
          <w:lang w:val="en-CA"/>
        </w:rPr>
        <w:t xml:space="preserve">than a simple </w:t>
      </w:r>
      <w:r w:rsidR="5D8413C8" w:rsidRPr="2FEF1932">
        <w:rPr>
          <w:lang w:val="en-CA"/>
        </w:rPr>
        <w:t>scanning system</w:t>
      </w:r>
      <w:r w:rsidR="5D8413C8" w:rsidRPr="4D5BC4DD">
        <w:rPr>
          <w:lang w:val="en-CA"/>
        </w:rPr>
        <w:t xml:space="preserve">, as each </w:t>
      </w:r>
      <w:r w:rsidR="6E4F1265" w:rsidRPr="64F3AA07">
        <w:rPr>
          <w:lang w:val="en-CA"/>
        </w:rPr>
        <w:t xml:space="preserve">terminal </w:t>
      </w:r>
      <w:r w:rsidR="6E4F1265" w:rsidRPr="447CF30B">
        <w:rPr>
          <w:lang w:val="en-CA"/>
        </w:rPr>
        <w:t xml:space="preserve">would be </w:t>
      </w:r>
      <w:r w:rsidR="6E4F1265" w:rsidRPr="2B6818B7">
        <w:rPr>
          <w:lang w:val="en-CA"/>
        </w:rPr>
        <w:t xml:space="preserve">required to run a </w:t>
      </w:r>
      <w:r w:rsidR="6E4F1265" w:rsidRPr="40E5AFBD">
        <w:rPr>
          <w:lang w:val="en-CA"/>
        </w:rPr>
        <w:t>complex AI model</w:t>
      </w:r>
      <w:r w:rsidR="6E4F1265" w:rsidRPr="1F1FD15C">
        <w:rPr>
          <w:lang w:val="en-CA"/>
        </w:rPr>
        <w:t>.</w:t>
      </w:r>
      <w:r w:rsidR="6E4F1265" w:rsidRPr="6948C531">
        <w:rPr>
          <w:lang w:val="en-CA"/>
        </w:rPr>
        <w:t xml:space="preserve"> </w:t>
      </w:r>
      <w:r w:rsidR="6E4F1265" w:rsidRPr="14D6B9B1">
        <w:rPr>
          <w:lang w:val="en-CA"/>
        </w:rPr>
        <w:t>There is also</w:t>
      </w:r>
      <w:r w:rsidR="6E4F1265" w:rsidRPr="29A1AD0C">
        <w:rPr>
          <w:lang w:val="en-CA"/>
        </w:rPr>
        <w:t xml:space="preserve"> the </w:t>
      </w:r>
      <w:r w:rsidR="6E4F1265" w:rsidRPr="05F9636A">
        <w:rPr>
          <w:lang w:val="en-CA"/>
        </w:rPr>
        <w:t xml:space="preserve">possibility that an AI </w:t>
      </w:r>
      <w:r w:rsidR="6E4F1265" w:rsidRPr="11DFC6B7">
        <w:rPr>
          <w:lang w:val="en-CA"/>
        </w:rPr>
        <w:t xml:space="preserve">would </w:t>
      </w:r>
      <w:r w:rsidR="6E4F1265" w:rsidRPr="60BB4503">
        <w:rPr>
          <w:lang w:val="en-CA"/>
        </w:rPr>
        <w:t xml:space="preserve">cause </w:t>
      </w:r>
      <w:r w:rsidR="6E4F1265" w:rsidRPr="2B68891C">
        <w:rPr>
          <w:lang w:val="en-CA"/>
        </w:rPr>
        <w:t xml:space="preserve">more errors </w:t>
      </w:r>
      <w:r w:rsidR="6E4F1265" w:rsidRPr="21F841C6">
        <w:rPr>
          <w:lang w:val="en-CA"/>
        </w:rPr>
        <w:t>tha</w:t>
      </w:r>
      <w:r w:rsidR="193150B8" w:rsidRPr="21F841C6">
        <w:rPr>
          <w:lang w:val="en-CA"/>
        </w:rPr>
        <w:t>n a</w:t>
      </w:r>
      <w:r w:rsidR="193150B8" w:rsidRPr="3AFFAC08">
        <w:rPr>
          <w:lang w:val="en-CA"/>
        </w:rPr>
        <w:t xml:space="preserve"> simple </w:t>
      </w:r>
      <w:r w:rsidR="193150B8" w:rsidRPr="019E6E91">
        <w:rPr>
          <w:lang w:val="en-CA"/>
        </w:rPr>
        <w:t>scanning system</w:t>
      </w:r>
      <w:r w:rsidR="193150B8" w:rsidRPr="088FDBAD">
        <w:rPr>
          <w:lang w:val="en-CA"/>
        </w:rPr>
        <w:t xml:space="preserve">, as </w:t>
      </w:r>
      <w:r w:rsidR="193150B8" w:rsidRPr="32DCAB98">
        <w:rPr>
          <w:lang w:val="en-CA"/>
        </w:rPr>
        <w:t xml:space="preserve">image recognition is </w:t>
      </w:r>
      <w:r w:rsidR="193150B8" w:rsidRPr="54D06634">
        <w:rPr>
          <w:lang w:val="en-CA"/>
        </w:rPr>
        <w:t xml:space="preserve">much less </w:t>
      </w:r>
      <w:r w:rsidR="193150B8" w:rsidRPr="5667EBAD">
        <w:rPr>
          <w:lang w:val="en-CA"/>
        </w:rPr>
        <w:t xml:space="preserve">exact </w:t>
      </w:r>
      <w:r w:rsidR="193150B8" w:rsidRPr="27310DDF">
        <w:rPr>
          <w:lang w:val="en-CA"/>
        </w:rPr>
        <w:t xml:space="preserve">and </w:t>
      </w:r>
      <w:r w:rsidR="193150B8" w:rsidRPr="6D178917">
        <w:rPr>
          <w:lang w:val="en-CA"/>
        </w:rPr>
        <w:t xml:space="preserve">reliable that </w:t>
      </w:r>
      <w:r w:rsidR="193150B8" w:rsidRPr="69D7908A">
        <w:rPr>
          <w:lang w:val="en-CA"/>
        </w:rPr>
        <w:t xml:space="preserve">simple code </w:t>
      </w:r>
      <w:r w:rsidR="193150B8" w:rsidRPr="6F3C8774">
        <w:rPr>
          <w:lang w:val="en-CA"/>
        </w:rPr>
        <w:t>scanning.</w:t>
      </w:r>
    </w:p>
    <w:p w14:paraId="38F69441" w14:textId="1F78F8F2" w:rsidR="00444A92" w:rsidRPr="00444A92" w:rsidRDefault="00AE5FB4">
      <w:pPr>
        <w:pStyle w:val="ParIndent"/>
        <w:ind w:firstLine="0"/>
        <w:jc w:val="left"/>
        <w:rPr>
          <w:b/>
          <w:bCs/>
          <w:lang w:val="en-CA"/>
        </w:rPr>
        <w:pPrChange w:id="237" w:author="Doc Rocque" w:date="2024-10-03T23:27:00Z" w16du:dateUtc="2024-10-04T03:27:00Z">
          <w:pPr>
            <w:pStyle w:val="ParIndent"/>
            <w:jc w:val="center"/>
          </w:pPr>
        </w:pPrChange>
      </w:pPr>
      <w:del w:id="238" w:author="Maxim Shainski" w:date="2024-09-30T15:19:00Z" w16du:dateUtc="2024-09-30T19:19:00Z">
        <w:r>
          <w:rPr>
            <w:b/>
            <w:bCs/>
            <w:lang w:val="en-CA"/>
          </w:rPr>
          <w:delText xml:space="preserve"> </w:delText>
        </w:r>
      </w:del>
    </w:p>
    <w:p w14:paraId="0D5F366E" w14:textId="1AFEC318" w:rsidR="45335AC7" w:rsidRDefault="45335AC7" w:rsidP="00A63794">
      <w:pPr>
        <w:pStyle w:val="ParIndent"/>
        <w:ind w:firstLine="0"/>
        <w:jc w:val="left"/>
        <w:rPr>
          <w:b/>
          <w:lang w:val="en-CA"/>
        </w:rPr>
      </w:pPr>
    </w:p>
    <w:p w14:paraId="306696C4" w14:textId="79238A7D" w:rsidR="00D83E32" w:rsidRDefault="0A7AE10C" w:rsidP="2EBEC89C">
      <w:pPr>
        <w:pStyle w:val="Heading2"/>
      </w:pPr>
      <w:bookmarkStart w:id="239" w:name="_Toc176011224"/>
      <w:r>
        <w:lastRenderedPageBreak/>
        <w:t>Project plan</w:t>
      </w:r>
      <w:bookmarkEnd w:id="239"/>
    </w:p>
    <w:p w14:paraId="73FB2BFD" w14:textId="158D14BA" w:rsidR="0062697C" w:rsidRDefault="00C26E19" w:rsidP="2C9D7257">
      <w:pPr>
        <w:pStyle w:val="ParIndent"/>
        <w:spacing w:line="240" w:lineRule="auto"/>
        <w:rPr>
          <w:lang w:val="en-CA"/>
        </w:rPr>
      </w:pPr>
      <w:del w:id="240" w:author="Tofehinti Olofin" w:date="2024-09-30T15:24:00Z" w16du:dateUtc="2024-09-30T19:24:00Z">
        <w:r w:rsidRPr="00C26E19" w:rsidDel="00DA1EEC">
          <w:rPr>
            <w:noProof/>
            <w:color w:val="C00000"/>
          </w:rPr>
          <w:drawing>
            <wp:inline distT="0" distB="0" distL="0" distR="0" wp14:anchorId="16CD7BD5" wp14:editId="20CBF15A">
              <wp:extent cx="6016625" cy="4433570"/>
              <wp:effectExtent l="0" t="0" r="3175" b="5080"/>
              <wp:docPr id="38786627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6274" name="Picture 1" descr="A screenshot of a computer&#10;&#10;Description automatically generated"/>
                      <pic:cNvPicPr/>
                    </pic:nvPicPr>
                    <pic:blipFill>
                      <a:blip r:embed="rId23"/>
                      <a:stretch>
                        <a:fillRect/>
                      </a:stretch>
                    </pic:blipFill>
                    <pic:spPr>
                      <a:xfrm>
                        <a:off x="0" y="0"/>
                        <a:ext cx="6016625" cy="4433570"/>
                      </a:xfrm>
                      <a:prstGeom prst="rect">
                        <a:avLst/>
                      </a:prstGeom>
                    </pic:spPr>
                  </pic:pic>
                </a:graphicData>
              </a:graphic>
            </wp:inline>
          </w:drawing>
        </w:r>
      </w:del>
      <w:ins w:id="241" w:author="Tofehinti Olofin" w:date="2024-09-30T15:24:00Z" w16du:dateUtc="2024-09-30T19:24:00Z">
        <w:r w:rsidR="00DA1EEC" w:rsidRPr="00DA1EEC">
          <w:rPr>
            <w:noProof/>
            <w:color w:val="C00000"/>
          </w:rPr>
          <w:drawing>
            <wp:inline distT="0" distB="0" distL="0" distR="0" wp14:anchorId="6060F11F" wp14:editId="01D38405">
              <wp:extent cx="6016625" cy="4359275"/>
              <wp:effectExtent l="0" t="0" r="3175" b="3175"/>
              <wp:docPr id="46053125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31258" name="Picture 1" descr="A screenshot of a computer&#10;&#10;Description automatically generated"/>
                      <pic:cNvPicPr/>
                    </pic:nvPicPr>
                    <pic:blipFill>
                      <a:blip r:embed="rId24"/>
                      <a:stretch>
                        <a:fillRect/>
                      </a:stretch>
                    </pic:blipFill>
                    <pic:spPr>
                      <a:xfrm>
                        <a:off x="0" y="0"/>
                        <a:ext cx="6016625" cy="4359275"/>
                      </a:xfrm>
                      <a:prstGeom prst="rect">
                        <a:avLst/>
                      </a:prstGeom>
                    </pic:spPr>
                  </pic:pic>
                </a:graphicData>
              </a:graphic>
            </wp:inline>
          </w:drawing>
        </w:r>
      </w:ins>
      <w:r w:rsidR="6A5185C6" w:rsidRPr="2C9D7257">
        <w:rPr>
          <w:color w:val="C00000"/>
        </w:rPr>
        <w:t xml:space="preserve"> </w:t>
      </w:r>
    </w:p>
    <w:p w14:paraId="238514C2" w14:textId="33B04054" w:rsidR="00310C1F" w:rsidRPr="00FA3083" w:rsidRDefault="00310C1F" w:rsidP="2EBEC89C">
      <w:pPr>
        <w:spacing w:line="240" w:lineRule="auto"/>
        <w:rPr>
          <w:lang w:val="en-CA"/>
        </w:rPr>
      </w:pPr>
      <w:bookmarkStart w:id="242" w:name="_Hlk63684045"/>
      <w:bookmarkStart w:id="243" w:name="_Hlk63684033"/>
      <w:bookmarkEnd w:id="242"/>
      <w:bookmarkEnd w:id="243"/>
    </w:p>
    <w:p w14:paraId="0BFD50D8" w14:textId="3979C23B" w:rsidR="00310C1F" w:rsidRPr="00BD2AA1" w:rsidRDefault="00310C1F" w:rsidP="2EBEC89C">
      <w:pPr>
        <w:spacing w:line="240" w:lineRule="auto"/>
      </w:pPr>
      <w:r>
        <w:br w:type="page"/>
      </w:r>
    </w:p>
    <w:p w14:paraId="4A91192A" w14:textId="18AEA08A" w:rsidR="00310C1F" w:rsidRDefault="0294707D" w:rsidP="50F61662">
      <w:pPr>
        <w:pStyle w:val="Heading1"/>
        <w:spacing w:before="214"/>
        <w:rPr>
          <w:ins w:id="244" w:author="Doc Rocque" w:date="2024-10-03T23:13:00Z" w16du:dateUtc="2024-10-04T03:13:00Z"/>
          <w:lang w:val="en-CA"/>
        </w:rPr>
      </w:pPr>
      <w:r w:rsidRPr="50F61662">
        <w:rPr>
          <w:lang w:val="en-CA"/>
        </w:rPr>
        <w:lastRenderedPageBreak/>
        <w:t>3 Detailed Design and BOM</w:t>
      </w:r>
    </w:p>
    <w:p w14:paraId="45A6E0AB" w14:textId="5E24EA43" w:rsidR="00857B87" w:rsidRDefault="00857B87" w:rsidP="00857B87">
      <w:pPr>
        <w:pStyle w:val="ParIndent"/>
        <w:rPr>
          <w:ins w:id="245" w:author="Doc Rocque" w:date="2024-10-03T23:13:00Z" w16du:dateUtc="2024-10-04T03:13:00Z"/>
          <w:del w:id="246" w:author="Joey Barros" w:date="2024-10-04T20:13:00Z" w16du:dateUtc="2024-10-04T20:13:54Z"/>
          <w:lang w:val="en-CA"/>
        </w:rPr>
      </w:pPr>
      <w:ins w:id="247" w:author="Doc Rocque" w:date="2024-10-03T23:13:00Z">
        <w:del w:id="248" w:author="Joey Barros" w:date="2024-10-04T20:13:00Z">
          <w:r w:rsidRPr="4EE4F535" w:rsidDel="00857B87">
            <w:rPr>
              <w:lang w:val="en-CA"/>
            </w:rPr>
            <w:delText>Summary of client feedback</w:delText>
          </w:r>
        </w:del>
      </w:ins>
    </w:p>
    <w:p w14:paraId="0B580898" w14:textId="61596978" w:rsidR="00961BCB" w:rsidRPr="00961BCB" w:rsidRDefault="005A43CF">
      <w:pPr>
        <w:pStyle w:val="ParIndent"/>
        <w:jc w:val="left"/>
        <w:rPr>
          <w:ins w:id="249" w:author="Doc Rocque" w:date="2024-10-03T23:17:00Z"/>
          <w:del w:id="250" w:author="Joey Barros" w:date="2024-10-04T20:14:00Z" w16du:dateUtc="2024-10-04T20:14:02Z"/>
          <w:lang w:val="en-CA"/>
          <w:rPrChange w:id="251" w:author="Doc Rocque" w:date="2024-10-03T23:17:00Z" w16du:dateUtc="2024-10-04T03:17:00Z">
            <w:rPr>
              <w:ins w:id="252" w:author="Doc Rocque" w:date="2024-10-03T23:17:00Z"/>
              <w:del w:id="253" w:author="Joey Barros" w:date="2024-10-04T20:14:00Z" w16du:dateUtc="2024-10-04T20:14:02Z"/>
              <w:b/>
              <w:bCs/>
              <w:lang w:val="en-CA"/>
            </w:rPr>
          </w:rPrChange>
        </w:rPr>
        <w:pPrChange w:id="254" w:author="Joey Barros" w:date="2024-10-04T20:13:00Z">
          <w:pPr>
            <w:pStyle w:val="ParIndent"/>
            <w:ind w:firstLine="0"/>
            <w:jc w:val="left"/>
          </w:pPr>
        </w:pPrChange>
      </w:pPr>
      <w:ins w:id="255" w:author="Doc Rocque" w:date="2024-10-03T23:13:00Z">
        <w:r w:rsidRPr="4EE4F535">
          <w:rPr>
            <w:lang w:val="en-CA"/>
          </w:rPr>
          <w:t xml:space="preserve">The team </w:t>
        </w:r>
        <w:r w:rsidR="00FA71DE" w:rsidRPr="4EE4F535">
          <w:rPr>
            <w:lang w:val="en-CA"/>
          </w:rPr>
          <w:t xml:space="preserve">met with the client </w:t>
        </w:r>
      </w:ins>
      <w:ins w:id="256" w:author="Doc Rocque" w:date="2024-10-03T23:14:00Z">
        <w:r w:rsidR="00FA71DE" w:rsidRPr="4EE4F535">
          <w:rPr>
            <w:lang w:val="en-CA"/>
          </w:rPr>
          <w:t>Monday September 30</w:t>
        </w:r>
        <w:r w:rsidR="00FA71DE" w:rsidRPr="4EE4F535">
          <w:rPr>
            <w:vertAlign w:val="superscript"/>
            <w:lang w:val="en-CA"/>
            <w:rPrChange w:id="257" w:author="Doc Rocque" w:date="2024-10-03T23:14:00Z">
              <w:rPr>
                <w:lang w:val="en-CA"/>
              </w:rPr>
            </w:rPrChange>
          </w:rPr>
          <w:t>th</w:t>
        </w:r>
        <w:r w:rsidR="00FA71DE" w:rsidRPr="4EE4F535">
          <w:rPr>
            <w:lang w:val="en-CA"/>
          </w:rPr>
          <w:t xml:space="preserve"> </w:t>
        </w:r>
        <w:r w:rsidR="00E13ACB" w:rsidRPr="4EE4F535">
          <w:rPr>
            <w:lang w:val="en-CA"/>
          </w:rPr>
          <w:t>to discuss possible solutions to</w:t>
        </w:r>
      </w:ins>
      <w:ins w:id="258" w:author="Doc Rocque" w:date="2024-10-03T23:15:00Z">
        <w:r w:rsidR="00E13ACB" w:rsidRPr="4EE4F535">
          <w:rPr>
            <w:lang w:val="en-CA"/>
          </w:rPr>
          <w:t xml:space="preserve"> their problem</w:t>
        </w:r>
        <w:r w:rsidR="006F1B8F" w:rsidRPr="4EE4F535">
          <w:rPr>
            <w:lang w:val="en-CA"/>
          </w:rPr>
          <w:t xml:space="preserve">. </w:t>
        </w:r>
      </w:ins>
      <w:ins w:id="259" w:author="Doc Rocque" w:date="2024-10-03T23:17:00Z">
        <w:r w:rsidR="00DE1158" w:rsidRPr="4EE4F535">
          <w:rPr>
            <w:lang w:val="en-CA"/>
          </w:rPr>
          <w:t>The client was provided with 3 options</w:t>
        </w:r>
      </w:ins>
      <w:ins w:id="260" w:author="Doc Rocque" w:date="2024-10-03T23:18:00Z">
        <w:r w:rsidR="00DE1158" w:rsidRPr="4EE4F535">
          <w:rPr>
            <w:lang w:val="en-CA"/>
          </w:rPr>
          <w:t>. T</w:t>
        </w:r>
      </w:ins>
      <w:ins w:id="261" w:author="Doc Rocque" w:date="2024-10-03T23:15:00Z">
        <w:r w:rsidR="006F1B8F" w:rsidRPr="4EE4F535">
          <w:rPr>
            <w:lang w:val="en-CA"/>
          </w:rPr>
          <w:t xml:space="preserve">he first solution provided was </w:t>
        </w:r>
      </w:ins>
      <w:ins w:id="262" w:author="Doc Rocque" w:date="2024-10-03T23:16:00Z">
        <w:r w:rsidR="006F1B8F" w:rsidRPr="4EE4F535">
          <w:rPr>
            <w:lang w:val="en-CA"/>
          </w:rPr>
          <w:t xml:space="preserve">the </w:t>
        </w:r>
        <w:r w:rsidR="006F1B8F" w:rsidRPr="4EE4F535">
          <w:rPr>
            <w:lang w:val="en-CA"/>
            <w:rPrChange w:id="263" w:author="Doc Rocque" w:date="2024-10-03T23:16:00Z">
              <w:rPr>
                <w:b/>
                <w:bCs/>
                <w:lang w:val="en-CA"/>
              </w:rPr>
            </w:rPrChange>
          </w:rPr>
          <w:t>Web App Solution using Stationary Scanner with Firebase database</w:t>
        </w:r>
        <w:r w:rsidR="00961BCB" w:rsidRPr="4EE4F535">
          <w:rPr>
            <w:lang w:val="en-CA"/>
          </w:rPr>
          <w:t xml:space="preserve">, the second option was </w:t>
        </w:r>
      </w:ins>
      <w:ins w:id="264" w:author="Doc Rocque" w:date="2024-10-03T23:17:00Z">
        <w:r w:rsidR="00961BCB" w:rsidRPr="4EE4F535">
          <w:rPr>
            <w:lang w:val="en-CA"/>
            <w:rPrChange w:id="265" w:author="Doc Rocque" w:date="2024-10-03T23:17:00Z">
              <w:rPr>
                <w:b/>
                <w:bCs/>
                <w:lang w:val="en-CA"/>
              </w:rPr>
            </w:rPrChange>
          </w:rPr>
          <w:t>Android Application Solution with Built in Scanner</w:t>
        </w:r>
        <w:r w:rsidR="00961BCB" w:rsidRPr="4EE4F535">
          <w:rPr>
            <w:lang w:val="en-CA"/>
          </w:rPr>
          <w:t xml:space="preserve">, and the third option was </w:t>
        </w:r>
        <w:r w:rsidR="00961BCB" w:rsidRPr="4EE4F535">
          <w:rPr>
            <w:lang w:val="en-CA"/>
            <w:rPrChange w:id="266" w:author="Doc Rocque" w:date="2024-10-03T23:17:00Z">
              <w:rPr>
                <w:b/>
                <w:bCs/>
                <w:lang w:val="en-CA"/>
              </w:rPr>
            </w:rPrChange>
          </w:rPr>
          <w:t>Windows App with AI scanning using local/server database</w:t>
        </w:r>
        <w:r w:rsidR="00DE1158" w:rsidRPr="4EE4F535">
          <w:rPr>
            <w:lang w:val="en-CA"/>
          </w:rPr>
          <w:t>.</w:t>
        </w:r>
      </w:ins>
      <w:ins w:id="267" w:author="Doc Rocque" w:date="2024-10-03T23:18:00Z">
        <w:r w:rsidR="00DE1158" w:rsidRPr="4EE4F535">
          <w:rPr>
            <w:lang w:val="en-CA"/>
          </w:rPr>
          <w:t xml:space="preserve"> After discussing all the provided </w:t>
        </w:r>
      </w:ins>
      <w:ins w:id="268" w:author="Doc Rocque" w:date="2024-10-03T23:23:00Z">
        <w:r w:rsidR="00993DCE" w:rsidRPr="4EE4F535">
          <w:rPr>
            <w:lang w:val="en-CA"/>
          </w:rPr>
          <w:t>solutions,</w:t>
        </w:r>
      </w:ins>
      <w:ins w:id="269" w:author="Doc Rocque" w:date="2024-10-03T23:18:00Z">
        <w:r w:rsidR="00DE1158" w:rsidRPr="4EE4F535">
          <w:rPr>
            <w:lang w:val="en-CA"/>
          </w:rPr>
          <w:t xml:space="preserve"> the client </w:t>
        </w:r>
        <w:r w:rsidR="004668E2" w:rsidRPr="4EE4F535">
          <w:rPr>
            <w:lang w:val="en-CA"/>
          </w:rPr>
          <w:t xml:space="preserve">informed us that the first option was </w:t>
        </w:r>
      </w:ins>
      <w:ins w:id="270" w:author="Doc Rocque" w:date="2024-10-03T23:19:00Z">
        <w:r w:rsidR="004668E2" w:rsidRPr="4EE4F535">
          <w:rPr>
            <w:lang w:val="en-CA"/>
          </w:rPr>
          <w:t xml:space="preserve">preferred with the second option being next, and the least favourable was the third. </w:t>
        </w:r>
      </w:ins>
      <w:ins w:id="271" w:author="Doc Rocque" w:date="2024-10-03T23:21:00Z">
        <w:r w:rsidR="00FC72CA" w:rsidRPr="4EE4F535">
          <w:rPr>
            <w:lang w:val="en-CA"/>
          </w:rPr>
          <w:t xml:space="preserve">The client </w:t>
        </w:r>
      </w:ins>
      <w:ins w:id="272" w:author="Doc Rocque" w:date="2024-10-03T23:22:00Z">
        <w:r w:rsidR="00EB3436" w:rsidRPr="4EE4F535">
          <w:rPr>
            <w:lang w:val="en-CA"/>
          </w:rPr>
          <w:t xml:space="preserve">informed us that how the product was presented would be perfect for </w:t>
        </w:r>
        <w:r w:rsidR="0004272B" w:rsidRPr="4EE4F535">
          <w:rPr>
            <w:lang w:val="en-CA"/>
          </w:rPr>
          <w:t xml:space="preserve">the problem and should work well. We </w:t>
        </w:r>
      </w:ins>
      <w:ins w:id="273" w:author="Doc Rocque" w:date="2024-10-03T23:23:00Z">
        <w:r w:rsidR="00993DCE" w:rsidRPr="4EE4F535">
          <w:rPr>
            <w:lang w:val="en-CA"/>
          </w:rPr>
          <w:t>discussed</w:t>
        </w:r>
      </w:ins>
      <w:ins w:id="274" w:author="Doc Rocque" w:date="2024-10-03T23:22:00Z">
        <w:r w:rsidR="0004272B" w:rsidRPr="4EE4F535">
          <w:rPr>
            <w:lang w:val="en-CA"/>
          </w:rPr>
          <w:t xml:space="preserve"> the parts we would</w:t>
        </w:r>
      </w:ins>
      <w:ins w:id="275" w:author="Doc Rocque" w:date="2024-10-03T23:23:00Z">
        <w:r w:rsidR="0004272B" w:rsidRPr="4EE4F535">
          <w:rPr>
            <w:lang w:val="en-CA"/>
          </w:rPr>
          <w:t xml:space="preserve"> need for testing with the </w:t>
        </w:r>
        <w:r w:rsidR="00993DCE" w:rsidRPr="4EE4F535">
          <w:rPr>
            <w:lang w:val="en-CA"/>
          </w:rPr>
          <w:t>client,</w:t>
        </w:r>
        <w:r w:rsidR="0004272B" w:rsidRPr="4EE4F535">
          <w:rPr>
            <w:lang w:val="en-CA"/>
          </w:rPr>
          <w:t xml:space="preserve"> and she let us know that </w:t>
        </w:r>
        <w:r w:rsidR="00993DCE" w:rsidRPr="4EE4F535">
          <w:rPr>
            <w:lang w:val="en-CA"/>
          </w:rPr>
          <w:t xml:space="preserve">if we tell her what to </w:t>
        </w:r>
        <w:proofErr w:type="gramStart"/>
        <w:r w:rsidR="00993DCE" w:rsidRPr="4EE4F535">
          <w:rPr>
            <w:lang w:val="en-CA"/>
          </w:rPr>
          <w:t>buy</w:t>
        </w:r>
        <w:proofErr w:type="gramEnd"/>
        <w:r w:rsidR="00993DCE" w:rsidRPr="4EE4F535">
          <w:rPr>
            <w:lang w:val="en-CA"/>
          </w:rPr>
          <w:t xml:space="preserve"> she will get it for us.</w:t>
        </w:r>
      </w:ins>
      <w:ins w:id="276" w:author="Doc Rocque" w:date="2024-10-03T23:24:00Z">
        <w:r w:rsidR="00E672CF" w:rsidRPr="4EE4F535">
          <w:rPr>
            <w:lang w:val="en-CA"/>
          </w:rPr>
          <w:t xml:space="preserve"> Overall, the client was impressed with our solutions and is looking forward to the prototypes and final pro</w:t>
        </w:r>
      </w:ins>
      <w:ins w:id="277" w:author="Doc Rocque" w:date="2024-10-03T23:25:00Z">
        <w:r w:rsidR="00E672CF" w:rsidRPr="4EE4F535">
          <w:rPr>
            <w:lang w:val="en-CA"/>
          </w:rPr>
          <w:t>duct.</w:t>
        </w:r>
      </w:ins>
    </w:p>
    <w:p w14:paraId="1B881BA7" w14:textId="4B4E567B" w:rsidR="006F1B8F" w:rsidRPr="006F1B8F" w:rsidRDefault="006F1B8F">
      <w:pPr>
        <w:pStyle w:val="ParIndent"/>
        <w:ind w:firstLine="0"/>
        <w:jc w:val="left"/>
        <w:rPr>
          <w:ins w:id="278" w:author="Doc Rocque" w:date="2024-10-03T23:16:00Z"/>
          <w:lang w:val="en-CA"/>
        </w:rPr>
        <w:pPrChange w:id="279" w:author="Doc Rocque" w:date="2024-10-03T23:16:00Z" w16du:dateUtc="2024-10-04T03:16:00Z">
          <w:pPr>
            <w:pStyle w:val="ParIndent"/>
            <w:ind w:firstLine="0"/>
          </w:pPr>
        </w:pPrChange>
      </w:pPr>
    </w:p>
    <w:p w14:paraId="17A0AE1E" w14:textId="4F99961B" w:rsidR="00857B87" w:rsidRDefault="00857B87" w:rsidP="006F1B8F">
      <w:pPr>
        <w:pStyle w:val="ParIndent"/>
        <w:ind w:firstLine="0"/>
        <w:jc w:val="left"/>
        <w:rPr>
          <w:ins w:id="280" w:author="Doc Rocque" w:date="2024-10-03T23:28:00Z" w16du:dateUtc="2024-10-04T03:28:00Z"/>
          <w:del w:id="281" w:author="Joey Barros" w:date="2024-10-04T20:14:00Z" w16du:dateUtc="2024-10-04T20:14:01Z"/>
          <w:lang w:val="en-CA"/>
        </w:rPr>
      </w:pPr>
    </w:p>
    <w:p w14:paraId="2A01B3BB" w14:textId="77777777" w:rsidR="00A63794" w:rsidRDefault="00A63794" w:rsidP="006F1B8F">
      <w:pPr>
        <w:pStyle w:val="ParIndent"/>
        <w:ind w:firstLine="0"/>
        <w:jc w:val="left"/>
        <w:rPr>
          <w:ins w:id="282" w:author="Doc Rocque" w:date="2024-10-03T23:28:00Z" w16du:dateUtc="2024-10-04T03:28:00Z"/>
          <w:lang w:val="en-CA"/>
        </w:rPr>
      </w:pPr>
    </w:p>
    <w:p w14:paraId="765A68FA" w14:textId="77777777" w:rsidR="00A63794" w:rsidRDefault="00A63794" w:rsidP="006F1B8F">
      <w:pPr>
        <w:pStyle w:val="ParIndent"/>
        <w:ind w:firstLine="0"/>
        <w:jc w:val="left"/>
        <w:rPr>
          <w:ins w:id="283" w:author="Doc Rocque" w:date="2024-10-03T23:28:00Z" w16du:dateUtc="2024-10-04T03:28:00Z"/>
          <w:del w:id="284" w:author="Joey Barros" w:date="2024-10-04T20:14:00Z" w16du:dateUtc="2024-10-04T20:14:01Z"/>
          <w:lang w:val="en-CA"/>
        </w:rPr>
      </w:pPr>
    </w:p>
    <w:p w14:paraId="38883756" w14:textId="3E9B395B" w:rsidR="00A63794" w:rsidRPr="00857B87" w:rsidRDefault="00A63794">
      <w:pPr>
        <w:pStyle w:val="ParIndent"/>
        <w:ind w:firstLine="0"/>
        <w:jc w:val="left"/>
        <w:rPr>
          <w:del w:id="285" w:author="Joey Barros" w:date="2024-10-04T20:14:00Z" w16du:dateUtc="2024-10-04T20:14:06Z"/>
          <w:lang w:val="en-CA"/>
        </w:rPr>
        <w:pPrChange w:id="286" w:author="Doc Rocque" w:date="2024-10-03T23:16:00Z" w16du:dateUtc="2024-10-04T03:16:00Z">
          <w:pPr>
            <w:pStyle w:val="Heading1"/>
            <w:spacing w:before="214"/>
          </w:pPr>
        </w:pPrChange>
      </w:pPr>
    </w:p>
    <w:p w14:paraId="358726B9" w14:textId="2269BDC3" w:rsidR="00310C1F" w:rsidRPr="00BD2AA1" w:rsidRDefault="00310C1F">
      <w:pPr>
        <w:jc w:val="both"/>
        <w:rPr>
          <w:del w:id="287" w:author="Joey Barros" w:date="2024-10-04T20:14:00Z" w16du:dateUtc="2024-10-04T20:14:10Z"/>
        </w:rPr>
        <w:pPrChange w:id="288" w:author="Doc Rocque" w:date="2024-10-03T23:27:00Z" w16du:dateUtc="2024-10-04T03:27:00Z">
          <w:pPr>
            <w:spacing w:line="240" w:lineRule="auto"/>
          </w:pPr>
        </w:pPrChange>
      </w:pPr>
    </w:p>
    <w:p w14:paraId="7495CD76" w14:textId="699CC499" w:rsidR="00FD4190" w:rsidRDefault="00FD4190">
      <w:pPr>
        <w:pStyle w:val="Heading2"/>
        <w:spacing w:before="232" w:after="238"/>
        <w:rPr>
          <w:ins w:id="289" w:author="Maxim Shainski" w:date="2024-10-02T07:24:00Z" w16du:dateUtc="2024-10-02T11:24:00Z"/>
        </w:rPr>
        <w:pPrChange w:id="290" w:author="Joey Barros" w:date="2024-10-04T20:41:00Z">
          <w:pPr>
            <w:spacing w:line="240" w:lineRule="auto"/>
          </w:pPr>
        </w:pPrChange>
      </w:pPr>
      <w:ins w:id="291" w:author="Maxim Shainski" w:date="2024-10-02T07:22:00Z">
        <w:del w:id="292" w:author="Joey Barros" w:date="2024-10-04T20:41:00Z">
          <w:r w:rsidRPr="00F13011" w:rsidDel="00FD4190">
            <w:delText xml:space="preserve">Updated </w:delText>
          </w:r>
        </w:del>
      </w:ins>
      <w:ins w:id="293" w:author="Maxim Shainski" w:date="2024-10-02T07:35:00Z">
        <w:del w:id="294" w:author="Joey Barros" w:date="2024-10-04T20:41:00Z">
          <w:r w:rsidRPr="4EE4F535" w:rsidDel="00D71BE3">
            <w:delText>d</w:delText>
          </w:r>
        </w:del>
      </w:ins>
      <w:ins w:id="295" w:author="Maxim Shainski" w:date="2024-10-02T07:22:00Z">
        <w:del w:id="296" w:author="Joey Barros" w:date="2024-10-04T20:41:00Z">
          <w:r w:rsidRPr="00F13011" w:rsidDel="00FD4190">
            <w:delText>esign</w:delText>
          </w:r>
        </w:del>
      </w:ins>
      <w:ins w:id="297" w:author="Maxim Shainski" w:date="2024-10-02T07:35:00Z">
        <w:del w:id="298" w:author="Joey Barros" w:date="2024-10-04T20:41:00Z">
          <w:r w:rsidRPr="4EE4F535" w:rsidDel="00D71BE3">
            <w:delText xml:space="preserve"> c</w:delText>
          </w:r>
        </w:del>
      </w:ins>
      <w:ins w:id="299" w:author="Maxim Shainski" w:date="2024-10-02T07:22:00Z">
        <w:del w:id="300" w:author="Joey Barros" w:date="2024-10-04T20:41:00Z">
          <w:r w:rsidRPr="00F13011" w:rsidDel="00FD4190">
            <w:delText>oncept:</w:delText>
          </w:r>
        </w:del>
      </w:ins>
      <w:ins w:id="301" w:author="Joey Barros" w:date="2024-10-04T20:41:00Z">
        <w:r w:rsidR="5FDE0B7B">
          <w:t xml:space="preserve"> 3.1 Detailed design</w:t>
        </w:r>
      </w:ins>
    </w:p>
    <w:p w14:paraId="4CF54831" w14:textId="31EF273C" w:rsidR="009F6A71" w:rsidRPr="009F6A71" w:rsidRDefault="009F6A71">
      <w:pPr>
        <w:jc w:val="both"/>
        <w:rPr>
          <w:ins w:id="302" w:author="Maxim Shainski" w:date="2024-10-02T07:23:00Z" w16du:dateUtc="2024-10-02T11:23:00Z"/>
          <w:b/>
          <w:sz w:val="28"/>
          <w:szCs w:val="28"/>
        </w:rPr>
        <w:pPrChange w:id="303" w:author="Doc Rocque" w:date="2024-10-03T23:27:00Z" w16du:dateUtc="2024-10-04T03:27:00Z">
          <w:pPr>
            <w:spacing w:line="240" w:lineRule="auto"/>
          </w:pPr>
        </w:pPrChange>
      </w:pPr>
      <w:ins w:id="304" w:author="Maxim Shainski" w:date="2024-10-02T07:24:00Z" w16du:dateUtc="2024-10-02T11:24:00Z">
        <w:r>
          <w:rPr>
            <w:b/>
            <w:bCs/>
            <w:sz w:val="28"/>
            <w:szCs w:val="28"/>
          </w:rPr>
          <w:tab/>
        </w:r>
        <w:r w:rsidRPr="4EE4F535">
          <w:rPr>
            <w:b/>
            <w:sz w:val="28"/>
            <w:szCs w:val="28"/>
          </w:rPr>
          <w:t>Physical:</w:t>
        </w:r>
      </w:ins>
    </w:p>
    <w:p w14:paraId="47463D82" w14:textId="38F6C8FA" w:rsidR="00FD4190" w:rsidRDefault="00FD4190">
      <w:pPr>
        <w:jc w:val="both"/>
        <w:rPr>
          <w:ins w:id="305" w:author="Maxim Shainski" w:date="2024-10-02T07:25:00Z" w16du:dateUtc="2024-10-02T11:25:00Z"/>
        </w:rPr>
        <w:pPrChange w:id="306" w:author="Doc Rocque" w:date="2024-10-03T23:27:00Z" w16du:dateUtc="2024-10-04T03:27:00Z">
          <w:pPr>
            <w:spacing w:line="240" w:lineRule="auto"/>
          </w:pPr>
        </w:pPrChange>
      </w:pPr>
      <w:ins w:id="307" w:author="Maxim Shainski" w:date="2024-10-02T07:23:00Z" w16du:dateUtc="2024-10-02T11:23:00Z">
        <w:r>
          <w:tab/>
        </w:r>
        <w:r w:rsidR="00FF1E74">
          <w:t xml:space="preserve">As this is a </w:t>
        </w:r>
      </w:ins>
      <w:ins w:id="308" w:author="Maxim Shainski" w:date="2024-10-02T07:24:00Z" w16du:dateUtc="2024-10-02T11:24:00Z">
        <w:r w:rsidR="006C3342">
          <w:t>software-oriented</w:t>
        </w:r>
      </w:ins>
      <w:ins w:id="309" w:author="Maxim Shainski" w:date="2024-10-02T07:23:00Z" w16du:dateUtc="2024-10-02T11:23:00Z">
        <w:r w:rsidR="006F4C35">
          <w:t xml:space="preserve"> system, there </w:t>
        </w:r>
        <w:r w:rsidR="006C3342">
          <w:t xml:space="preserve">are no physical prototypes. The only physical aspect would be </w:t>
        </w:r>
      </w:ins>
      <w:ins w:id="310" w:author="Maxim Shainski" w:date="2024-10-02T07:24:00Z" w16du:dateUtc="2024-10-02T11:24:00Z">
        <w:r w:rsidR="006C3342">
          <w:t>the scanner</w:t>
        </w:r>
        <w:r w:rsidR="006D75EA">
          <w:t xml:space="preserve"> and the computer, which will be purchased rather than created</w:t>
        </w:r>
        <w:r w:rsidR="009F6A71">
          <w:t>.</w:t>
        </w:r>
      </w:ins>
      <w:ins w:id="311" w:author="Maxim Shainski" w:date="2024-10-02T07:27:00Z" w16du:dateUtc="2024-10-02T11:27:00Z">
        <w:r w:rsidR="00BD2C88">
          <w:t xml:space="preserve"> The scanner will be connected to the computer using </w:t>
        </w:r>
        <w:r w:rsidR="00526E8E">
          <w:t>the computer’s USB port</w:t>
        </w:r>
        <w:r w:rsidR="005717AD">
          <w:t>.</w:t>
        </w:r>
      </w:ins>
    </w:p>
    <w:p w14:paraId="379B65E6" w14:textId="44F6FE78" w:rsidR="003337B6" w:rsidRDefault="003337B6" w:rsidP="50F61662">
      <w:pPr>
        <w:spacing w:line="240" w:lineRule="auto"/>
        <w:rPr>
          <w:ins w:id="312" w:author="Maxim Shainski" w:date="2024-10-02T07:24:00Z" w16du:dateUtc="2024-10-02T11:24:00Z"/>
        </w:rPr>
      </w:pPr>
      <w:ins w:id="313" w:author="Maxim Shainski" w:date="2024-10-02T07:25:00Z" w16du:dateUtc="2024-10-02T11:25:00Z">
        <w:r>
          <w:rPr>
            <w:noProof/>
          </w:rPr>
          <w:lastRenderedPageBreak/>
          <w:drawing>
            <wp:inline distT="0" distB="0" distL="0" distR="0" wp14:anchorId="64C9D139" wp14:editId="6EEF45BD">
              <wp:extent cx="1400175" cy="1400175"/>
              <wp:effectExtent l="0" t="0" r="9525" b="9525"/>
              <wp:docPr id="959060746" name="Picture 1" descr="Eyoyo 1D 2D QR Handheld Wired Barcode Scanner, CCD PDF417 Data Matrix Bar  Code Reader with USB Cable to for Computer, PC, Laptop, Desktop Support  Windows xp/7/8/10, Mac OS, Linux System,2D barcod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060746" name="Picture 1" descr="Eyoyo 1D 2D QR Handheld Wired Barcode Scanner, CCD PDF417 Data Matrix Bar  Code Reader with USB Cable to for Computer, PC, Laptop, Desktop Support  Windows xp/7/8/10, Mac OS, Linux System,2D barcod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ins>
    </w:p>
    <w:p w14:paraId="6943680E" w14:textId="5B7000E5" w:rsidR="009F6A71" w:rsidRDefault="009F6A71">
      <w:pPr>
        <w:rPr>
          <w:ins w:id="314" w:author="Maxim Shainski" w:date="2024-10-02T07:27:00Z" w16du:dateUtc="2024-10-02T11:27:00Z"/>
          <w:b/>
          <w:sz w:val="28"/>
          <w:szCs w:val="28"/>
          <w:rPrChange w:id="315" w:author="Joey Barros" w:date="2024-10-04T20:41:00Z">
            <w:rPr>
              <w:ins w:id="316" w:author="Maxim Shainski" w:date="2024-10-02T07:27:00Z" w16du:dateUtc="2024-10-02T11:27:00Z"/>
              <w:sz w:val="28"/>
              <w:szCs w:val="28"/>
            </w:rPr>
          </w:rPrChange>
        </w:rPr>
        <w:pPrChange w:id="317" w:author="Doc Rocque" w:date="2024-10-03T23:25:00Z" w16du:dateUtc="2024-10-04T03:25:00Z">
          <w:pPr>
            <w:spacing w:line="240" w:lineRule="auto"/>
          </w:pPr>
        </w:pPrChange>
      </w:pPr>
      <w:ins w:id="318" w:author="Maxim Shainski" w:date="2024-10-02T07:24:00Z" w16du:dateUtc="2024-10-02T11:24:00Z">
        <w:r>
          <w:tab/>
        </w:r>
        <w:r w:rsidRPr="4EE4F535">
          <w:rPr>
            <w:b/>
            <w:sz w:val="28"/>
            <w:szCs w:val="28"/>
            <w:rPrChange w:id="319" w:author="Joey Barros" w:date="2024-10-04T20:41:00Z">
              <w:rPr/>
            </w:rPrChange>
          </w:rPr>
          <w:t>Software:</w:t>
        </w:r>
      </w:ins>
    </w:p>
    <w:p w14:paraId="58E1F7B4" w14:textId="2AF9D8CD" w:rsidR="005717AD" w:rsidRPr="00255CA7" w:rsidRDefault="005717AD">
      <w:pPr>
        <w:rPr>
          <w:ins w:id="320" w:author="Maxim Shainski" w:date="2024-10-02T07:23:00Z" w16du:dateUtc="2024-10-02T11:23:00Z"/>
        </w:rPr>
        <w:pPrChange w:id="321" w:author="Doc Rocque" w:date="2024-10-03T23:25:00Z" w16du:dateUtc="2024-10-04T03:25:00Z">
          <w:pPr>
            <w:spacing w:line="240" w:lineRule="auto"/>
          </w:pPr>
        </w:pPrChange>
      </w:pPr>
      <w:ins w:id="322" w:author="Maxim Shainski" w:date="2024-10-02T07:27:00Z" w16du:dateUtc="2024-10-02T11:27:00Z">
        <w:r>
          <w:rPr>
            <w:sz w:val="28"/>
            <w:szCs w:val="28"/>
          </w:rPr>
          <w:tab/>
        </w:r>
      </w:ins>
      <w:ins w:id="323" w:author="Maxim Shainski" w:date="2024-10-02T07:28:00Z" w16du:dateUtc="2024-10-02T11:28:00Z">
        <w:r w:rsidR="00255CA7" w:rsidRPr="4EE4F535">
          <w:rPr>
            <w:rPrChange w:id="324" w:author="Maxim Shainski" w:date="2024-10-02T07:28:00Z">
              <w:rPr>
                <w:sz w:val="28"/>
                <w:szCs w:val="28"/>
              </w:rPr>
            </w:rPrChange>
          </w:rPr>
          <w:t xml:space="preserve">Using the </w:t>
        </w:r>
        <w:proofErr w:type="gramStart"/>
        <w:r w:rsidR="00255CA7">
          <w:t>plugged in</w:t>
        </w:r>
        <w:proofErr w:type="gramEnd"/>
        <w:r w:rsidR="00255CA7">
          <w:t xml:space="preserve"> barcode scanner, a user would first scan the QR code or 2D barcode on their badge. This would contain their </w:t>
        </w:r>
        <w:r w:rsidR="00F913F3">
          <w:t xml:space="preserve">username and password. </w:t>
        </w:r>
        <w:r w:rsidR="005E6868">
          <w:t>Th</w:t>
        </w:r>
        <w:r w:rsidR="002A1C37">
          <w:t>is informa</w:t>
        </w:r>
      </w:ins>
      <w:ins w:id="325" w:author="Maxim Shainski" w:date="2024-10-02T07:29:00Z">
        <w:r w:rsidR="002A1C37">
          <w:t xml:space="preserve">tion would be automatically </w:t>
        </w:r>
        <w:del w:id="326" w:author="Joey Barros" w:date="2024-10-04T20:34:00Z">
          <w:r w:rsidDel="002A1C37">
            <w:delText>inputted</w:delText>
          </w:r>
        </w:del>
      </w:ins>
      <w:ins w:id="327" w:author="Joey Barros" w:date="2024-10-04T20:34:00Z">
        <w:r w:rsidR="2C4E70EF">
          <w:t>input</w:t>
        </w:r>
      </w:ins>
      <w:ins w:id="328" w:author="Maxim Shainski" w:date="2024-10-02T07:29:00Z" w16du:dateUtc="2024-10-02T11:29:00Z">
        <w:r w:rsidR="002A1C37">
          <w:t xml:space="preserve"> into the login page of the webpage used to display this information</w:t>
        </w:r>
        <w:r w:rsidR="00062BEF">
          <w:t xml:space="preserve">. </w:t>
        </w:r>
        <w:r w:rsidR="008427C3">
          <w:t>The user would then scan the item they want to check in/check out</w:t>
        </w:r>
        <w:r w:rsidR="0015100D">
          <w:t>.</w:t>
        </w:r>
      </w:ins>
      <w:ins w:id="329" w:author="Maxim Shainski" w:date="2024-10-02T07:30:00Z" w16du:dateUtc="2024-10-02T11:30:00Z">
        <w:r w:rsidR="00101C98">
          <w:t xml:space="preserve"> The</w:t>
        </w:r>
        <w:r w:rsidR="00317BAA">
          <w:t xml:space="preserve"> information will be automatically </w:t>
        </w:r>
        <w:r w:rsidR="00034A80">
          <w:t>inputted into the field</w:t>
        </w:r>
        <w:r w:rsidR="00AF772D">
          <w:t xml:space="preserve">s using what is </w:t>
        </w:r>
        <w:del w:id="330" w:author="Joey Barros" w:date="2024-10-04T20:34:00Z">
          <w:r w:rsidDel="00AF772D">
            <w:delText>store</w:delText>
          </w:r>
        </w:del>
      </w:ins>
      <w:ins w:id="331" w:author="Joey Barros" w:date="2024-10-04T20:34:00Z">
        <w:r w:rsidR="6CCB4D2F">
          <w:t>stored</w:t>
        </w:r>
      </w:ins>
      <w:ins w:id="332" w:author="Maxim Shainski" w:date="2024-10-02T07:30:00Z" w16du:dateUtc="2024-10-02T11:30:00Z">
        <w:r w:rsidR="00AF772D">
          <w:t xml:space="preserve"> on the item’s QR Code/ 2D barcode. Then, the user chooses whether they are checking in or ch</w:t>
        </w:r>
      </w:ins>
      <w:ins w:id="333" w:author="Maxim Shainski" w:date="2024-10-02T07:31:00Z" w16du:dateUtc="2024-10-02T11:31:00Z">
        <w:r w:rsidR="00AF772D">
          <w:t>ecking out this item</w:t>
        </w:r>
        <w:r w:rsidR="007064F8">
          <w:t>. They then choose what floor they’re on. If they choose to check in. if the item has already been checked in</w:t>
        </w:r>
        <w:r w:rsidR="00DD4316">
          <w:t xml:space="preserve">, </w:t>
        </w:r>
        <w:r w:rsidR="00F0777E">
          <w:t xml:space="preserve">the position of the item will be updated. If not, </w:t>
        </w:r>
        <w:r w:rsidR="000615E3">
          <w:t xml:space="preserve">the </w:t>
        </w:r>
        <w:del w:id="334" w:author="Joey Barros" w:date="2024-10-04T20:34:00Z">
          <w:r w:rsidDel="000615E3">
            <w:delText>check in</w:delText>
          </w:r>
        </w:del>
      </w:ins>
      <w:ins w:id="335" w:author="Joey Barros" w:date="2024-10-04T20:34:00Z">
        <w:r w:rsidR="244D41FD">
          <w:t>check-in</w:t>
        </w:r>
      </w:ins>
      <w:ins w:id="336" w:author="Maxim Shainski" w:date="2024-10-02T07:31:00Z" w16du:dateUtc="2024-10-02T11:31:00Z">
        <w:r w:rsidR="000615E3">
          <w:t xml:space="preserve"> process goes as normal. The information </w:t>
        </w:r>
        <w:proofErr w:type="gramStart"/>
        <w:r w:rsidR="000615E3">
          <w:t>of</w:t>
        </w:r>
        <w:proofErr w:type="gramEnd"/>
        <w:r w:rsidR="000615E3">
          <w:t xml:space="preserve"> the item as well as where it is stored will </w:t>
        </w:r>
      </w:ins>
      <w:ins w:id="337" w:author="Maxim Shainski" w:date="2024-10-02T07:32:00Z" w16du:dateUtc="2024-10-02T11:32:00Z">
        <w:r w:rsidR="000615E3">
          <w:t xml:space="preserve">be </w:t>
        </w:r>
        <w:r w:rsidR="00104A24">
          <w:t>changed and there will be a log of the item as well as who checked it in.</w:t>
        </w:r>
        <w:r w:rsidR="008629D2">
          <w:t xml:space="preserve"> If the user chooses to check out; if the item isn’t already checked out, check out goes as normal. There will be a log of who checked this item out, at what time and where. If the item is already ch</w:t>
        </w:r>
      </w:ins>
      <w:ins w:id="338" w:author="Maxim Shainski" w:date="2024-10-02T07:33:00Z" w16du:dateUtc="2024-10-02T11:33:00Z">
        <w:r w:rsidR="00E1205C">
          <w:t xml:space="preserve">ecked out, the user can either cancel check out or update </w:t>
        </w:r>
        <w:r w:rsidR="007543C9">
          <w:t xml:space="preserve">the system, saying that they are now checking out this item. This will all be logged to keep </w:t>
        </w:r>
        <w:proofErr w:type="gramStart"/>
        <w:r w:rsidR="00F65C1B">
          <w:t>a track</w:t>
        </w:r>
        <w:proofErr w:type="gramEnd"/>
        <w:r w:rsidR="00F65C1B">
          <w:t xml:space="preserve"> on which items ar</w:t>
        </w:r>
      </w:ins>
      <w:ins w:id="339" w:author="Maxim Shainski" w:date="2024-10-02T07:34:00Z" w16du:dateUtc="2024-10-02T11:34:00Z">
        <w:r w:rsidR="00F65C1B">
          <w:t>e checked in and out, by who and when.</w:t>
        </w:r>
      </w:ins>
    </w:p>
    <w:p w14:paraId="05E95CCC" w14:textId="0614F4B3" w:rsidR="00FD4190" w:rsidRDefault="0073763C" w:rsidP="50F61662">
      <w:pPr>
        <w:spacing w:line="240" w:lineRule="auto"/>
        <w:rPr>
          <w:ins w:id="340" w:author="Maxim Shainski" w:date="2024-10-02T07:34:00Z" w16du:dateUtc="2024-10-02T11:34:00Z"/>
          <w:noProof/>
          <w:lang w:val="en-CA"/>
        </w:rPr>
      </w:pPr>
      <w:ins w:id="341" w:author="Maxim Shainski" w:date="2024-10-02T07:27:00Z" w16du:dateUtc="2024-10-02T11:27:00Z">
        <w:r w:rsidRPr="0073763C">
          <w:rPr>
            <w:noProof/>
            <w:lang w:val="en-CA"/>
          </w:rPr>
          <w:lastRenderedPageBreak/>
          <w:drawing>
            <wp:inline distT="0" distB="0" distL="0" distR="0" wp14:anchorId="461FDB27" wp14:editId="0E70E790">
              <wp:extent cx="3955415" cy="2373630"/>
              <wp:effectExtent l="0" t="0" r="0" b="1270"/>
              <wp:docPr id="5" name="Object 5"/>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Grp="1" noRot="1" noChangeAspect="1" noEditPoints="1" noAdjustHandles="1" noChangeArrowheads="1" noChangeShapeType="1" noCrop="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55415" cy="2373630"/>
                      </a:xfrm>
                      <a:prstGeom prst="rect">
                        <a:avLst/>
                      </a:prstGeom>
                      <a:noFill/>
                      <a:ln>
                        <a:noFill/>
                      </a:ln>
                    </pic:spPr>
                  </pic:pic>
                </a:graphicData>
              </a:graphic>
            </wp:inline>
          </w:drawing>
        </w:r>
      </w:ins>
    </w:p>
    <w:p w14:paraId="7757521D" w14:textId="66033969" w:rsidR="0030138D" w:rsidRDefault="00D71BE3">
      <w:pPr>
        <w:rPr>
          <w:ins w:id="342" w:author="Maxim Shainski" w:date="2024-10-02T07:35:00Z" w16du:dateUtc="2024-10-02T11:35:00Z"/>
          <w:b/>
          <w:bCs/>
          <w:noProof/>
          <w:sz w:val="28"/>
          <w:szCs w:val="28"/>
          <w:lang w:val="en-CA"/>
        </w:rPr>
        <w:pPrChange w:id="343" w:author="Doc Rocque" w:date="2024-10-03T23:25:00Z" w16du:dateUtc="2024-10-04T03:25:00Z">
          <w:pPr>
            <w:spacing w:line="240" w:lineRule="auto"/>
          </w:pPr>
        </w:pPrChange>
      </w:pPr>
      <w:ins w:id="344" w:author="Maxim Shainski" w:date="2024-10-02T07:34:00Z" w16du:dateUtc="2024-10-02T11:34:00Z">
        <w:r w:rsidRPr="00D71BE3">
          <w:rPr>
            <w:b/>
            <w:bCs/>
            <w:noProof/>
            <w:sz w:val="28"/>
            <w:szCs w:val="28"/>
            <w:lang w:val="en-CA"/>
            <w:rPrChange w:id="345" w:author="Maxim Shainski" w:date="2024-10-02T07:35:00Z" w16du:dateUtc="2024-10-02T11:35:00Z">
              <w:rPr>
                <w:noProof/>
                <w:lang w:val="en-CA"/>
              </w:rPr>
            </w:rPrChange>
          </w:rPr>
          <w:t xml:space="preserve">Considerations </w:t>
        </w:r>
      </w:ins>
      <w:ins w:id="346" w:author="Maxim Shainski" w:date="2024-10-02T07:35:00Z" w16du:dateUtc="2024-10-02T11:35:00Z">
        <w:r w:rsidRPr="00D71BE3">
          <w:rPr>
            <w:b/>
            <w:bCs/>
            <w:noProof/>
            <w:sz w:val="28"/>
            <w:szCs w:val="28"/>
            <w:lang w:val="en-CA"/>
            <w:rPrChange w:id="347" w:author="Maxim Shainski" w:date="2024-10-02T07:35:00Z" w16du:dateUtc="2024-10-02T11:35:00Z">
              <w:rPr>
                <w:noProof/>
                <w:lang w:val="en-CA"/>
              </w:rPr>
            </w:rPrChange>
          </w:rPr>
          <w:t>to take:</w:t>
        </w:r>
      </w:ins>
    </w:p>
    <w:p w14:paraId="51043546" w14:textId="59829FD7" w:rsidR="00D71BE3" w:rsidRDefault="00D71BE3">
      <w:pPr>
        <w:rPr>
          <w:ins w:id="348" w:author="Maxim Shainski" w:date="2024-10-02T07:35:00Z" w16du:dateUtc="2024-10-02T11:35:00Z"/>
          <w:b/>
          <w:lang w:val="en-CA"/>
          <w:rPrChange w:id="349" w:author="Joey Barros" w:date="2024-10-04T20:41:00Z">
            <w:rPr>
              <w:ins w:id="350" w:author="Maxim Shainski" w:date="2024-10-02T07:35:00Z" w16du:dateUtc="2024-10-02T11:35:00Z"/>
              <w:noProof/>
              <w:lang w:val="en-CA"/>
            </w:rPr>
          </w:rPrChange>
        </w:rPr>
        <w:pPrChange w:id="351" w:author="Doc Rocque" w:date="2024-10-03T23:25:00Z" w16du:dateUtc="2024-10-04T03:25:00Z">
          <w:pPr>
            <w:spacing w:line="240" w:lineRule="auto"/>
          </w:pPr>
        </w:pPrChange>
      </w:pPr>
      <w:ins w:id="352" w:author="Maxim Shainski" w:date="2024-10-02T07:35:00Z" w16du:dateUtc="2024-10-02T11:35:00Z">
        <w:r>
          <w:rPr>
            <w:noProof/>
            <w:lang w:val="en-CA"/>
          </w:rPr>
          <w:tab/>
        </w:r>
        <w:r w:rsidR="004F6E45" w:rsidRPr="4EE4F535">
          <w:rPr>
            <w:b/>
            <w:lang w:val="en-CA"/>
            <w:rPrChange w:id="353" w:author="Joey Barros" w:date="2024-10-04T20:41:00Z">
              <w:rPr>
                <w:noProof/>
                <w:lang w:val="en-CA"/>
              </w:rPr>
            </w:rPrChange>
          </w:rPr>
          <w:t>Design for Pricing:</w:t>
        </w:r>
      </w:ins>
    </w:p>
    <w:p w14:paraId="5FADFC58" w14:textId="1C89BFC3" w:rsidR="004F6E45" w:rsidRDefault="004F6E45">
      <w:pPr>
        <w:rPr>
          <w:ins w:id="354" w:author="Maxim Shainski" w:date="2024-10-02T07:46:00Z" w16du:dateUtc="2024-10-02T11:46:00Z"/>
          <w:noProof/>
          <w:lang w:val="en-CA"/>
        </w:rPr>
        <w:pPrChange w:id="355" w:author="Doc Rocque" w:date="2024-10-03T23:25:00Z" w16du:dateUtc="2024-10-04T03:25:00Z">
          <w:pPr>
            <w:spacing w:line="240" w:lineRule="auto"/>
          </w:pPr>
        </w:pPrChange>
      </w:pPr>
      <w:ins w:id="356" w:author="Maxim Shainski" w:date="2024-10-02T07:35:00Z" w16du:dateUtc="2024-10-02T11:35:00Z">
        <w:r>
          <w:rPr>
            <w:noProof/>
            <w:lang w:val="en-CA"/>
          </w:rPr>
          <w:tab/>
        </w:r>
        <w:r w:rsidR="00417EBE">
          <w:rPr>
            <w:noProof/>
            <w:lang w:val="en-CA"/>
          </w:rPr>
          <w:t>T</w:t>
        </w:r>
        <w:r w:rsidR="00D4519F">
          <w:rPr>
            <w:noProof/>
            <w:lang w:val="en-CA"/>
          </w:rPr>
          <w:t xml:space="preserve">he client had 2 major issues with the previous product they were using. </w:t>
        </w:r>
      </w:ins>
      <w:ins w:id="357" w:author="Maxim Shainski" w:date="2024-10-02T07:36:00Z" w16du:dateUtc="2024-10-02T11:36:00Z">
        <w:r w:rsidR="00E41488">
          <w:rPr>
            <w:noProof/>
            <w:lang w:val="en-CA"/>
          </w:rPr>
          <w:t>One of these issues was that</w:t>
        </w:r>
        <w:r w:rsidR="008107FB">
          <w:rPr>
            <w:noProof/>
            <w:lang w:val="en-CA"/>
          </w:rPr>
          <w:t xml:space="preserve"> was expensive. There was a price per item that was in the </w:t>
        </w:r>
        <w:r w:rsidR="008F728C">
          <w:rPr>
            <w:noProof/>
            <w:lang w:val="en-CA"/>
          </w:rPr>
          <w:t xml:space="preserve">system. </w:t>
        </w:r>
        <w:r w:rsidR="00176648">
          <w:rPr>
            <w:noProof/>
            <w:lang w:val="en-CA"/>
          </w:rPr>
          <w:t xml:space="preserve">This means that </w:t>
        </w:r>
        <w:r w:rsidR="00E41488">
          <w:rPr>
            <w:noProof/>
            <w:lang w:val="en-CA"/>
          </w:rPr>
          <w:t xml:space="preserve">our solution had to be cheaper than the alternative. </w:t>
        </w:r>
      </w:ins>
      <w:ins w:id="358" w:author="Maxim Shainski" w:date="2024-10-02T07:37:00Z" w16du:dateUtc="2024-10-02T11:37:00Z">
        <w:r w:rsidR="00DB7C25">
          <w:rPr>
            <w:noProof/>
            <w:lang w:val="en-CA"/>
          </w:rPr>
          <w:t>The upfront cost would be buying the computers that are needed for the storage rooms as well as the scanners. The client has expressed their willingness to do so so this will not be an issue. The webpage hosting and database is taken care of by Firebase.</w:t>
        </w:r>
      </w:ins>
      <w:ins w:id="359" w:author="Maxim Shainski" w:date="2024-10-02T07:38:00Z" w16du:dateUtc="2024-10-02T11:38:00Z">
        <w:r w:rsidR="00DB7C25">
          <w:rPr>
            <w:noProof/>
            <w:lang w:val="en-CA"/>
          </w:rPr>
          <w:t xml:space="preserve"> As long as there isn’t too much traffic nor too many items stored, th</w:t>
        </w:r>
        <w:r w:rsidR="00F60514">
          <w:rPr>
            <w:noProof/>
            <w:lang w:val="en-CA"/>
          </w:rPr>
          <w:t>i</w:t>
        </w:r>
        <w:r w:rsidR="00C340E4">
          <w:rPr>
            <w:noProof/>
            <w:lang w:val="en-CA"/>
          </w:rPr>
          <w:t xml:space="preserve">s aspect will remain free. </w:t>
        </w:r>
      </w:ins>
      <w:ins w:id="360" w:author="Maxim Shainski" w:date="2024-10-02T07:42:00Z" w16du:dateUtc="2024-10-02T11:42:00Z">
        <w:r w:rsidR="00667849">
          <w:rPr>
            <w:noProof/>
            <w:lang w:val="en-CA"/>
          </w:rPr>
          <w:t xml:space="preserve">To avoid going above the limit, careful analysis of the pricing system was done. For the </w:t>
        </w:r>
      </w:ins>
      <w:ins w:id="361" w:author="Maxim Shainski" w:date="2024-10-02T07:43:00Z" w16du:dateUtc="2024-10-02T11:43:00Z">
        <w:r w:rsidR="00E126DE">
          <w:rPr>
            <w:noProof/>
            <w:lang w:val="en-CA"/>
          </w:rPr>
          <w:t xml:space="preserve">database, two </w:t>
        </w:r>
        <w:r w:rsidR="006433B0">
          <w:rPr>
            <w:noProof/>
            <w:lang w:val="en-CA"/>
          </w:rPr>
          <w:t xml:space="preserve">Firebase products will be used. Cloud Firestore and </w:t>
        </w:r>
      </w:ins>
      <w:ins w:id="362" w:author="Maxim Shainski" w:date="2024-10-02T07:44:00Z" w16du:dateUtc="2024-10-02T11:44:00Z">
        <w:r w:rsidR="006433B0">
          <w:rPr>
            <w:noProof/>
            <w:lang w:val="en-CA"/>
          </w:rPr>
          <w:t xml:space="preserve">Cloud Storage. Cloud Firestore </w:t>
        </w:r>
        <w:r w:rsidR="0013572B">
          <w:rPr>
            <w:noProof/>
            <w:lang w:val="en-CA"/>
          </w:rPr>
          <w:t>has a structured format to it’s data as well as offline support, meaning it will be ideal for the checking in and checking out process</w:t>
        </w:r>
        <w:r w:rsidR="00475695">
          <w:rPr>
            <w:noProof/>
            <w:lang w:val="en-CA"/>
          </w:rPr>
          <w:t xml:space="preserve">. This is because even if the </w:t>
        </w:r>
        <w:r w:rsidR="00777D9B">
          <w:rPr>
            <w:noProof/>
            <w:lang w:val="en-CA"/>
          </w:rPr>
          <w:t>internet is down or slow, the checking out process should still work. However, there is a limit of 1 gigabyte of</w:t>
        </w:r>
      </w:ins>
      <w:ins w:id="363" w:author="Maxim Shainski" w:date="2024-10-02T07:45:00Z" w16du:dateUtc="2024-10-02T11:45:00Z">
        <w:r w:rsidR="00777D9B">
          <w:rPr>
            <w:noProof/>
            <w:lang w:val="en-CA"/>
          </w:rPr>
          <w:t xml:space="preserve"> information </w:t>
        </w:r>
        <w:r w:rsidR="00005CF0">
          <w:rPr>
            <w:noProof/>
            <w:lang w:val="en-CA"/>
          </w:rPr>
          <w:t xml:space="preserve">for Cloud Firestore. So, to go around this, we will also be using Cloud Storage. The items need to have pictures associated with them, and pictures tend to be </w:t>
        </w:r>
        <w:r w:rsidR="0034678E">
          <w:rPr>
            <w:noProof/>
            <w:lang w:val="en-CA"/>
          </w:rPr>
          <w:t xml:space="preserve">more data intensive </w:t>
        </w:r>
        <w:r w:rsidR="0034678E">
          <w:rPr>
            <w:noProof/>
            <w:lang w:val="en-CA"/>
          </w:rPr>
          <w:lastRenderedPageBreak/>
          <w:t xml:space="preserve">than </w:t>
        </w:r>
        <w:r w:rsidR="000F48EE">
          <w:rPr>
            <w:noProof/>
            <w:lang w:val="en-CA"/>
          </w:rPr>
          <w:t>text. So, these pictures will be uploaded and stored on the Cloud Storage instead, which has 5 gigabytes of free space.</w:t>
        </w:r>
      </w:ins>
    </w:p>
    <w:p w14:paraId="5D5A8B09" w14:textId="77777777" w:rsidR="00385292" w:rsidRDefault="00385292">
      <w:pPr>
        <w:rPr>
          <w:ins w:id="364" w:author="Maxim Shainski" w:date="2024-10-02T07:46:00Z" w16du:dateUtc="2024-10-02T11:46:00Z"/>
          <w:noProof/>
          <w:lang w:val="en-CA"/>
        </w:rPr>
        <w:pPrChange w:id="365" w:author="Doc Rocque" w:date="2024-10-03T23:25:00Z" w16du:dateUtc="2024-10-04T03:25:00Z">
          <w:pPr>
            <w:spacing w:line="240" w:lineRule="auto"/>
          </w:pPr>
        </w:pPrChange>
      </w:pPr>
    </w:p>
    <w:p w14:paraId="7F9EDFAB" w14:textId="45128755" w:rsidR="00385292" w:rsidRDefault="00385292">
      <w:pPr>
        <w:rPr>
          <w:ins w:id="366" w:author="Maxim Shainski" w:date="2024-10-02T07:46:00Z" w16du:dateUtc="2024-10-02T11:46:00Z"/>
          <w:b/>
          <w:lang w:val="en-CA"/>
          <w:rPrChange w:id="367" w:author="Joey Barros" w:date="2024-10-04T20:41:00Z">
            <w:rPr>
              <w:ins w:id="368" w:author="Maxim Shainski" w:date="2024-10-02T07:46:00Z" w16du:dateUtc="2024-10-02T11:46:00Z"/>
              <w:noProof/>
              <w:lang w:val="en-CA"/>
            </w:rPr>
          </w:rPrChange>
        </w:rPr>
        <w:pPrChange w:id="369" w:author="Doc Rocque" w:date="2024-10-03T23:25:00Z" w16du:dateUtc="2024-10-04T03:25:00Z">
          <w:pPr>
            <w:spacing w:line="240" w:lineRule="auto"/>
          </w:pPr>
        </w:pPrChange>
      </w:pPr>
      <w:ins w:id="370" w:author="Maxim Shainski" w:date="2024-10-02T07:46:00Z" w16du:dateUtc="2024-10-02T11:46:00Z">
        <w:r>
          <w:rPr>
            <w:noProof/>
            <w:lang w:val="en-CA"/>
          </w:rPr>
          <w:tab/>
        </w:r>
        <w:r w:rsidR="00E4451B" w:rsidRPr="4EE4F535">
          <w:rPr>
            <w:b/>
            <w:lang w:val="en-CA"/>
            <w:rPrChange w:id="371" w:author="Joey Barros" w:date="2024-10-04T20:41:00Z">
              <w:rPr>
                <w:noProof/>
                <w:lang w:val="en-CA"/>
              </w:rPr>
            </w:rPrChange>
          </w:rPr>
          <w:t>Design for Speed:</w:t>
        </w:r>
      </w:ins>
    </w:p>
    <w:p w14:paraId="1731AE23" w14:textId="099D5A5F" w:rsidR="00E4451B" w:rsidRDefault="00E4451B">
      <w:pPr>
        <w:rPr>
          <w:ins w:id="372" w:author="Maxim Shainski" w:date="2024-10-02T07:48:00Z" w16du:dateUtc="2024-10-02T11:48:00Z"/>
          <w:noProof/>
          <w:lang w:val="en-CA"/>
        </w:rPr>
        <w:pPrChange w:id="373" w:author="Doc Rocque" w:date="2024-10-03T23:25:00Z" w16du:dateUtc="2024-10-04T03:25:00Z">
          <w:pPr>
            <w:spacing w:line="240" w:lineRule="auto"/>
          </w:pPr>
        </w:pPrChange>
      </w:pPr>
      <w:ins w:id="374" w:author="Maxim Shainski" w:date="2024-10-02T07:46:00Z" w16du:dateUtc="2024-10-02T11:46:00Z">
        <w:r>
          <w:rPr>
            <w:noProof/>
            <w:lang w:val="en-CA"/>
          </w:rPr>
          <w:tab/>
          <w:t xml:space="preserve">The other issue the client had was speed. The previous system they used </w:t>
        </w:r>
        <w:r w:rsidR="0055259C">
          <w:rPr>
            <w:noProof/>
            <w:lang w:val="en-CA"/>
          </w:rPr>
          <w:t xml:space="preserve">took the therapists around 5 minutes per item they wanted to check in our check out. Our solution must be faster. </w:t>
        </w:r>
      </w:ins>
      <w:ins w:id="375" w:author="Maxim Shainski" w:date="2024-10-02T07:47:00Z" w16du:dateUtc="2024-10-02T11:47:00Z">
        <w:r w:rsidR="0055259C">
          <w:rPr>
            <w:noProof/>
            <w:lang w:val="en-CA"/>
          </w:rPr>
          <w:t>By using the scanner</w:t>
        </w:r>
        <w:r w:rsidR="00A13A1F">
          <w:rPr>
            <w:noProof/>
            <w:lang w:val="en-CA"/>
          </w:rPr>
          <w:t>, the biggest bottlenecks to speed will be</w:t>
        </w:r>
        <w:r w:rsidR="00ED3333">
          <w:rPr>
            <w:noProof/>
            <w:lang w:val="en-CA"/>
          </w:rPr>
          <w:t xml:space="preserve"> the </w:t>
        </w:r>
        <w:r w:rsidR="008D316C">
          <w:rPr>
            <w:noProof/>
            <w:lang w:val="en-CA"/>
          </w:rPr>
          <w:t>manual input parts</w:t>
        </w:r>
        <w:r w:rsidR="00A322CA">
          <w:rPr>
            <w:noProof/>
            <w:lang w:val="en-CA"/>
          </w:rPr>
          <w:t>. To</w:t>
        </w:r>
        <w:r w:rsidR="001318C5">
          <w:rPr>
            <w:noProof/>
            <w:lang w:val="en-CA"/>
          </w:rPr>
          <w:t xml:space="preserve"> streamline this part, rather than </w:t>
        </w:r>
        <w:r w:rsidR="00081BB9">
          <w:rPr>
            <w:noProof/>
            <w:lang w:val="en-CA"/>
          </w:rPr>
          <w:t>forcing the user to type in what floor they want and their check in or check out intentions, the option will be provided and the user must simply click on them. After the user scans t</w:t>
        </w:r>
      </w:ins>
      <w:ins w:id="376" w:author="Maxim Shainski" w:date="2024-10-02T07:48:00Z" w16du:dateUtc="2024-10-02T11:48:00Z">
        <w:r w:rsidR="00081BB9">
          <w:rPr>
            <w:noProof/>
            <w:lang w:val="en-CA"/>
          </w:rPr>
          <w:t>he item, all the information will be automatically put in. The user can then review this information and change anything that is necessary, however they are not forced to do this. So</w:t>
        </w:r>
        <w:r w:rsidR="000D71D4">
          <w:rPr>
            <w:noProof/>
            <w:lang w:val="en-CA"/>
          </w:rPr>
          <w:t xml:space="preserve">, by our estimates, it should take </w:t>
        </w:r>
        <w:r w:rsidR="001357F1">
          <w:rPr>
            <w:noProof/>
            <w:lang w:val="en-CA"/>
          </w:rPr>
          <w:t xml:space="preserve">at most a minute to check in or check out an item. </w:t>
        </w:r>
      </w:ins>
    </w:p>
    <w:p w14:paraId="5331943A" w14:textId="77777777" w:rsidR="000916E2" w:rsidRDefault="000916E2">
      <w:pPr>
        <w:rPr>
          <w:ins w:id="377" w:author="Maxim Shainski" w:date="2024-10-02T07:48:00Z" w16du:dateUtc="2024-10-02T11:48:00Z"/>
          <w:noProof/>
          <w:lang w:val="en-CA"/>
        </w:rPr>
        <w:pPrChange w:id="378" w:author="Doc Rocque" w:date="2024-10-03T23:25:00Z" w16du:dateUtc="2024-10-04T03:25:00Z">
          <w:pPr>
            <w:spacing w:line="240" w:lineRule="auto"/>
          </w:pPr>
        </w:pPrChange>
      </w:pPr>
    </w:p>
    <w:p w14:paraId="0BF19D25" w14:textId="2FF99165" w:rsidR="000916E2" w:rsidRDefault="000916E2">
      <w:pPr>
        <w:rPr>
          <w:ins w:id="379" w:author="Maxim Shainski" w:date="2024-10-02T07:48:00Z" w16du:dateUtc="2024-10-02T11:48:00Z"/>
          <w:b/>
          <w:lang w:val="en-CA"/>
          <w:rPrChange w:id="380" w:author="Joey Barros" w:date="2024-10-04T20:41:00Z">
            <w:rPr>
              <w:ins w:id="381" w:author="Maxim Shainski" w:date="2024-10-02T07:48:00Z" w16du:dateUtc="2024-10-02T11:48:00Z"/>
              <w:noProof/>
              <w:lang w:val="en-CA"/>
            </w:rPr>
          </w:rPrChange>
        </w:rPr>
        <w:pPrChange w:id="382" w:author="Doc Rocque" w:date="2024-10-03T23:25:00Z" w16du:dateUtc="2024-10-04T03:25:00Z">
          <w:pPr>
            <w:spacing w:line="240" w:lineRule="auto"/>
          </w:pPr>
        </w:pPrChange>
      </w:pPr>
      <w:ins w:id="383" w:author="Maxim Shainski" w:date="2024-10-02T07:48:00Z" w16du:dateUtc="2024-10-02T11:48:00Z">
        <w:r>
          <w:rPr>
            <w:noProof/>
            <w:lang w:val="en-CA"/>
          </w:rPr>
          <w:tab/>
        </w:r>
        <w:r w:rsidRPr="4EE4F535">
          <w:rPr>
            <w:b/>
            <w:lang w:val="en-CA"/>
            <w:rPrChange w:id="384" w:author="Joey Barros" w:date="2024-10-04T20:41:00Z">
              <w:rPr>
                <w:noProof/>
                <w:lang w:val="en-CA"/>
              </w:rPr>
            </w:rPrChange>
          </w:rPr>
          <w:t>Design for Usability:</w:t>
        </w:r>
      </w:ins>
    </w:p>
    <w:p w14:paraId="2E7085F4" w14:textId="3C8D5613" w:rsidR="000916E2" w:rsidRDefault="000916E2">
      <w:pPr>
        <w:rPr>
          <w:ins w:id="385" w:author="Maxim Shainski" w:date="2024-10-02T07:50:00Z" w16du:dateUtc="2024-10-02T11:50:00Z"/>
          <w:noProof/>
          <w:lang w:val="en-CA"/>
        </w:rPr>
        <w:pPrChange w:id="386" w:author="Doc Rocque" w:date="2024-10-03T23:25:00Z" w16du:dateUtc="2024-10-04T03:25:00Z">
          <w:pPr>
            <w:spacing w:line="240" w:lineRule="auto"/>
          </w:pPr>
        </w:pPrChange>
      </w:pPr>
      <w:ins w:id="387" w:author="Maxim Shainski" w:date="2024-10-02T07:48:00Z" w16du:dateUtc="2024-10-02T11:48:00Z">
        <w:r>
          <w:rPr>
            <w:noProof/>
            <w:lang w:val="en-CA"/>
          </w:rPr>
          <w:tab/>
          <w:t xml:space="preserve">The previous system the client </w:t>
        </w:r>
      </w:ins>
      <w:ins w:id="388" w:author="Maxim Shainski" w:date="2024-10-02T07:49:00Z" w16du:dateUtc="2024-10-02T11:49:00Z">
        <w:r w:rsidR="0058357D">
          <w:rPr>
            <w:noProof/>
            <w:lang w:val="en-CA"/>
          </w:rPr>
          <w:t xml:space="preserve">used had a nice user interface as well as the ability to search for items. </w:t>
        </w:r>
        <w:r w:rsidR="002765C0">
          <w:rPr>
            <w:noProof/>
            <w:lang w:val="en-CA"/>
          </w:rPr>
          <w:t xml:space="preserve">This is important, as the clients don’t want to have to spend a lot of time training </w:t>
        </w:r>
        <w:r w:rsidR="00C672EC">
          <w:rPr>
            <w:noProof/>
            <w:lang w:val="en-CA"/>
          </w:rPr>
          <w:t xml:space="preserve">workers on how to use the new inventory system. </w:t>
        </w:r>
      </w:ins>
      <w:ins w:id="389" w:author="Maxim Shainski" w:date="2024-10-02T07:50:00Z" w16du:dateUtc="2024-10-02T11:50:00Z">
        <w:r w:rsidR="00C672EC">
          <w:rPr>
            <w:noProof/>
            <w:lang w:val="en-CA"/>
          </w:rPr>
          <w:t>So, the web page for this software will also focus on user interface as well as allow for searching of items. This will allow the new software to be seamlessly adapted.</w:t>
        </w:r>
      </w:ins>
    </w:p>
    <w:p w14:paraId="0D172260" w14:textId="77777777" w:rsidR="00C672EC" w:rsidRDefault="00C672EC">
      <w:pPr>
        <w:rPr>
          <w:ins w:id="390" w:author="Maxim Shainski" w:date="2024-10-02T07:50:00Z" w16du:dateUtc="2024-10-02T11:50:00Z"/>
          <w:noProof/>
          <w:lang w:val="en-CA"/>
        </w:rPr>
        <w:pPrChange w:id="391" w:author="Doc Rocque" w:date="2024-10-03T23:25:00Z" w16du:dateUtc="2024-10-04T03:25:00Z">
          <w:pPr>
            <w:spacing w:line="240" w:lineRule="auto"/>
          </w:pPr>
        </w:pPrChange>
      </w:pPr>
    </w:p>
    <w:p w14:paraId="58912C36" w14:textId="6FE64008" w:rsidR="00C672EC" w:rsidRPr="00D71BE3" w:rsidRDefault="00C672EC">
      <w:pPr>
        <w:rPr>
          <w:del w:id="392" w:author="Joey Barros" w:date="2024-10-04T20:40:00Z" w16du:dateUtc="2024-10-04T20:40:58Z"/>
        </w:rPr>
        <w:pPrChange w:id="393" w:author="Doc Rocque" w:date="2024-10-03T23:25:00Z" w16du:dateUtc="2024-10-04T03:25:00Z">
          <w:pPr>
            <w:spacing w:line="240" w:lineRule="auto"/>
          </w:pPr>
        </w:pPrChange>
      </w:pPr>
      <w:ins w:id="394" w:author="Maxim Shainski" w:date="2024-10-02T07:50:00Z">
        <w:r w:rsidRPr="4EE4F535">
          <w:rPr>
            <w:noProof/>
            <w:lang w:val="en-CA"/>
          </w:rPr>
          <w:t>These three design choices are the most important</w:t>
        </w:r>
        <w:r w:rsidR="00B85B72" w:rsidRPr="4EE4F535">
          <w:rPr>
            <w:noProof/>
            <w:lang w:val="en-CA"/>
          </w:rPr>
          <w:t xml:space="preserve">, as they </w:t>
        </w:r>
        <w:r w:rsidR="00771F31" w:rsidRPr="4EE4F535">
          <w:rPr>
            <w:noProof/>
            <w:lang w:val="en-CA"/>
          </w:rPr>
          <w:t>cover the problems the previous system</w:t>
        </w:r>
      </w:ins>
      <w:ins w:id="395" w:author="Maxim Shainski" w:date="2024-10-02T07:51:00Z">
        <w:r w:rsidR="00771F31" w:rsidRPr="4EE4F535">
          <w:rPr>
            <w:noProof/>
            <w:lang w:val="en-CA"/>
          </w:rPr>
          <w:t xml:space="preserve"> had as well as the benefits of the previous system. Failing </w:t>
        </w:r>
        <w:r w:rsidR="00771F31" w:rsidRPr="4EE4F535">
          <w:rPr>
            <w:noProof/>
            <w:lang w:val="en-CA"/>
          </w:rPr>
          <w:lastRenderedPageBreak/>
          <w:t>at any one of these means this product could not compete against the previous one.</w:t>
        </w:r>
      </w:ins>
    </w:p>
    <w:p w14:paraId="256E3161" w14:textId="7B400994" w:rsidR="00310C1F" w:rsidRPr="00BD2AA1" w:rsidRDefault="00310C1F">
      <w:pPr>
        <w:pStyle w:val="Heading2"/>
        <w:numPr>
          <w:ilvl w:val="0"/>
          <w:numId w:val="0"/>
        </w:numPr>
        <w:spacing w:before="232" w:after="238" w:line="480" w:lineRule="auto"/>
        <w:rPr>
          <w:ins w:id="396" w:author="Joey Barros" w:date="2024-10-01T01:10:00Z" w16du:dateUtc="2024-10-01T01:10:56Z"/>
        </w:rPr>
        <w:pPrChange w:id="397" w:author="Joey Barros" w:date="2024-10-04T20:40:00Z">
          <w:pPr>
            <w:spacing w:before="232" w:after="238"/>
          </w:pPr>
        </w:pPrChange>
      </w:pPr>
      <w:del w:id="398" w:author="Joey Barros" w:date="2024-10-04T20:40:00Z">
        <w:r w:rsidDel="0294707D">
          <w:delText>Detailed design</w:delText>
        </w:r>
      </w:del>
    </w:p>
    <w:p w14:paraId="7DC8E587" w14:textId="53EB35BF" w:rsidR="00310C1F" w:rsidRPr="00BD2AA1" w:rsidRDefault="00310C1F" w:rsidP="5B4D10F6">
      <w:pPr>
        <w:pStyle w:val="ParIndent"/>
        <w:ind w:firstLine="0"/>
        <w:rPr>
          <w:ins w:id="399" w:author="Joey Barros" w:date="2024-10-01T01:12:00Z" w16du:dateUtc="2024-10-01T01:12:01Z"/>
          <w:b/>
          <w:bCs/>
          <w:lang w:val="en-CA"/>
        </w:rPr>
      </w:pPr>
    </w:p>
    <w:p w14:paraId="5E03D7D0" w14:textId="0AD76700" w:rsidR="00310C1F" w:rsidRPr="00BD2AA1" w:rsidRDefault="2262E2BE" w:rsidP="4EE4F535">
      <w:pPr>
        <w:pStyle w:val="ParIndent"/>
        <w:ind w:firstLine="0"/>
        <w:rPr>
          <w:ins w:id="400" w:author="Joey Barros" w:date="2024-10-01T01:14:00Z" w16du:dateUtc="2024-10-01T01:14:09Z"/>
          <w:b/>
          <w:lang w:val="en-CA"/>
        </w:rPr>
      </w:pPr>
      <w:ins w:id="401" w:author="Joey Barros" w:date="2024-10-01T01:11:00Z">
        <w:r w:rsidRPr="4EE4F535">
          <w:rPr>
            <w:b/>
            <w:bCs/>
            <w:lang w:val="en-CA"/>
            <w:rPrChange w:id="402" w:author="Joey Barros" w:date="2024-10-01T01:11:00Z">
              <w:rPr/>
            </w:rPrChange>
          </w:rPr>
          <w:t>Expertise and Weaknesses</w:t>
        </w:r>
      </w:ins>
    </w:p>
    <w:p w14:paraId="4AC1241F" w14:textId="173646AD" w:rsidR="26CFE063" w:rsidRDefault="26CFE063">
      <w:pPr>
        <w:pStyle w:val="ParIndent"/>
        <w:jc w:val="left"/>
        <w:rPr>
          <w:ins w:id="403" w:author="Joey Barros" w:date="2024-10-01T01:19:00Z" w16du:dateUtc="2024-10-01T01:19:57Z"/>
          <w:lang w:val="en-CA"/>
        </w:rPr>
        <w:pPrChange w:id="404" w:author="Doc Rocque" w:date="2024-10-03T23:27:00Z" w16du:dateUtc="2024-10-04T03:27:00Z">
          <w:pPr>
            <w:pStyle w:val="ParIndent"/>
          </w:pPr>
        </w:pPrChange>
      </w:pPr>
      <w:ins w:id="405" w:author="Joey Barros" w:date="2024-10-01T01:14:00Z">
        <w:r w:rsidRPr="3F523A21">
          <w:rPr>
            <w:lang w:val="en-CA"/>
          </w:rPr>
          <w:t xml:space="preserve">Regarding the creation and </w:t>
        </w:r>
      </w:ins>
      <w:ins w:id="406" w:author="Joey Barros" w:date="2024-10-01T01:15:00Z">
        <w:r w:rsidR="3B8023EA" w:rsidRPr="3F523A21">
          <w:rPr>
            <w:lang w:val="en-CA"/>
          </w:rPr>
          <w:t>development</w:t>
        </w:r>
      </w:ins>
      <w:ins w:id="407" w:author="Joey Barros" w:date="2024-10-01T01:14:00Z">
        <w:r w:rsidRPr="3F523A21">
          <w:rPr>
            <w:lang w:val="en-CA"/>
          </w:rPr>
          <w:t xml:space="preserve"> of our product, within our group we all contain our own </w:t>
        </w:r>
      </w:ins>
      <w:ins w:id="408" w:author="Joey Barros" w:date="2024-10-01T01:15:00Z">
        <w:r w:rsidRPr="3F523A21">
          <w:rPr>
            <w:lang w:val="en-CA"/>
          </w:rPr>
          <w:t xml:space="preserve">formidable </w:t>
        </w:r>
      </w:ins>
      <w:ins w:id="409" w:author="Joey Barros" w:date="2024-10-01T01:16:00Z">
        <w:r w:rsidR="076146BF" w:rsidRPr="3F523A21">
          <w:rPr>
            <w:lang w:val="en-CA"/>
          </w:rPr>
          <w:t>characteristics</w:t>
        </w:r>
      </w:ins>
      <w:ins w:id="410" w:author="Joey Barros" w:date="2024-10-01T01:15:00Z">
        <w:r w:rsidR="5963CFCB" w:rsidRPr="3F523A21">
          <w:rPr>
            <w:lang w:val="en-CA"/>
          </w:rPr>
          <w:t xml:space="preserve"> </w:t>
        </w:r>
      </w:ins>
      <w:ins w:id="411" w:author="Joey Barros" w:date="2024-10-01T01:16:00Z">
        <w:r w:rsidR="71F62C4B" w:rsidRPr="3F523A21">
          <w:rPr>
            <w:lang w:val="en-CA"/>
          </w:rPr>
          <w:t xml:space="preserve">that can play key roles in this project. We consist of </w:t>
        </w:r>
      </w:ins>
      <w:ins w:id="412" w:author="Joey Barros" w:date="2024-10-01T01:17:00Z">
        <w:r w:rsidR="71F62C4B" w:rsidRPr="3F523A21">
          <w:rPr>
            <w:lang w:val="en-CA"/>
          </w:rPr>
          <w:t>three</w:t>
        </w:r>
      </w:ins>
      <w:ins w:id="413" w:author="Joey Barros" w:date="2024-10-01T01:16:00Z">
        <w:r w:rsidR="71F62C4B" w:rsidRPr="3F523A21">
          <w:rPr>
            <w:lang w:val="en-CA"/>
          </w:rPr>
          <w:t xml:space="preserve"> mechanical engineers, one computer engineer</w:t>
        </w:r>
      </w:ins>
      <w:ins w:id="414" w:author="Joey Barros" w:date="2024-10-01T01:17:00Z">
        <w:r w:rsidR="71F62C4B" w:rsidRPr="3F523A21">
          <w:rPr>
            <w:lang w:val="en-CA"/>
          </w:rPr>
          <w:t xml:space="preserve"> and one software </w:t>
        </w:r>
        <w:del w:id="415" w:author="Doc Rocque" w:date="2024-10-03T23:25:00Z" w16du:dateUtc="2024-10-04T03:25:00Z">
          <w:r w:rsidR="71F62C4B" w:rsidRPr="3F523A21" w:rsidDel="00BC5D07">
            <w:rPr>
              <w:lang w:val="en-CA"/>
            </w:rPr>
            <w:delText>engineer</w:delText>
          </w:r>
          <w:r w:rsidR="3B89A616" w:rsidRPr="3F523A21" w:rsidDel="00BC5D07">
            <w:rPr>
              <w:lang w:val="en-CA"/>
            </w:rPr>
            <w:delText>;</w:delText>
          </w:r>
        </w:del>
      </w:ins>
      <w:ins w:id="416" w:author="Doc Rocque" w:date="2024-10-03T23:25:00Z" w16du:dateUtc="2024-10-04T03:25:00Z">
        <w:r w:rsidR="00BC5D07" w:rsidRPr="3F523A21">
          <w:rPr>
            <w:lang w:val="en-CA"/>
          </w:rPr>
          <w:t>engineer:</w:t>
        </w:r>
      </w:ins>
      <w:ins w:id="417" w:author="Joey Barros" w:date="2024-10-01T01:17:00Z">
        <w:r w:rsidR="3B89A616" w:rsidRPr="3F523A21">
          <w:rPr>
            <w:lang w:val="en-CA"/>
          </w:rPr>
          <w:t xml:space="preserve"> </w:t>
        </w:r>
      </w:ins>
      <w:ins w:id="418" w:author="Joey Barros" w:date="2024-10-01T01:18:00Z">
        <w:r w:rsidR="3B89A616" w:rsidRPr="3F523A21">
          <w:rPr>
            <w:lang w:val="en-CA"/>
          </w:rPr>
          <w:t>all having dis</w:t>
        </w:r>
        <w:r w:rsidR="0D6FFF4D" w:rsidRPr="3F523A21">
          <w:rPr>
            <w:lang w:val="en-CA"/>
          </w:rPr>
          <w:t xml:space="preserve">tinct knowledge of our specialty. No one person </w:t>
        </w:r>
        <w:proofErr w:type="gramStart"/>
        <w:r w:rsidR="0D6FFF4D" w:rsidRPr="3F523A21">
          <w:rPr>
            <w:lang w:val="en-CA"/>
          </w:rPr>
          <w:t>has the abil</w:t>
        </w:r>
      </w:ins>
      <w:ins w:id="419" w:author="Joey Barros" w:date="2024-10-01T01:19:00Z">
        <w:r w:rsidR="0D6FFF4D" w:rsidRPr="3F523A21">
          <w:rPr>
            <w:lang w:val="en-CA"/>
          </w:rPr>
          <w:t>ity to</w:t>
        </w:r>
        <w:proofErr w:type="gramEnd"/>
        <w:r w:rsidR="0D6FFF4D" w:rsidRPr="3F523A21">
          <w:rPr>
            <w:lang w:val="en-CA"/>
          </w:rPr>
          <w:t xml:space="preserve"> form this project by </w:t>
        </w:r>
        <w:del w:id="420" w:author="Doc Rocque" w:date="2024-10-03T23:25:00Z" w16du:dateUtc="2024-10-04T03:25:00Z">
          <w:r w:rsidR="0D6FFF4D" w:rsidRPr="3F523A21" w:rsidDel="00BC5D07">
            <w:rPr>
              <w:lang w:val="en-CA"/>
            </w:rPr>
            <w:delText>themselves,</w:delText>
          </w:r>
        </w:del>
      </w:ins>
      <w:ins w:id="421" w:author="Joey Barros" w:date="2024-10-01T02:01:00Z">
        <w:del w:id="422" w:author="Doc Rocque" w:date="2024-10-03T23:25:00Z" w16du:dateUtc="2024-10-04T03:25:00Z">
          <w:r w:rsidR="3F4B3DCE" w:rsidRPr="3F523A21" w:rsidDel="00BC5D07">
            <w:rPr>
              <w:lang w:val="en-CA"/>
            </w:rPr>
            <w:delText xml:space="preserve"> but</w:delText>
          </w:r>
        </w:del>
      </w:ins>
      <w:ins w:id="423" w:author="Doc Rocque" w:date="2024-10-03T23:25:00Z" w16du:dateUtc="2024-10-04T03:25:00Z">
        <w:r w:rsidR="00BC5D07" w:rsidRPr="3F523A21">
          <w:rPr>
            <w:lang w:val="en-CA"/>
          </w:rPr>
          <w:t>themselves but</w:t>
        </w:r>
      </w:ins>
      <w:ins w:id="424" w:author="Joey Barros" w:date="2024-10-01T01:19:00Z">
        <w:r w:rsidR="0D6FFF4D" w:rsidRPr="3F523A21">
          <w:rPr>
            <w:lang w:val="en-CA"/>
          </w:rPr>
          <w:t xml:space="preserve"> </w:t>
        </w:r>
        <w:r w:rsidR="585F77B8" w:rsidRPr="3F523A21">
          <w:rPr>
            <w:lang w:val="en-CA"/>
          </w:rPr>
          <w:t>having</w:t>
        </w:r>
        <w:r w:rsidR="0D6FFF4D" w:rsidRPr="3F523A21">
          <w:rPr>
            <w:lang w:val="en-CA"/>
          </w:rPr>
          <w:t xml:space="preserve"> </w:t>
        </w:r>
        <w:r w:rsidR="79333C0B" w:rsidRPr="3F523A21">
          <w:rPr>
            <w:lang w:val="en-CA"/>
          </w:rPr>
          <w:t>each other</w:t>
        </w:r>
        <w:r w:rsidR="0D6FFF4D" w:rsidRPr="3F523A21">
          <w:rPr>
            <w:lang w:val="en-CA"/>
          </w:rPr>
          <w:t xml:space="preserve"> </w:t>
        </w:r>
        <w:r w:rsidR="2B0E1DA8" w:rsidRPr="3F523A21">
          <w:rPr>
            <w:lang w:val="en-CA"/>
          </w:rPr>
          <w:t>is what will help us</w:t>
        </w:r>
      </w:ins>
      <w:ins w:id="425" w:author="Joey Barros" w:date="2024-10-01T02:01:00Z">
        <w:r w:rsidR="48953E04" w:rsidRPr="3F523A21">
          <w:rPr>
            <w:lang w:val="en-CA"/>
          </w:rPr>
          <w:t xml:space="preserve"> as a team</w:t>
        </w:r>
      </w:ins>
      <w:ins w:id="426" w:author="Joey Barros" w:date="2024-10-01T01:19:00Z">
        <w:r w:rsidR="2B0E1DA8" w:rsidRPr="3F523A21">
          <w:rPr>
            <w:lang w:val="en-CA"/>
          </w:rPr>
          <w:t>.</w:t>
        </w:r>
      </w:ins>
    </w:p>
    <w:p w14:paraId="724154A5" w14:textId="3B0B6FF0" w:rsidR="3F523A21" w:rsidRDefault="3F523A21">
      <w:pPr>
        <w:pStyle w:val="ParIndent"/>
        <w:jc w:val="left"/>
        <w:rPr>
          <w:ins w:id="427" w:author="Joey Barros" w:date="2024-10-01T01:19:00Z" w16du:dateUtc="2024-10-01T01:19:57Z"/>
          <w:lang w:val="en-CA"/>
        </w:rPr>
        <w:pPrChange w:id="428" w:author="Doc Rocque" w:date="2024-10-03T23:27:00Z" w16du:dateUtc="2024-10-04T03:27:00Z">
          <w:pPr>
            <w:pStyle w:val="ParIndent"/>
          </w:pPr>
        </w:pPrChange>
      </w:pPr>
    </w:p>
    <w:p w14:paraId="31553E27" w14:textId="3FCA6E5B" w:rsidR="2B0E1DA8" w:rsidRDefault="2B0E1DA8">
      <w:pPr>
        <w:pStyle w:val="ParIndent"/>
        <w:jc w:val="left"/>
        <w:rPr>
          <w:ins w:id="429" w:author="Joey Barros" w:date="2024-10-01T01:29:00Z" w16du:dateUtc="2024-10-01T01:29:08Z"/>
          <w:lang w:val="en-CA"/>
        </w:rPr>
        <w:pPrChange w:id="430" w:author="Doc Rocque" w:date="2024-10-03T23:27:00Z" w16du:dateUtc="2024-10-04T03:27:00Z">
          <w:pPr>
            <w:pStyle w:val="ParIndent"/>
          </w:pPr>
        </w:pPrChange>
      </w:pPr>
      <w:ins w:id="431" w:author="Joey Barros" w:date="2024-10-01T01:20:00Z">
        <w:r w:rsidRPr="4EE4F535">
          <w:rPr>
            <w:lang w:val="en-CA"/>
          </w:rPr>
          <w:t xml:space="preserve">Our project is a heavily software-based </w:t>
        </w:r>
      </w:ins>
      <w:ins w:id="432" w:author="Joey Barros" w:date="2024-10-01T01:23:00Z">
        <w:r w:rsidR="701E199C" w:rsidRPr="4EE4F535">
          <w:rPr>
            <w:lang w:val="en-CA"/>
          </w:rPr>
          <w:t>project;</w:t>
        </w:r>
      </w:ins>
      <w:ins w:id="433" w:author="Joey Barros" w:date="2024-10-01T01:20:00Z">
        <w:r w:rsidRPr="4EE4F535">
          <w:rPr>
            <w:lang w:val="en-CA"/>
          </w:rPr>
          <w:t xml:space="preserve"> </w:t>
        </w:r>
      </w:ins>
      <w:ins w:id="434" w:author="Joey Barros" w:date="2024-10-01T01:23:00Z">
        <w:r w:rsidR="2C4D1668" w:rsidRPr="4EE4F535">
          <w:rPr>
            <w:lang w:val="en-CA"/>
          </w:rPr>
          <w:t>therefore,</w:t>
        </w:r>
      </w:ins>
      <w:ins w:id="435" w:author="Joey Barros" w:date="2024-10-01T01:20:00Z">
        <w:r w:rsidRPr="4EE4F535">
          <w:rPr>
            <w:lang w:val="en-CA"/>
          </w:rPr>
          <w:t xml:space="preserve"> the software and computer engineers </w:t>
        </w:r>
      </w:ins>
      <w:ins w:id="436" w:author="Joey Barros" w:date="2024-10-01T01:21:00Z">
        <w:r w:rsidRPr="4EE4F535">
          <w:rPr>
            <w:lang w:val="en-CA"/>
          </w:rPr>
          <w:t>are heavi</w:t>
        </w:r>
        <w:r w:rsidR="424BF738" w:rsidRPr="4EE4F535">
          <w:rPr>
            <w:lang w:val="en-CA"/>
          </w:rPr>
          <w:t xml:space="preserve">ly involved within the development which </w:t>
        </w:r>
      </w:ins>
      <w:ins w:id="437" w:author="Joey Barros" w:date="2024-10-01T01:27:00Z">
        <w:r w:rsidR="6EA7BEE7" w:rsidRPr="4EE4F535">
          <w:rPr>
            <w:lang w:val="en-CA"/>
          </w:rPr>
          <w:t>enables</w:t>
        </w:r>
      </w:ins>
      <w:ins w:id="438" w:author="Joey Barros" w:date="2024-10-01T01:23:00Z">
        <w:r w:rsidR="292AA76C" w:rsidRPr="4EE4F535">
          <w:rPr>
            <w:lang w:val="en-CA"/>
          </w:rPr>
          <w:t xml:space="preserve"> </w:t>
        </w:r>
      </w:ins>
      <w:ins w:id="439" w:author="Joey Barros" w:date="2024-10-01T01:21:00Z">
        <w:r w:rsidR="424BF738" w:rsidRPr="4EE4F535">
          <w:rPr>
            <w:lang w:val="en-CA"/>
          </w:rPr>
          <w:t>us to produce</w:t>
        </w:r>
      </w:ins>
      <w:ins w:id="440" w:author="Joey Barros" w:date="2024-10-01T01:25:00Z">
        <w:r w:rsidR="3B70F2A1" w:rsidRPr="4EE4F535">
          <w:rPr>
            <w:lang w:val="en-CA"/>
          </w:rPr>
          <w:t xml:space="preserve"> a more adequate system for the cus</w:t>
        </w:r>
      </w:ins>
      <w:ins w:id="441" w:author="Joey Barros" w:date="2024-10-01T01:26:00Z">
        <w:r w:rsidR="3B70F2A1" w:rsidRPr="4EE4F535">
          <w:rPr>
            <w:lang w:val="en-CA"/>
          </w:rPr>
          <w:t>tomers</w:t>
        </w:r>
      </w:ins>
      <w:ins w:id="442" w:author="Joey Barros" w:date="2024-10-01T01:21:00Z">
        <w:r w:rsidR="424BF738" w:rsidRPr="4EE4F535">
          <w:rPr>
            <w:lang w:val="en-CA"/>
          </w:rPr>
          <w:t xml:space="preserve">. Even though the mechanical engineers </w:t>
        </w:r>
      </w:ins>
      <w:ins w:id="443" w:author="Joey Barros" w:date="2024-10-01T01:26:00Z">
        <w:r w:rsidR="3352FB00" w:rsidRPr="4EE4F535">
          <w:rPr>
            <w:lang w:val="en-CA"/>
          </w:rPr>
          <w:t>are not heavily skilled within</w:t>
        </w:r>
      </w:ins>
      <w:ins w:id="444" w:author="Joey Barros" w:date="2024-10-01T01:27:00Z">
        <w:r w:rsidR="2573F49E" w:rsidRPr="4EE4F535">
          <w:rPr>
            <w:lang w:val="en-CA"/>
          </w:rPr>
          <w:t xml:space="preserve">; they have done GNG 1103, unlike the other two and can </w:t>
        </w:r>
      </w:ins>
      <w:ins w:id="445" w:author="Joey Barros" w:date="2024-10-01T01:28:00Z">
        <w:r w:rsidR="7E9C685B" w:rsidRPr="4EE4F535">
          <w:rPr>
            <w:lang w:val="en-CA"/>
          </w:rPr>
          <w:t>aid</w:t>
        </w:r>
      </w:ins>
      <w:ins w:id="446" w:author="Joey Barros" w:date="2024-10-01T02:01:00Z">
        <w:r w:rsidR="576A120D" w:rsidRPr="4EE4F535">
          <w:rPr>
            <w:lang w:val="en-CA"/>
          </w:rPr>
          <w:t xml:space="preserve"> within this realm</w:t>
        </w:r>
      </w:ins>
      <w:ins w:id="447" w:author="Joey Barros" w:date="2024-10-01T01:28:00Z">
        <w:r w:rsidR="7E9C685B" w:rsidRPr="4EE4F535">
          <w:rPr>
            <w:lang w:val="en-CA"/>
          </w:rPr>
          <w:t xml:space="preserve">. </w:t>
        </w:r>
      </w:ins>
    </w:p>
    <w:p w14:paraId="389C63EC" w14:textId="3CF7D51F" w:rsidR="4EE4F535" w:rsidRDefault="4EE4F535" w:rsidP="4EE4F535">
      <w:pPr>
        <w:pStyle w:val="ParIndent"/>
        <w:jc w:val="left"/>
        <w:rPr>
          <w:ins w:id="448" w:author="Joey Barros" w:date="2024-10-04T20:41:00Z" w16du:dateUtc="2024-10-04T20:41:51Z"/>
          <w:b/>
          <w:bCs/>
          <w:lang w:val="en-CA"/>
        </w:rPr>
      </w:pPr>
    </w:p>
    <w:p w14:paraId="331A6054" w14:textId="6B031303" w:rsidR="7E9C685B" w:rsidRDefault="7E9C685B">
      <w:pPr>
        <w:pStyle w:val="ParIndent"/>
        <w:jc w:val="left"/>
        <w:rPr>
          <w:ins w:id="449" w:author="Joey Barros" w:date="2024-10-01T01:30:00Z" w16du:dateUtc="2024-10-01T01:30:50Z"/>
          <w:b/>
          <w:bCs/>
          <w:lang w:val="en-CA"/>
        </w:rPr>
        <w:pPrChange w:id="450" w:author="Doc Rocque" w:date="2024-10-03T23:27:00Z" w16du:dateUtc="2024-10-04T03:27:00Z">
          <w:pPr>
            <w:pStyle w:val="ParIndent"/>
          </w:pPr>
        </w:pPrChange>
      </w:pPr>
      <w:ins w:id="451" w:author="Joey Barros" w:date="2024-10-01T01:29:00Z">
        <w:r w:rsidRPr="3F523A21">
          <w:rPr>
            <w:b/>
            <w:bCs/>
            <w:lang w:val="en-CA"/>
          </w:rPr>
          <w:t xml:space="preserve">Following will be a table consisting of each </w:t>
        </w:r>
      </w:ins>
      <w:ins w:id="452" w:author="Joey Barros" w:date="2024-10-01T01:30:00Z">
        <w:r w:rsidR="250270B3" w:rsidRPr="3F523A21">
          <w:rPr>
            <w:b/>
            <w:bCs/>
            <w:lang w:val="en-CA"/>
          </w:rPr>
          <w:t>major's</w:t>
        </w:r>
      </w:ins>
      <w:ins w:id="453" w:author="Joey Barros" w:date="2024-10-01T01:29:00Z">
        <w:r w:rsidRPr="3F523A21">
          <w:rPr>
            <w:b/>
            <w:bCs/>
            <w:lang w:val="en-CA"/>
          </w:rPr>
          <w:t xml:space="preserve"> expertise and weaknesses based off our </w:t>
        </w:r>
      </w:ins>
      <w:ins w:id="454" w:author="Joey Barros" w:date="2024-10-01T01:30:00Z">
        <w:r w:rsidRPr="3F523A21">
          <w:rPr>
            <w:b/>
            <w:bCs/>
            <w:lang w:val="en-CA"/>
          </w:rPr>
          <w:t>customer needs</w:t>
        </w:r>
      </w:ins>
      <w:ins w:id="455" w:author="Joey Barros" w:date="2024-10-01T02:01:00Z">
        <w:r w:rsidR="5FCA93DD" w:rsidRPr="3F523A21">
          <w:rPr>
            <w:b/>
            <w:bCs/>
            <w:lang w:val="en-CA"/>
          </w:rPr>
          <w:t>.</w:t>
        </w:r>
      </w:ins>
    </w:p>
    <w:p w14:paraId="798AD60B" w14:textId="2DAEE1FC" w:rsidR="3F523A21" w:rsidRDefault="3F523A21">
      <w:pPr>
        <w:rPr>
          <w:del w:id="456" w:author="Joey Barros" w:date="2024-10-04T20:41:00Z" w16du:dateUtc="2024-10-04T20:41:54Z"/>
        </w:rPr>
      </w:pPr>
    </w:p>
    <w:p w14:paraId="0EA56FB5" w14:textId="3C0C009E" w:rsidR="3F523A21" w:rsidRDefault="3F523A21" w:rsidP="4EE4F535">
      <w:pPr>
        <w:pStyle w:val="ParIndent"/>
        <w:ind w:firstLine="0"/>
        <w:rPr>
          <w:ins w:id="457" w:author="Joey Barros" w:date="2024-10-01T01:30:00Z" w16du:dateUtc="2024-10-01T01:30:39Z"/>
          <w:b/>
          <w:bCs/>
          <w:lang w:val="en-CA"/>
        </w:rPr>
      </w:pPr>
    </w:p>
    <w:tbl>
      <w:tblPr>
        <w:tblStyle w:val="TableGrid"/>
        <w:tblW w:w="0" w:type="auto"/>
        <w:tblLayout w:type="fixed"/>
        <w:tblLook w:val="06A0" w:firstRow="1" w:lastRow="0" w:firstColumn="1" w:lastColumn="0" w:noHBand="1" w:noVBand="1"/>
      </w:tblPr>
      <w:tblGrid>
        <w:gridCol w:w="3155"/>
        <w:gridCol w:w="3155"/>
        <w:gridCol w:w="3155"/>
      </w:tblGrid>
      <w:tr w:rsidR="3F523A21" w14:paraId="389657AD" w14:textId="77777777" w:rsidTr="3F523A21">
        <w:trPr>
          <w:trHeight w:val="300"/>
          <w:ins w:id="458" w:author="Joey Barros" w:date="2024-10-01T01:30:00Z"/>
        </w:trPr>
        <w:tc>
          <w:tcPr>
            <w:tcW w:w="3155" w:type="dxa"/>
          </w:tcPr>
          <w:p w14:paraId="29B38A58" w14:textId="673C27A3" w:rsidR="70E26446" w:rsidRDefault="70E26446">
            <w:pPr>
              <w:pStyle w:val="ParIndent"/>
              <w:jc w:val="left"/>
              <w:rPr>
                <w:b/>
                <w:bCs/>
                <w:lang w:val="en-CA"/>
              </w:rPr>
              <w:pPrChange w:id="459" w:author="Doc Rocque" w:date="2024-10-04T16:11:00Z" w16du:dateUtc="2024-10-04T20:11:00Z">
                <w:pPr/>
              </w:pPrChange>
            </w:pPr>
            <w:ins w:id="460" w:author="Joey Barros" w:date="2024-10-01T01:31:00Z">
              <w:r w:rsidRPr="3F523A21">
                <w:rPr>
                  <w:b/>
                  <w:bCs/>
                  <w:lang w:val="en-CA"/>
                </w:rPr>
                <w:lastRenderedPageBreak/>
                <w:t>Major</w:t>
              </w:r>
            </w:ins>
          </w:p>
        </w:tc>
        <w:tc>
          <w:tcPr>
            <w:tcW w:w="3155" w:type="dxa"/>
          </w:tcPr>
          <w:p w14:paraId="780F5C4B" w14:textId="780A62E9" w:rsidR="70E26446" w:rsidRDefault="70E26446">
            <w:pPr>
              <w:pStyle w:val="ParIndent"/>
              <w:jc w:val="left"/>
              <w:rPr>
                <w:b/>
                <w:bCs/>
                <w:lang w:val="en-CA"/>
              </w:rPr>
              <w:pPrChange w:id="461" w:author="Doc Rocque" w:date="2024-10-04T16:11:00Z" w16du:dateUtc="2024-10-04T20:11:00Z">
                <w:pPr/>
              </w:pPrChange>
            </w:pPr>
            <w:ins w:id="462" w:author="Joey Barros" w:date="2024-10-01T01:31:00Z">
              <w:r w:rsidRPr="3F523A21">
                <w:rPr>
                  <w:b/>
                  <w:bCs/>
                  <w:lang w:val="en-CA"/>
                </w:rPr>
                <w:t>Expertise</w:t>
              </w:r>
            </w:ins>
          </w:p>
        </w:tc>
        <w:tc>
          <w:tcPr>
            <w:tcW w:w="3155" w:type="dxa"/>
          </w:tcPr>
          <w:p w14:paraId="6BBAF7BE" w14:textId="19687C43" w:rsidR="70E26446" w:rsidRDefault="70E26446">
            <w:pPr>
              <w:pStyle w:val="ParIndent"/>
              <w:jc w:val="left"/>
              <w:rPr>
                <w:b/>
                <w:bCs/>
                <w:lang w:val="en-CA"/>
              </w:rPr>
              <w:pPrChange w:id="463" w:author="Doc Rocque" w:date="2024-10-04T16:11:00Z" w16du:dateUtc="2024-10-04T20:11:00Z">
                <w:pPr/>
              </w:pPrChange>
            </w:pPr>
            <w:ins w:id="464" w:author="Joey Barros" w:date="2024-10-01T01:31:00Z">
              <w:r w:rsidRPr="3F523A21">
                <w:rPr>
                  <w:b/>
                  <w:bCs/>
                  <w:lang w:val="en-CA"/>
                </w:rPr>
                <w:t>Weaknesses</w:t>
              </w:r>
            </w:ins>
          </w:p>
        </w:tc>
      </w:tr>
      <w:tr w:rsidR="3F523A21" w14:paraId="77A84A22" w14:textId="77777777" w:rsidTr="3F523A21">
        <w:trPr>
          <w:trHeight w:val="300"/>
          <w:ins w:id="465" w:author="Joey Barros" w:date="2024-10-01T01:30:00Z"/>
        </w:trPr>
        <w:tc>
          <w:tcPr>
            <w:tcW w:w="3155" w:type="dxa"/>
          </w:tcPr>
          <w:p w14:paraId="5A7B6007" w14:textId="159D9908" w:rsidR="70E26446" w:rsidRDefault="70E26446">
            <w:pPr>
              <w:pStyle w:val="ParIndent"/>
              <w:jc w:val="left"/>
              <w:rPr>
                <w:b/>
                <w:bCs/>
                <w:lang w:val="en-CA"/>
              </w:rPr>
              <w:pPrChange w:id="466" w:author="Doc Rocque" w:date="2024-10-04T16:11:00Z" w16du:dateUtc="2024-10-04T20:11:00Z">
                <w:pPr/>
              </w:pPrChange>
            </w:pPr>
            <w:ins w:id="467" w:author="Joey Barros" w:date="2024-10-01T01:31:00Z">
              <w:r w:rsidRPr="3F523A21">
                <w:rPr>
                  <w:b/>
                  <w:bCs/>
                  <w:lang w:val="en-CA"/>
                </w:rPr>
                <w:t>Mechanical (3)</w:t>
              </w:r>
            </w:ins>
          </w:p>
        </w:tc>
        <w:tc>
          <w:tcPr>
            <w:tcW w:w="3155" w:type="dxa"/>
          </w:tcPr>
          <w:p w14:paraId="27039613" w14:textId="6FF7AD06" w:rsidR="69BB2A60" w:rsidRDefault="69BB2A60" w:rsidP="00BB6EF0">
            <w:pPr>
              <w:rPr>
                <w:ins w:id="468" w:author="Joey Barros" w:date="2024-10-01T01:40:00Z" w16du:dateUtc="2024-10-01T01:40:59Z"/>
                <w:lang w:val="en-CA"/>
                <w:rPrChange w:id="469" w:author="Joey Barros" w:date="2024-10-01T01:47:00Z">
                  <w:rPr>
                    <w:ins w:id="470" w:author="Joey Barros" w:date="2024-10-01T01:40:00Z" w16du:dateUtc="2024-10-01T01:40:59Z"/>
                    <w:b/>
                    <w:bCs/>
                    <w:lang w:val="en-CA"/>
                  </w:rPr>
                </w:rPrChange>
              </w:rPr>
            </w:pPr>
            <w:ins w:id="471" w:author="Joey Barros" w:date="2024-10-01T01:50:00Z">
              <w:r w:rsidRPr="3F523A21">
                <w:rPr>
                  <w:b/>
                  <w:bCs/>
                  <w:lang w:val="en-CA"/>
                  <w:rPrChange w:id="472" w:author="Joey Barros" w:date="2024-10-01T01:50:00Z">
                    <w:rPr>
                      <w:lang w:val="en-CA"/>
                    </w:rPr>
                  </w:rPrChange>
                </w:rPr>
                <w:t xml:space="preserve">Hardware Design: </w:t>
              </w:r>
            </w:ins>
            <w:ins w:id="473" w:author="Joey Barros" w:date="2024-10-01T01:37:00Z">
              <w:r w:rsidR="1C717664" w:rsidRPr="3F523A21">
                <w:rPr>
                  <w:lang w:val="en-CA"/>
                </w:rPr>
                <w:t>Ability to design com</w:t>
              </w:r>
            </w:ins>
            <w:ins w:id="474" w:author="Joey Barros" w:date="2024-10-01T01:38:00Z">
              <w:r w:rsidR="1C717664" w:rsidRPr="3F523A21">
                <w:rPr>
                  <w:lang w:val="en-CA"/>
                </w:rPr>
                <w:t>fortable, user-friendly scanners</w:t>
              </w:r>
            </w:ins>
            <w:ins w:id="475" w:author="Joey Barros" w:date="2024-10-01T01:40:00Z">
              <w:r w:rsidR="1ECD076D" w:rsidRPr="3F523A21">
                <w:rPr>
                  <w:lang w:val="en-CA"/>
                </w:rPr>
                <w:t>.</w:t>
              </w:r>
            </w:ins>
          </w:p>
          <w:p w14:paraId="09D639EB" w14:textId="005B0A1F" w:rsidR="1ECD076D" w:rsidRDefault="1ECD076D">
            <w:pPr>
              <w:rPr>
                <w:ins w:id="476" w:author="Joey Barros" w:date="2024-10-01T01:49:00Z" w16du:dateUtc="2024-10-01T01:49:10Z"/>
                <w:lang w:val="en-CA"/>
              </w:rPr>
              <w:pPrChange w:id="477" w:author="Doc Rocque" w:date="2024-10-04T16:11:00Z" w16du:dateUtc="2024-10-04T20:11:00Z">
                <w:pPr>
                  <w:pStyle w:val="ParIndent"/>
                </w:pPr>
              </w:pPrChange>
            </w:pPr>
            <w:ins w:id="478" w:author="Joey Barros" w:date="2024-10-01T01:41:00Z">
              <w:r w:rsidRPr="3F523A21">
                <w:rPr>
                  <w:b/>
                  <w:bCs/>
                  <w:lang w:val="en-CA"/>
                  <w:rPrChange w:id="479" w:author="Joey Barros" w:date="2024-10-01T01:50:00Z">
                    <w:rPr>
                      <w:lang w:val="en-CA"/>
                    </w:rPr>
                  </w:rPrChange>
                </w:rPr>
                <w:t>Material selection</w:t>
              </w:r>
            </w:ins>
            <w:ins w:id="480" w:author="Joey Barros" w:date="2024-10-01T01:50:00Z">
              <w:r w:rsidR="3C1D9678" w:rsidRPr="3F523A21">
                <w:rPr>
                  <w:b/>
                  <w:bCs/>
                  <w:lang w:val="en-CA"/>
                  <w:rPrChange w:id="481" w:author="Joey Barros" w:date="2024-10-01T01:50:00Z">
                    <w:rPr>
                      <w:lang w:val="en-CA"/>
                    </w:rPr>
                  </w:rPrChange>
                </w:rPr>
                <w:t>:</w:t>
              </w:r>
            </w:ins>
            <w:ins w:id="482" w:author="Joey Barros" w:date="2024-10-01T01:41:00Z">
              <w:r w:rsidRPr="3F523A21">
                <w:rPr>
                  <w:lang w:val="en-CA"/>
                </w:rPr>
                <w:t xml:space="preserve"> choosing </w:t>
              </w:r>
            </w:ins>
            <w:ins w:id="483" w:author="Joey Barros" w:date="2024-10-01T01:44:00Z">
              <w:r w:rsidR="5CB7BABB" w:rsidRPr="3F523A21">
                <w:rPr>
                  <w:lang w:val="en-CA"/>
                </w:rPr>
                <w:t>appropriate</w:t>
              </w:r>
            </w:ins>
            <w:ins w:id="484" w:author="Joey Barros" w:date="2024-10-01T01:41:00Z">
              <w:r w:rsidRPr="3F523A21">
                <w:rPr>
                  <w:lang w:val="en-CA"/>
                </w:rPr>
                <w:t xml:space="preserve"> materials</w:t>
              </w:r>
            </w:ins>
          </w:p>
          <w:p w14:paraId="002985E7" w14:textId="66B78B8B" w:rsidR="76E6FAAE" w:rsidRDefault="76E6FAAE" w:rsidP="00BB6EF0">
            <w:pPr>
              <w:rPr>
                <w:lang w:val="en-CA"/>
                <w:rPrChange w:id="485" w:author="Joey Barros" w:date="2024-10-01T01:50:00Z">
                  <w:rPr/>
                </w:rPrChange>
              </w:rPr>
            </w:pPr>
            <w:ins w:id="486" w:author="Joey Barros" w:date="2024-10-01T01:49:00Z">
              <w:r w:rsidRPr="3F523A21">
                <w:rPr>
                  <w:lang w:val="en-CA"/>
                </w:rPr>
                <w:t>Knowledge of prototyping and production methods for hardware components.</w:t>
              </w:r>
            </w:ins>
          </w:p>
        </w:tc>
        <w:tc>
          <w:tcPr>
            <w:tcW w:w="3155" w:type="dxa"/>
          </w:tcPr>
          <w:p w14:paraId="7E0199FE" w14:textId="656140A0" w:rsidR="76E6FAAE" w:rsidRDefault="76E6FAAE" w:rsidP="00BB6EF0">
            <w:pPr>
              <w:rPr>
                <w:lang w:val="en-CA"/>
                <w:rPrChange w:id="487" w:author="Joey Barros" w:date="2024-10-01T01:50:00Z">
                  <w:rPr/>
                </w:rPrChange>
              </w:rPr>
            </w:pPr>
            <w:ins w:id="488" w:author="Joey Barros" w:date="2024-10-01T01:49:00Z">
              <w:r w:rsidRPr="3F523A21">
                <w:rPr>
                  <w:b/>
                  <w:bCs/>
                  <w:lang w:val="en-CA"/>
                </w:rPr>
                <w:t>Limited Interaction with Software/Database</w:t>
              </w:r>
              <w:r w:rsidRPr="3F523A21">
                <w:rPr>
                  <w:b/>
                  <w:bCs/>
                  <w:lang w:val="en-CA"/>
                  <w:rPrChange w:id="489" w:author="Joey Barros" w:date="2024-10-01T01:50:00Z">
                    <w:rPr>
                      <w:lang w:val="en-CA"/>
                    </w:rPr>
                  </w:rPrChange>
                </w:rPr>
                <w:t>:</w:t>
              </w:r>
              <w:r w:rsidRPr="3F523A21">
                <w:rPr>
                  <w:lang w:val="en-CA"/>
                </w:rPr>
                <w:t xml:space="preserve"> May </w:t>
              </w:r>
            </w:ins>
            <w:ins w:id="490" w:author="Joey Barros" w:date="2024-10-01T01:52:00Z">
              <w:r w:rsidR="3A6EA0DE" w:rsidRPr="3F523A21">
                <w:rPr>
                  <w:lang w:val="en-CA"/>
                </w:rPr>
                <w:t>lacks</w:t>
              </w:r>
            </w:ins>
            <w:ins w:id="491" w:author="Joey Barros" w:date="2024-10-01T01:49:00Z">
              <w:r w:rsidRPr="3F523A21">
                <w:rPr>
                  <w:lang w:val="en-CA"/>
                </w:rPr>
                <w:t xml:space="preserve"> knowledge in integrating mechanical components (like scanners) with software and database systems.</w:t>
              </w:r>
            </w:ins>
          </w:p>
        </w:tc>
      </w:tr>
      <w:tr w:rsidR="3F523A21" w14:paraId="46D78214" w14:textId="77777777" w:rsidTr="3F523A21">
        <w:trPr>
          <w:trHeight w:val="300"/>
          <w:ins w:id="492" w:author="Joey Barros" w:date="2024-10-01T01:30:00Z"/>
        </w:trPr>
        <w:tc>
          <w:tcPr>
            <w:tcW w:w="3155" w:type="dxa"/>
          </w:tcPr>
          <w:p w14:paraId="7DC18709" w14:textId="0C35D2DA" w:rsidR="70E26446" w:rsidRDefault="70E26446">
            <w:pPr>
              <w:pStyle w:val="ParIndent"/>
              <w:jc w:val="left"/>
              <w:rPr>
                <w:b/>
                <w:bCs/>
                <w:lang w:val="en-CA"/>
              </w:rPr>
              <w:pPrChange w:id="493" w:author="Doc Rocque" w:date="2024-10-04T16:11:00Z" w16du:dateUtc="2024-10-04T20:11:00Z">
                <w:pPr/>
              </w:pPrChange>
            </w:pPr>
            <w:ins w:id="494" w:author="Joey Barros" w:date="2024-10-01T01:31:00Z">
              <w:r w:rsidRPr="3F523A21">
                <w:rPr>
                  <w:b/>
                  <w:bCs/>
                  <w:lang w:val="en-CA"/>
                </w:rPr>
                <w:t>Software (1)</w:t>
              </w:r>
            </w:ins>
          </w:p>
        </w:tc>
        <w:tc>
          <w:tcPr>
            <w:tcW w:w="3155" w:type="dxa"/>
          </w:tcPr>
          <w:p w14:paraId="63EB6FC4" w14:textId="79BC09F8" w:rsidR="26E07E34" w:rsidRDefault="26E07E34" w:rsidP="00BB6EF0">
            <w:pPr>
              <w:rPr>
                <w:ins w:id="495" w:author="Joey Barros" w:date="2024-10-01T01:49:00Z" w16du:dateUtc="2024-10-01T01:49:38Z"/>
                <w:lang w:val="en-CA"/>
                <w:rPrChange w:id="496" w:author="Joey Barros" w:date="2024-10-01T01:50:00Z">
                  <w:rPr>
                    <w:ins w:id="497" w:author="Joey Barros" w:date="2024-10-01T01:49:00Z" w16du:dateUtc="2024-10-01T01:49:38Z"/>
                    <w:b/>
                    <w:bCs/>
                    <w:lang w:val="en-CA"/>
                  </w:rPr>
                </w:rPrChange>
              </w:rPr>
            </w:pPr>
            <w:ins w:id="498" w:author="Joey Barros" w:date="2024-10-01T01:49:00Z">
              <w:r w:rsidRPr="3F523A21">
                <w:rPr>
                  <w:b/>
                  <w:bCs/>
                  <w:lang w:val="en-CA"/>
                </w:rPr>
                <w:t>Database Management:</w:t>
              </w:r>
              <w:r w:rsidRPr="3F523A21">
                <w:rPr>
                  <w:lang w:val="en-CA"/>
                </w:rPr>
                <w:t xml:space="preserve"> Proficient in building and managing SQL or NoSQL databases for storing item records.</w:t>
              </w:r>
            </w:ins>
          </w:p>
          <w:p w14:paraId="2E9B9E5E" w14:textId="01AC1D68" w:rsidR="26E07E34" w:rsidRDefault="26E07E34" w:rsidP="00BB6EF0">
            <w:pPr>
              <w:rPr>
                <w:ins w:id="499" w:author="Joey Barros" w:date="2024-10-01T01:51:00Z" w16du:dateUtc="2024-10-01T01:51:15Z"/>
                <w:lang w:val="en-CA"/>
              </w:rPr>
            </w:pPr>
            <w:ins w:id="500" w:author="Joey Barros" w:date="2024-10-01T01:49:00Z">
              <w:r w:rsidRPr="3F523A21">
                <w:rPr>
                  <w:b/>
                  <w:bCs/>
                  <w:lang w:val="en-CA"/>
                </w:rPr>
                <w:t>Programming &amp; UI Development:</w:t>
              </w:r>
              <w:r w:rsidRPr="3F523A21">
                <w:rPr>
                  <w:lang w:val="en-CA"/>
                </w:rPr>
                <w:t xml:space="preserve"> </w:t>
              </w:r>
              <w:r w:rsidRPr="3F523A21">
                <w:rPr>
                  <w:lang w:val="en-CA"/>
                  <w:rPrChange w:id="501" w:author="Joey Barros" w:date="2024-10-01T01:50:00Z">
                    <w:rPr>
                      <w:b/>
                      <w:bCs/>
                      <w:lang w:val="en-CA"/>
                    </w:rPr>
                  </w:rPrChange>
                </w:rPr>
                <w:t>Expertise in creating the user interface and software for tracking assets, adding/removing items, and managing scanned data.</w:t>
              </w:r>
            </w:ins>
          </w:p>
          <w:p w14:paraId="299B282A" w14:textId="3C241D0B" w:rsidR="3F523A21" w:rsidRDefault="3F523A21" w:rsidP="00BB6EF0">
            <w:pPr>
              <w:rPr>
                <w:ins w:id="502" w:author="Joey Barros" w:date="2024-10-01T01:49:00Z" w16du:dateUtc="2024-10-01T01:49:38Z"/>
                <w:lang w:val="en-CA"/>
                <w:rPrChange w:id="503" w:author="Joey Barros" w:date="2024-10-01T01:50:00Z">
                  <w:rPr>
                    <w:ins w:id="504" w:author="Joey Barros" w:date="2024-10-01T01:49:00Z" w16du:dateUtc="2024-10-01T01:49:38Z"/>
                    <w:b/>
                    <w:bCs/>
                    <w:lang w:val="en-CA"/>
                  </w:rPr>
                </w:rPrChange>
              </w:rPr>
            </w:pPr>
          </w:p>
          <w:p w14:paraId="34654695" w14:textId="4F95D93C" w:rsidR="26E07E34" w:rsidRDefault="26E07E34" w:rsidP="00BB6EF0">
            <w:pPr>
              <w:rPr>
                <w:lang w:val="en-CA"/>
              </w:rPr>
            </w:pPr>
            <w:ins w:id="505" w:author="Joey Barros" w:date="2024-10-01T01:49:00Z">
              <w:r w:rsidRPr="3F523A21">
                <w:rPr>
                  <w:b/>
                  <w:bCs/>
                  <w:lang w:val="en-CA"/>
                </w:rPr>
                <w:lastRenderedPageBreak/>
                <w:t>Security Protocols:</w:t>
              </w:r>
              <w:r w:rsidRPr="3F523A21">
                <w:rPr>
                  <w:lang w:val="en-CA"/>
                </w:rPr>
                <w:t xml:space="preserve"> Implementing secure sign-in mechanisms, like badge authentication.</w:t>
              </w:r>
            </w:ins>
          </w:p>
        </w:tc>
        <w:tc>
          <w:tcPr>
            <w:tcW w:w="3155" w:type="dxa"/>
          </w:tcPr>
          <w:p w14:paraId="2134C3D7" w14:textId="3D3EDF4E" w:rsidR="26E07E34" w:rsidRDefault="26E07E34" w:rsidP="00BB6EF0">
            <w:pPr>
              <w:rPr>
                <w:lang w:val="en-CA"/>
              </w:rPr>
            </w:pPr>
            <w:ins w:id="506" w:author="Joey Barros" w:date="2024-10-01T01:49:00Z">
              <w:r w:rsidRPr="3F523A21">
                <w:rPr>
                  <w:b/>
                  <w:bCs/>
                  <w:lang w:val="en-CA"/>
                </w:rPr>
                <w:lastRenderedPageBreak/>
                <w:t>Limited Experience with Hardware Integration</w:t>
              </w:r>
              <w:r w:rsidRPr="3F523A21">
                <w:rPr>
                  <w:lang w:val="en-CA"/>
                </w:rPr>
                <w:t xml:space="preserve">: May struggle with </w:t>
              </w:r>
              <w:r w:rsidRPr="3F523A21">
                <w:rPr>
                  <w:lang w:val="en-CA"/>
                  <w:rPrChange w:id="507" w:author="Joey Barros" w:date="2024-10-01T01:50:00Z">
                    <w:rPr>
                      <w:b/>
                      <w:bCs/>
                      <w:lang w:val="en-CA"/>
                    </w:rPr>
                  </w:rPrChange>
                </w:rPr>
                <w:t>optimizing the software to interact with physical devices like barcode scanners in real-time.</w:t>
              </w:r>
            </w:ins>
          </w:p>
        </w:tc>
      </w:tr>
      <w:tr w:rsidR="3F523A21" w14:paraId="1B1D8855" w14:textId="77777777" w:rsidTr="3F523A21">
        <w:trPr>
          <w:trHeight w:val="300"/>
          <w:ins w:id="508" w:author="Joey Barros" w:date="2024-10-01T01:30:00Z"/>
        </w:trPr>
        <w:tc>
          <w:tcPr>
            <w:tcW w:w="3155" w:type="dxa"/>
          </w:tcPr>
          <w:p w14:paraId="0C0CB307" w14:textId="659B78D1" w:rsidR="70E26446" w:rsidRDefault="70E26446">
            <w:pPr>
              <w:pStyle w:val="ParIndent"/>
              <w:jc w:val="left"/>
              <w:rPr>
                <w:b/>
                <w:bCs/>
                <w:lang w:val="en-CA"/>
              </w:rPr>
              <w:pPrChange w:id="509" w:author="Doc Rocque" w:date="2024-10-04T16:11:00Z" w16du:dateUtc="2024-10-04T20:11:00Z">
                <w:pPr/>
              </w:pPrChange>
            </w:pPr>
            <w:ins w:id="510" w:author="Joey Barros" w:date="2024-10-01T01:31:00Z">
              <w:r w:rsidRPr="3F523A21">
                <w:rPr>
                  <w:b/>
                  <w:bCs/>
                  <w:lang w:val="en-CA"/>
                </w:rPr>
                <w:t>Computer (1)</w:t>
              </w:r>
            </w:ins>
          </w:p>
        </w:tc>
        <w:tc>
          <w:tcPr>
            <w:tcW w:w="3155" w:type="dxa"/>
          </w:tcPr>
          <w:p w14:paraId="6A194400" w14:textId="7EC40B97" w:rsidR="626FA3A5" w:rsidRDefault="626FA3A5" w:rsidP="00BB6EF0">
            <w:pPr>
              <w:rPr>
                <w:ins w:id="511" w:author="Joey Barros" w:date="2024-10-01T01:49:00Z" w16du:dateUtc="2024-10-01T01:49:54Z"/>
                <w:lang w:val="en-CA"/>
                <w:rPrChange w:id="512" w:author="Joey Barros" w:date="2024-10-01T01:50:00Z">
                  <w:rPr>
                    <w:ins w:id="513" w:author="Joey Barros" w:date="2024-10-01T01:49:00Z" w16du:dateUtc="2024-10-01T01:49:54Z"/>
                    <w:b/>
                    <w:bCs/>
                    <w:lang w:val="en-CA"/>
                  </w:rPr>
                </w:rPrChange>
              </w:rPr>
            </w:pPr>
            <w:ins w:id="514" w:author="Joey Barros" w:date="2024-10-01T01:49:00Z">
              <w:r w:rsidRPr="3F523A21">
                <w:rPr>
                  <w:b/>
                  <w:bCs/>
                  <w:lang w:val="en-CA"/>
                </w:rPr>
                <w:t xml:space="preserve">Hardware-Software Integration: </w:t>
              </w:r>
              <w:r w:rsidRPr="3F523A21">
                <w:rPr>
                  <w:lang w:val="en-CA"/>
                </w:rPr>
                <w:t>Ensuring the scanner communicates effectively with the software and database.</w:t>
              </w:r>
            </w:ins>
          </w:p>
          <w:p w14:paraId="4C9B17E6" w14:textId="14A41309" w:rsidR="626FA3A5" w:rsidRDefault="626FA3A5" w:rsidP="00BB6EF0">
            <w:pPr>
              <w:rPr>
                <w:ins w:id="515" w:author="Joey Barros" w:date="2024-10-01T01:49:00Z" w16du:dateUtc="2024-10-01T01:49:54Z"/>
                <w:lang w:val="en-CA"/>
                <w:rPrChange w:id="516" w:author="Joey Barros" w:date="2024-10-01T01:50:00Z">
                  <w:rPr>
                    <w:ins w:id="517" w:author="Joey Barros" w:date="2024-10-01T01:49:00Z" w16du:dateUtc="2024-10-01T01:49:54Z"/>
                    <w:b/>
                    <w:bCs/>
                    <w:lang w:val="en-CA"/>
                  </w:rPr>
                </w:rPrChange>
              </w:rPr>
            </w:pPr>
            <w:ins w:id="518" w:author="Joey Barros" w:date="2024-10-01T01:49:00Z">
              <w:r w:rsidRPr="3F523A21">
                <w:rPr>
                  <w:b/>
                  <w:bCs/>
                  <w:lang w:val="en-CA"/>
                </w:rPr>
                <w:t>Networking:</w:t>
              </w:r>
              <w:r w:rsidRPr="3F523A21">
                <w:rPr>
                  <w:lang w:val="en-CA"/>
                </w:rPr>
                <w:t xml:space="preserve"> Setting up the system for multi-location use, such as syncing asset data between different storerooms.</w:t>
              </w:r>
            </w:ins>
          </w:p>
          <w:p w14:paraId="0D1C3331" w14:textId="0D6C65D2" w:rsidR="626FA3A5" w:rsidRDefault="626FA3A5" w:rsidP="00BB6EF0">
            <w:pPr>
              <w:rPr>
                <w:lang w:val="en-CA"/>
              </w:rPr>
            </w:pPr>
            <w:ins w:id="519" w:author="Joey Barros" w:date="2024-10-01T01:49:00Z">
              <w:r w:rsidRPr="3F523A21">
                <w:rPr>
                  <w:b/>
                  <w:bCs/>
                  <w:lang w:val="en-CA"/>
                </w:rPr>
                <w:t>Embedded Systems</w:t>
              </w:r>
              <w:r w:rsidRPr="3F523A21">
                <w:rPr>
                  <w:lang w:val="en-CA"/>
                </w:rPr>
                <w:t xml:space="preserve">: </w:t>
              </w:r>
              <w:r w:rsidRPr="3F523A21">
                <w:rPr>
                  <w:lang w:val="en-CA"/>
                  <w:rPrChange w:id="520" w:author="Joey Barros" w:date="2024-10-01T01:50:00Z">
                    <w:rPr>
                      <w:b/>
                      <w:bCs/>
                      <w:lang w:val="en-CA"/>
                    </w:rPr>
                  </w:rPrChange>
                </w:rPr>
                <w:t>Expertise in real-time operation of scanners and connectivity (e.g., Bluetooth).</w:t>
              </w:r>
            </w:ins>
          </w:p>
        </w:tc>
        <w:tc>
          <w:tcPr>
            <w:tcW w:w="3155" w:type="dxa"/>
          </w:tcPr>
          <w:p w14:paraId="6EECD985" w14:textId="79E00C13" w:rsidR="626FA3A5" w:rsidRDefault="626FA3A5" w:rsidP="00BB6EF0">
            <w:pPr>
              <w:rPr>
                <w:lang w:val="en-CA"/>
              </w:rPr>
            </w:pPr>
            <w:ins w:id="521" w:author="Joey Barros" w:date="2024-10-01T01:50:00Z">
              <w:r w:rsidRPr="3F523A21">
                <w:rPr>
                  <w:b/>
                  <w:bCs/>
                  <w:lang w:val="en-CA"/>
                </w:rPr>
                <w:t>Limited Expertise in User Experience (UX):</w:t>
              </w:r>
              <w:r w:rsidRPr="3F523A21">
                <w:rPr>
                  <w:lang w:val="en-CA"/>
                </w:rPr>
                <w:t xml:space="preserve"> May struggle to ensure that the UI is user-friendly, especially for healthcare workers unfamiliar with technology.</w:t>
              </w:r>
            </w:ins>
          </w:p>
        </w:tc>
      </w:tr>
    </w:tbl>
    <w:p w14:paraId="4DB700D4" w14:textId="52BCEFC2" w:rsidR="00310C1F" w:rsidRPr="00BD2AA1" w:rsidRDefault="00310C1F" w:rsidP="50F61662">
      <w:pPr>
        <w:spacing w:line="240" w:lineRule="auto"/>
        <w:rPr>
          <w:del w:id="522" w:author="Joey Barros" w:date="2024-10-01T00:37:00Z" w16du:dateUtc="2024-10-01T00:37:05Z"/>
        </w:rPr>
      </w:pPr>
      <w:del w:id="523" w:author="Joey Barros" w:date="2024-10-01T00:37:00Z">
        <w:r>
          <w:tab/>
        </w:r>
      </w:del>
    </w:p>
    <w:p w14:paraId="05DCF017" w14:textId="4AC31DA7" w:rsidR="00310C1F" w:rsidRPr="00BD2AA1" w:rsidRDefault="00310C1F" w:rsidP="50F61662">
      <w:pPr>
        <w:spacing w:before="278" w:after="278" w:line="240" w:lineRule="auto"/>
        <w:ind w:firstLine="720"/>
        <w:rPr>
          <w:del w:id="524" w:author="Joey Barros" w:date="2024-10-01T00:37:00Z" w16du:dateUtc="2024-10-01T00:37:05Z"/>
        </w:rPr>
      </w:pPr>
    </w:p>
    <w:p w14:paraId="69376C8E" w14:textId="18CF672B" w:rsidR="00310C1F" w:rsidRPr="00BD2AA1" w:rsidRDefault="00310C1F" w:rsidP="50F61662">
      <w:pPr>
        <w:spacing w:before="278" w:after="278" w:line="240" w:lineRule="auto"/>
        <w:ind w:firstLine="720"/>
        <w:rPr>
          <w:del w:id="525" w:author="Joey Barros" w:date="2024-10-01T00:37:00Z" w16du:dateUtc="2024-10-01T00:37:05Z"/>
        </w:rPr>
      </w:pPr>
    </w:p>
    <w:p w14:paraId="24B1B4D9" w14:textId="42486CFE" w:rsidR="00310C1F" w:rsidRPr="00BD2AA1" w:rsidRDefault="00310C1F" w:rsidP="50F61662">
      <w:pPr>
        <w:spacing w:before="240" w:after="240" w:line="240" w:lineRule="auto"/>
        <w:rPr>
          <w:del w:id="526" w:author="Joey Barros" w:date="2024-10-01T00:37:00Z" w16du:dateUtc="2024-10-01T00:37:05Z"/>
        </w:rPr>
      </w:pPr>
      <w:del w:id="527" w:author="Joey Barros" w:date="2024-10-01T00:37:00Z">
        <w:r>
          <w:tab/>
        </w:r>
      </w:del>
    </w:p>
    <w:p w14:paraId="49E98699" w14:textId="76F65E25" w:rsidR="00310C1F" w:rsidRPr="00BD2AA1" w:rsidRDefault="00310C1F" w:rsidP="50F61662">
      <w:pPr>
        <w:spacing w:line="240" w:lineRule="auto"/>
        <w:rPr>
          <w:ins w:id="528" w:author="Joey Barros" w:date="2024-10-01T01:51:00Z" w16du:dateUtc="2024-10-01T01:51:52Z"/>
        </w:rPr>
      </w:pPr>
    </w:p>
    <w:p w14:paraId="58739FB0" w14:textId="21D45719" w:rsidR="3F523A21" w:rsidRDefault="3F523A21">
      <w:pPr>
        <w:rPr>
          <w:ins w:id="529" w:author="Joey Barros" w:date="2024-10-01T01:52:00Z" w16du:dateUtc="2024-10-01T01:52:40Z"/>
        </w:rPr>
      </w:pPr>
    </w:p>
    <w:p w14:paraId="5E9608EA" w14:textId="2F6F68BF" w:rsidR="52933D66" w:rsidRDefault="52933D66">
      <w:pPr>
        <w:jc w:val="both"/>
        <w:rPr>
          <w:ins w:id="530" w:author="Joey Barros" w:date="2024-10-01T01:53:00Z" w16du:dateUtc="2024-10-01T01:53:27Z"/>
          <w:b/>
          <w:bCs/>
        </w:rPr>
        <w:pPrChange w:id="531" w:author="Doc Rocque" w:date="2024-10-03T23:27:00Z" w16du:dateUtc="2024-10-04T03:27:00Z">
          <w:pPr/>
        </w:pPrChange>
      </w:pPr>
      <w:ins w:id="532" w:author="Joey Barros" w:date="2024-10-01T01:53:00Z">
        <w:r w:rsidRPr="3F523A21">
          <w:rPr>
            <w:b/>
            <w:bCs/>
          </w:rPr>
          <w:t xml:space="preserve">How We Plan </w:t>
        </w:r>
      </w:ins>
      <w:ins w:id="533" w:author="Joey Barros" w:date="2024-10-01T02:02:00Z">
        <w:r w:rsidR="5546EECE" w:rsidRPr="3F523A21">
          <w:rPr>
            <w:b/>
            <w:bCs/>
          </w:rPr>
          <w:t>on</w:t>
        </w:r>
      </w:ins>
      <w:ins w:id="534" w:author="Joey Barros" w:date="2024-10-01T01:53:00Z">
        <w:r w:rsidRPr="3F523A21">
          <w:rPr>
            <w:b/>
            <w:bCs/>
          </w:rPr>
          <w:t xml:space="preserve"> Sealing Gaps</w:t>
        </w:r>
      </w:ins>
    </w:p>
    <w:p w14:paraId="7B3466F1" w14:textId="6E9710EF" w:rsidR="52933D66" w:rsidRDefault="52933D66">
      <w:pPr>
        <w:ind w:firstLine="720"/>
        <w:jc w:val="both"/>
        <w:rPr>
          <w:ins w:id="535" w:author="Joey Barros" w:date="2024-10-01T01:58:00Z" w16du:dateUtc="2024-10-01T01:58:57Z"/>
        </w:rPr>
        <w:pPrChange w:id="536" w:author="Doc Rocque" w:date="2024-10-03T23:27:00Z" w16du:dateUtc="2024-10-04T03:27:00Z">
          <w:pPr/>
        </w:pPrChange>
      </w:pPr>
      <w:ins w:id="537" w:author="Joey Barros" w:date="2024-10-01T01:53:00Z">
        <w:r>
          <w:t xml:space="preserve">Our team acknowledges our gaps and understands where we lack and where we don’t; </w:t>
        </w:r>
      </w:ins>
      <w:ins w:id="538" w:author="Joey Barros" w:date="2024-10-01T01:54:00Z">
        <w:r>
          <w:t xml:space="preserve">the </w:t>
        </w:r>
      </w:ins>
      <w:ins w:id="539" w:author="Joey Barros" w:date="2024-10-01T01:56:00Z">
        <w:r w:rsidR="37374122">
          <w:t>self-recognition</w:t>
        </w:r>
      </w:ins>
      <w:ins w:id="540" w:author="Joey Barros" w:date="2024-10-01T01:54:00Z">
        <w:r>
          <w:t xml:space="preserve"> of this factor is important as a team to know</w:t>
        </w:r>
      </w:ins>
      <w:ins w:id="541" w:author="Joey Barros" w:date="2024-10-01T01:56:00Z">
        <w:r w:rsidR="31659D59">
          <w:t>.</w:t>
        </w:r>
      </w:ins>
      <w:ins w:id="542" w:author="Joey Barros" w:date="2024-10-01T01:54:00Z">
        <w:r w:rsidR="37D0CCC6">
          <w:t xml:space="preserve"> Mainly, </w:t>
        </w:r>
      </w:ins>
      <w:ins w:id="543" w:author="Joey Barros" w:date="2024-10-01T01:55:00Z">
        <w:r w:rsidR="37D0CCC6">
          <w:t>we plan o</w:t>
        </w:r>
      </w:ins>
      <w:ins w:id="544" w:author="Joey Barros" w:date="2024-10-01T01:57:00Z">
        <w:r w:rsidR="6E2F58C7">
          <w:t>n</w:t>
        </w:r>
      </w:ins>
      <w:ins w:id="545" w:author="Joey Barros" w:date="2024-10-01T01:55:00Z">
        <w:r w:rsidR="37D0CCC6">
          <w:t xml:space="preserve"> sealing the gaps by letting </w:t>
        </w:r>
      </w:ins>
      <w:ins w:id="546" w:author="Joey Barros" w:date="2024-10-01T01:57:00Z">
        <w:r w:rsidR="081C4E6C">
          <w:t>each other</w:t>
        </w:r>
      </w:ins>
      <w:ins w:id="547" w:author="Joey Barros" w:date="2024-10-01T01:55:00Z">
        <w:r w:rsidR="37D0CCC6">
          <w:t xml:space="preserve"> know where such gap is and all of us making a team effort to</w:t>
        </w:r>
        <w:r w:rsidR="5B39233C">
          <w:t xml:space="preserve"> help with it. </w:t>
        </w:r>
        <w:r w:rsidR="5B39233C">
          <w:lastRenderedPageBreak/>
          <w:t xml:space="preserve">Altogether, we </w:t>
        </w:r>
      </w:ins>
      <w:ins w:id="548" w:author="Joey Barros" w:date="2024-10-01T01:57:00Z">
        <w:r w:rsidR="2776B653">
          <w:t xml:space="preserve">know we </w:t>
        </w:r>
      </w:ins>
      <w:ins w:id="549" w:author="Joey Barros" w:date="2024-10-01T01:55:00Z">
        <w:r w:rsidR="5B39233C">
          <w:t>have the skill set</w:t>
        </w:r>
      </w:ins>
      <w:ins w:id="550" w:author="Joey Barros" w:date="2024-10-01T02:02:00Z">
        <w:r w:rsidR="6572AB65">
          <w:t>s</w:t>
        </w:r>
      </w:ins>
      <w:ins w:id="551" w:author="Joey Barros" w:date="2024-10-01T01:55:00Z">
        <w:r w:rsidR="5B39233C">
          <w:t xml:space="preserve"> and abilities for </w:t>
        </w:r>
      </w:ins>
      <w:ins w:id="552" w:author="Joey Barros" w:date="2024-10-01T02:02:00Z">
        <w:r w:rsidR="37727B6B">
          <w:t xml:space="preserve">the entirety of the </w:t>
        </w:r>
      </w:ins>
      <w:ins w:id="553" w:author="Joey Barros" w:date="2024-10-01T01:55:00Z">
        <w:r w:rsidR="5B39233C">
          <w:t xml:space="preserve">project, </w:t>
        </w:r>
      </w:ins>
      <w:ins w:id="554" w:author="Joey Barros" w:date="2024-10-01T01:56:00Z">
        <w:r w:rsidR="5B39233C">
          <w:t>but if there is somewhere we lack and we are unable to communicate this</w:t>
        </w:r>
      </w:ins>
      <w:ins w:id="555" w:author="Joey Barros" w:date="2024-10-01T02:02:00Z">
        <w:r w:rsidR="7EB77342">
          <w:t>,</w:t>
        </w:r>
      </w:ins>
      <w:ins w:id="556" w:author="Joey Barros" w:date="2024-10-01T01:56:00Z">
        <w:r w:rsidR="5B39233C">
          <w:t xml:space="preserve"> it </w:t>
        </w:r>
      </w:ins>
      <w:ins w:id="557" w:author="Joey Barros" w:date="2024-10-01T01:57:00Z">
        <w:r w:rsidR="5AFF8B5D">
          <w:t xml:space="preserve">can </w:t>
        </w:r>
      </w:ins>
      <w:ins w:id="558" w:author="Joey Barros" w:date="2024-10-01T01:56:00Z">
        <w:r w:rsidR="5B39233C">
          <w:t xml:space="preserve">discommode the </w:t>
        </w:r>
        <w:r w:rsidR="4F9772DE">
          <w:t>team.</w:t>
        </w:r>
      </w:ins>
      <w:ins w:id="559" w:author="Joey Barros" w:date="2024-10-01T01:57:00Z">
        <w:r w:rsidR="0E5A6ABF">
          <w:t xml:space="preserve"> </w:t>
        </w:r>
      </w:ins>
    </w:p>
    <w:p w14:paraId="2A8386B9" w14:textId="33C4E480" w:rsidR="3F523A21" w:rsidRDefault="3F523A21">
      <w:pPr>
        <w:ind w:firstLine="720"/>
        <w:jc w:val="both"/>
        <w:rPr>
          <w:ins w:id="560" w:author="Joey Barros" w:date="2024-10-01T01:58:00Z" w16du:dateUtc="2024-10-01T01:58:57Z"/>
        </w:rPr>
        <w:pPrChange w:id="561" w:author="Doc Rocque" w:date="2024-10-03T23:27:00Z" w16du:dateUtc="2024-10-04T03:27:00Z">
          <w:pPr>
            <w:ind w:firstLine="720"/>
          </w:pPr>
        </w:pPrChange>
      </w:pPr>
    </w:p>
    <w:p w14:paraId="4EE89234" w14:textId="06994FF5" w:rsidR="0E5A6ABF" w:rsidRDefault="0E5A6ABF">
      <w:pPr>
        <w:ind w:firstLine="720"/>
        <w:jc w:val="both"/>
        <w:rPr>
          <w:ins w:id="562" w:author="Joey Barros" w:date="2024-10-01T01:59:00Z" w16du:dateUtc="2024-10-01T01:59:07Z"/>
        </w:rPr>
        <w:pPrChange w:id="563" w:author="Doc Rocque" w:date="2024-10-03T23:27:00Z" w16du:dateUtc="2024-10-04T03:27:00Z">
          <w:pPr>
            <w:ind w:firstLine="720"/>
          </w:pPr>
        </w:pPrChange>
      </w:pPr>
      <w:ins w:id="564" w:author="Joey Barros" w:date="2024-10-01T01:58:00Z">
        <w:r>
          <w:t xml:space="preserve">If it is something not within any of our skill sets, we will try our best to learn </w:t>
        </w:r>
      </w:ins>
      <w:ins w:id="565" w:author="Joey Barros" w:date="2024-10-01T01:59:00Z">
        <w:r w:rsidR="6CA67F84">
          <w:t xml:space="preserve">said </w:t>
        </w:r>
      </w:ins>
      <w:ins w:id="566" w:author="Joey Barros" w:date="2024-10-01T01:58:00Z">
        <w:r>
          <w:t xml:space="preserve">skill. </w:t>
        </w:r>
      </w:ins>
    </w:p>
    <w:p w14:paraId="21F37ED1" w14:textId="37EB6B27" w:rsidR="15DCBD64" w:rsidRDefault="15DCBD64">
      <w:pPr>
        <w:jc w:val="both"/>
        <w:rPr>
          <w:ins w:id="567" w:author="Tofehinti Olofin" w:date="2024-10-06T20:10:00Z" w16du:dateUtc="2024-10-07T00:10:00Z"/>
        </w:rPr>
      </w:pPr>
      <w:ins w:id="568" w:author="Joey Barros" w:date="2024-10-01T01:59:00Z">
        <w:r>
          <w:t xml:space="preserve">For example, </w:t>
        </w:r>
      </w:ins>
      <w:ins w:id="569" w:author="Joey Barros" w:date="2024-10-01T02:00:00Z">
        <w:r>
          <w:t>mechanical</w:t>
        </w:r>
      </w:ins>
      <w:ins w:id="570" w:author="Joey Barros" w:date="2024-10-01T01:59:00Z">
        <w:r>
          <w:t xml:space="preserve"> engineers know that UI development </w:t>
        </w:r>
      </w:ins>
      <w:ins w:id="571" w:author="Joey Barros" w:date="2024-10-01T02:00:00Z">
        <w:r w:rsidR="5E5F42D3">
          <w:t>is time consuming and can be difficult</w:t>
        </w:r>
      </w:ins>
      <w:ins w:id="572" w:author="Joey Barros" w:date="2024-10-01T01:59:00Z">
        <w:r>
          <w:t xml:space="preserve">, so </w:t>
        </w:r>
      </w:ins>
      <w:ins w:id="573" w:author="Joey Barros" w:date="2024-10-01T02:00:00Z">
        <w:r w:rsidR="1FDA33E4">
          <w:t>they put</w:t>
        </w:r>
      </w:ins>
      <w:ins w:id="574" w:author="Joey Barros" w:date="2024-10-01T01:59:00Z">
        <w:r>
          <w:t xml:space="preserve"> </w:t>
        </w:r>
      </w:ins>
      <w:ins w:id="575" w:author="Joey Barros" w:date="2024-10-01T02:00:00Z">
        <w:r w:rsidR="7BF39C14">
          <w:t xml:space="preserve">it into themselves </w:t>
        </w:r>
      </w:ins>
      <w:ins w:id="576" w:author="Joey Barros" w:date="2024-10-01T01:59:00Z">
        <w:r>
          <w:t>to help the software engineer in that area of product development</w:t>
        </w:r>
      </w:ins>
      <w:ins w:id="577" w:author="Joey Barros" w:date="2024-10-01T02:03:00Z">
        <w:r w:rsidR="5FBCEA3C">
          <w:t xml:space="preserve">, while </w:t>
        </w:r>
      </w:ins>
      <w:ins w:id="578" w:author="Joey Barros" w:date="2024-10-01T02:00:00Z">
        <w:r w:rsidR="34B04CBD">
          <w:t>learn</w:t>
        </w:r>
      </w:ins>
      <w:ins w:id="579" w:author="Joey Barros" w:date="2024-10-01T02:03:00Z">
        <w:r w:rsidR="232B6F29">
          <w:t>ing</w:t>
        </w:r>
      </w:ins>
      <w:ins w:id="580" w:author="Joey Barros" w:date="2024-10-01T02:00:00Z">
        <w:r w:rsidR="34B04CBD">
          <w:t xml:space="preserve"> a new skill.</w:t>
        </w:r>
      </w:ins>
    </w:p>
    <w:p w14:paraId="0C3FB089" w14:textId="77777777" w:rsidR="00E97728" w:rsidRPr="00E97728" w:rsidRDefault="00E97728" w:rsidP="00E97728">
      <w:pPr>
        <w:numPr>
          <w:ilvl w:val="0"/>
          <w:numId w:val="28"/>
        </w:numPr>
        <w:tabs>
          <w:tab w:val="num" w:pos="360"/>
        </w:tabs>
        <w:jc w:val="both"/>
        <w:rPr>
          <w:ins w:id="581" w:author="Tofehinti Olofin" w:date="2024-10-06T20:10:00Z"/>
          <w:b/>
          <w:bCs/>
          <w:lang w:val="en-CA"/>
        </w:rPr>
      </w:pPr>
      <w:ins w:id="582" w:author="Tofehinti Olofin" w:date="2024-10-06T20:10:00Z">
        <w:r w:rsidRPr="00E97728">
          <w:rPr>
            <w:b/>
            <w:bCs/>
            <w:lang w:val="en-CA"/>
          </w:rPr>
          <w:t>Time Estimate for Implementation:</w:t>
        </w:r>
      </w:ins>
    </w:p>
    <w:p w14:paraId="02642A5A" w14:textId="77777777" w:rsidR="00E97728" w:rsidRPr="00E97728" w:rsidRDefault="00E97728" w:rsidP="00E97728">
      <w:pPr>
        <w:numPr>
          <w:ilvl w:val="0"/>
          <w:numId w:val="46"/>
        </w:numPr>
        <w:jc w:val="both"/>
        <w:rPr>
          <w:ins w:id="583" w:author="Tofehinti Olofin" w:date="2024-10-06T20:10:00Z"/>
          <w:lang w:val="en-CA"/>
        </w:rPr>
      </w:pPr>
      <w:ins w:id="584" w:author="Tofehinti Olofin" w:date="2024-10-06T20:10:00Z">
        <w:r w:rsidRPr="00E97728">
          <w:rPr>
            <w:b/>
            <w:bCs/>
            <w:lang w:val="en-CA"/>
          </w:rPr>
          <w:t>Web App Development (Scanner Integration &amp; Firebase Setup)</w:t>
        </w:r>
        <w:r w:rsidRPr="00E97728">
          <w:rPr>
            <w:lang w:val="en-CA"/>
          </w:rPr>
          <w:t>:</w:t>
        </w:r>
      </w:ins>
    </w:p>
    <w:p w14:paraId="57B9631C" w14:textId="7090F57E" w:rsidR="00E97728" w:rsidRPr="00E97728" w:rsidRDefault="00E97728" w:rsidP="00E97728">
      <w:pPr>
        <w:numPr>
          <w:ilvl w:val="1"/>
          <w:numId w:val="46"/>
        </w:numPr>
        <w:jc w:val="both"/>
        <w:rPr>
          <w:ins w:id="585" w:author="Tofehinti Olofin" w:date="2024-10-06T20:10:00Z"/>
          <w:lang w:val="en-CA"/>
        </w:rPr>
      </w:pPr>
      <w:ins w:id="586" w:author="Tofehinti Olofin" w:date="2024-10-06T20:10:00Z">
        <w:r w:rsidRPr="00E97728">
          <w:rPr>
            <w:b/>
            <w:bCs/>
            <w:lang w:val="en-CA"/>
          </w:rPr>
          <w:t>Estimated time</w:t>
        </w:r>
        <w:r w:rsidRPr="00E97728">
          <w:rPr>
            <w:lang w:val="en-CA"/>
          </w:rPr>
          <w:t xml:space="preserve">: </w:t>
        </w:r>
      </w:ins>
      <w:ins w:id="587" w:author="Tofehinti Olofin" w:date="2024-10-06T20:59:00Z" w16du:dateUtc="2024-10-07T00:59:00Z">
        <w:r w:rsidR="00307A72">
          <w:rPr>
            <w:lang w:val="en-CA"/>
          </w:rPr>
          <w:t>2</w:t>
        </w:r>
      </w:ins>
      <w:ins w:id="588" w:author="Tofehinti Olofin" w:date="2024-10-06T20:10:00Z">
        <w:r w:rsidRPr="00E97728">
          <w:rPr>
            <w:lang w:val="en-CA"/>
          </w:rPr>
          <w:t>-</w:t>
        </w:r>
      </w:ins>
      <w:ins w:id="589" w:author="Tofehinti Olofin" w:date="2024-10-06T20:59:00Z" w16du:dateUtc="2024-10-07T00:59:00Z">
        <w:r w:rsidR="00307A72">
          <w:rPr>
            <w:lang w:val="en-CA"/>
          </w:rPr>
          <w:t>3</w:t>
        </w:r>
      </w:ins>
      <w:ins w:id="590" w:author="Tofehinti Olofin" w:date="2024-10-06T20:10:00Z">
        <w:r w:rsidRPr="00E97728">
          <w:rPr>
            <w:lang w:val="en-CA"/>
          </w:rPr>
          <w:t xml:space="preserve"> weeks</w:t>
        </w:r>
      </w:ins>
    </w:p>
    <w:p w14:paraId="7E1C0DA6" w14:textId="77777777" w:rsidR="00E97728" w:rsidRPr="00E97728" w:rsidRDefault="00E97728" w:rsidP="00E97728">
      <w:pPr>
        <w:numPr>
          <w:ilvl w:val="1"/>
          <w:numId w:val="46"/>
        </w:numPr>
        <w:jc w:val="both"/>
        <w:rPr>
          <w:ins w:id="591" w:author="Tofehinti Olofin" w:date="2024-10-06T20:10:00Z"/>
          <w:lang w:val="en-CA"/>
        </w:rPr>
      </w:pPr>
      <w:ins w:id="592" w:author="Tofehinti Olofin" w:date="2024-10-06T20:10:00Z">
        <w:r w:rsidRPr="00E97728">
          <w:rPr>
            <w:b/>
            <w:bCs/>
            <w:lang w:val="en-CA"/>
          </w:rPr>
          <w:t>Tasks involved</w:t>
        </w:r>
        <w:r w:rsidRPr="00E97728">
          <w:rPr>
            <w:lang w:val="en-CA"/>
          </w:rPr>
          <w:t>:</w:t>
        </w:r>
      </w:ins>
    </w:p>
    <w:p w14:paraId="1544A067" w14:textId="77777777" w:rsidR="00E97728" w:rsidRPr="00E97728" w:rsidRDefault="00E97728" w:rsidP="00E97728">
      <w:pPr>
        <w:numPr>
          <w:ilvl w:val="2"/>
          <w:numId w:val="46"/>
        </w:numPr>
        <w:jc w:val="both"/>
        <w:rPr>
          <w:ins w:id="593" w:author="Tofehinti Olofin" w:date="2024-10-06T20:10:00Z"/>
          <w:lang w:val="en-CA"/>
        </w:rPr>
      </w:pPr>
      <w:ins w:id="594" w:author="Tofehinti Olofin" w:date="2024-10-06T20:10:00Z">
        <w:r w:rsidRPr="00E97728">
          <w:rPr>
            <w:lang w:val="en-CA"/>
          </w:rPr>
          <w:t>Developing the web interface for check-in/check-out.</w:t>
        </w:r>
      </w:ins>
    </w:p>
    <w:p w14:paraId="04CA5614" w14:textId="5A0E31E0" w:rsidR="00E97728" w:rsidRPr="00E97728" w:rsidRDefault="00E97728" w:rsidP="00E97728">
      <w:pPr>
        <w:numPr>
          <w:ilvl w:val="2"/>
          <w:numId w:val="46"/>
        </w:numPr>
        <w:jc w:val="both"/>
        <w:rPr>
          <w:ins w:id="595" w:author="Tofehinti Olofin" w:date="2024-10-06T20:10:00Z"/>
          <w:lang w:val="en-CA"/>
        </w:rPr>
      </w:pPr>
      <w:ins w:id="596" w:author="Tofehinti Olofin" w:date="2024-10-06T20:10:00Z">
        <w:r w:rsidRPr="00E97728">
          <w:rPr>
            <w:lang w:val="en-CA"/>
          </w:rPr>
          <w:t>Setting up Firebase (</w:t>
        </w:r>
      </w:ins>
      <w:ins w:id="597" w:author="Tofehinti Olofin" w:date="2024-10-06T21:00:00Z" w16du:dateUtc="2024-10-07T01:00:00Z">
        <w:r w:rsidR="00307A72" w:rsidRPr="00E97728">
          <w:rPr>
            <w:lang w:val="en-CA"/>
          </w:rPr>
          <w:t>Firestone</w:t>
        </w:r>
      </w:ins>
      <w:ins w:id="598" w:author="Tofehinti Olofin" w:date="2024-10-06T20:10:00Z">
        <w:r w:rsidRPr="00E97728">
          <w:rPr>
            <w:lang w:val="en-CA"/>
          </w:rPr>
          <w:t xml:space="preserve"> and Cloud Storage).</w:t>
        </w:r>
      </w:ins>
    </w:p>
    <w:p w14:paraId="6154FBC1" w14:textId="77777777" w:rsidR="00E97728" w:rsidRPr="00E97728" w:rsidRDefault="00E97728" w:rsidP="00E97728">
      <w:pPr>
        <w:numPr>
          <w:ilvl w:val="2"/>
          <w:numId w:val="46"/>
        </w:numPr>
        <w:jc w:val="both"/>
        <w:rPr>
          <w:ins w:id="599" w:author="Tofehinti Olofin" w:date="2024-10-06T20:10:00Z"/>
          <w:lang w:val="en-CA"/>
        </w:rPr>
      </w:pPr>
      <w:ins w:id="600" w:author="Tofehinti Olofin" w:date="2024-10-06T20:10:00Z">
        <w:r w:rsidRPr="00E97728">
          <w:rPr>
            <w:lang w:val="en-CA"/>
          </w:rPr>
          <w:t>Integrating the barcode scanner to interface with the system.</w:t>
        </w:r>
      </w:ins>
    </w:p>
    <w:p w14:paraId="144B07B0" w14:textId="77777777" w:rsidR="00E97728" w:rsidRPr="00E97728" w:rsidRDefault="00E97728" w:rsidP="00E97728">
      <w:pPr>
        <w:numPr>
          <w:ilvl w:val="2"/>
          <w:numId w:val="46"/>
        </w:numPr>
        <w:jc w:val="both"/>
        <w:rPr>
          <w:ins w:id="601" w:author="Tofehinti Olofin" w:date="2024-10-06T20:10:00Z"/>
          <w:lang w:val="en-CA"/>
        </w:rPr>
      </w:pPr>
      <w:ins w:id="602" w:author="Tofehinti Olofin" w:date="2024-10-06T20:10:00Z">
        <w:r w:rsidRPr="00E97728">
          <w:rPr>
            <w:lang w:val="en-CA"/>
          </w:rPr>
          <w:t>Testing the scanning process and database synchronization.</w:t>
        </w:r>
      </w:ins>
    </w:p>
    <w:p w14:paraId="1D72A5FC" w14:textId="77777777" w:rsidR="00E97728" w:rsidRPr="00E97728" w:rsidRDefault="00E97728" w:rsidP="00E97728">
      <w:pPr>
        <w:numPr>
          <w:ilvl w:val="1"/>
          <w:numId w:val="46"/>
        </w:numPr>
        <w:jc w:val="both"/>
        <w:rPr>
          <w:ins w:id="603" w:author="Tofehinti Olofin" w:date="2024-10-06T20:10:00Z"/>
          <w:lang w:val="en-CA"/>
        </w:rPr>
      </w:pPr>
      <w:ins w:id="604" w:author="Tofehinti Olofin" w:date="2024-10-06T20:10:00Z">
        <w:r w:rsidRPr="00E97728">
          <w:rPr>
            <w:b/>
            <w:bCs/>
            <w:lang w:val="en-CA"/>
          </w:rPr>
          <w:t>Team focus</w:t>
        </w:r>
        <w:r w:rsidRPr="00E97728">
          <w:rPr>
            <w:lang w:val="en-CA"/>
          </w:rPr>
          <w:t>: This will be primarily led by the software and computer engineers, with assistance from mechanical engineers for hardware-related interactions.</w:t>
        </w:r>
      </w:ins>
    </w:p>
    <w:p w14:paraId="52566D1E" w14:textId="77777777" w:rsidR="00E97728" w:rsidRPr="00E97728" w:rsidRDefault="00E97728" w:rsidP="00E97728">
      <w:pPr>
        <w:numPr>
          <w:ilvl w:val="0"/>
          <w:numId w:val="46"/>
        </w:numPr>
        <w:jc w:val="both"/>
        <w:rPr>
          <w:ins w:id="605" w:author="Tofehinti Olofin" w:date="2024-10-06T20:10:00Z"/>
          <w:lang w:val="en-CA"/>
        </w:rPr>
      </w:pPr>
      <w:ins w:id="606" w:author="Tofehinti Olofin" w:date="2024-10-06T20:10:00Z">
        <w:r w:rsidRPr="00E97728">
          <w:rPr>
            <w:b/>
            <w:bCs/>
            <w:lang w:val="en-CA"/>
          </w:rPr>
          <w:t>UI Design &amp; Usability Enhancements</w:t>
        </w:r>
        <w:r w:rsidRPr="00E97728">
          <w:rPr>
            <w:lang w:val="en-CA"/>
          </w:rPr>
          <w:t>:</w:t>
        </w:r>
      </w:ins>
    </w:p>
    <w:p w14:paraId="58A4F70E" w14:textId="7F6A62FA" w:rsidR="00E97728" w:rsidRPr="00E97728" w:rsidRDefault="00E97728" w:rsidP="00E97728">
      <w:pPr>
        <w:numPr>
          <w:ilvl w:val="1"/>
          <w:numId w:val="46"/>
        </w:numPr>
        <w:jc w:val="both"/>
        <w:rPr>
          <w:ins w:id="607" w:author="Tofehinti Olofin" w:date="2024-10-06T20:10:00Z"/>
          <w:lang w:val="en-CA"/>
        </w:rPr>
      </w:pPr>
      <w:ins w:id="608" w:author="Tofehinti Olofin" w:date="2024-10-06T20:10:00Z">
        <w:r w:rsidRPr="00E97728">
          <w:rPr>
            <w:b/>
            <w:bCs/>
            <w:lang w:val="en-CA"/>
          </w:rPr>
          <w:t>Estimated time</w:t>
        </w:r>
        <w:r w:rsidRPr="00E97728">
          <w:rPr>
            <w:lang w:val="en-CA"/>
          </w:rPr>
          <w:t xml:space="preserve">: </w:t>
        </w:r>
      </w:ins>
      <w:ins w:id="609" w:author="Tofehinti Olofin" w:date="2024-10-06T20:59:00Z" w16du:dateUtc="2024-10-07T00:59:00Z">
        <w:r w:rsidR="00307A72">
          <w:rPr>
            <w:lang w:val="en-CA"/>
          </w:rPr>
          <w:t>1</w:t>
        </w:r>
      </w:ins>
      <w:ins w:id="610" w:author="Tofehinti Olofin" w:date="2024-10-06T20:10:00Z">
        <w:r w:rsidRPr="00E97728">
          <w:rPr>
            <w:lang w:val="en-CA"/>
          </w:rPr>
          <w:t>-</w:t>
        </w:r>
      </w:ins>
      <w:ins w:id="611" w:author="Tofehinti Olofin" w:date="2024-10-06T20:59:00Z" w16du:dateUtc="2024-10-07T00:59:00Z">
        <w:r w:rsidR="00307A72">
          <w:rPr>
            <w:lang w:val="en-CA"/>
          </w:rPr>
          <w:t>2</w:t>
        </w:r>
      </w:ins>
      <w:ins w:id="612" w:author="Tofehinti Olofin" w:date="2024-10-06T20:10:00Z">
        <w:r w:rsidRPr="00E97728">
          <w:rPr>
            <w:lang w:val="en-CA"/>
          </w:rPr>
          <w:t>weeks</w:t>
        </w:r>
      </w:ins>
    </w:p>
    <w:p w14:paraId="4BA6C826" w14:textId="77777777" w:rsidR="00E97728" w:rsidRPr="00E97728" w:rsidRDefault="00E97728" w:rsidP="00E97728">
      <w:pPr>
        <w:numPr>
          <w:ilvl w:val="1"/>
          <w:numId w:val="46"/>
        </w:numPr>
        <w:jc w:val="both"/>
        <w:rPr>
          <w:ins w:id="613" w:author="Tofehinti Olofin" w:date="2024-10-06T20:10:00Z"/>
          <w:lang w:val="en-CA"/>
        </w:rPr>
      </w:pPr>
      <w:ins w:id="614" w:author="Tofehinti Olofin" w:date="2024-10-06T20:10:00Z">
        <w:r w:rsidRPr="00E97728">
          <w:rPr>
            <w:b/>
            <w:bCs/>
            <w:lang w:val="en-CA"/>
          </w:rPr>
          <w:t>Tasks involved</w:t>
        </w:r>
        <w:r w:rsidRPr="00E97728">
          <w:rPr>
            <w:lang w:val="en-CA"/>
          </w:rPr>
          <w:t>:</w:t>
        </w:r>
      </w:ins>
    </w:p>
    <w:p w14:paraId="58594181" w14:textId="77777777" w:rsidR="00E97728" w:rsidRPr="00E97728" w:rsidRDefault="00E97728" w:rsidP="00E97728">
      <w:pPr>
        <w:numPr>
          <w:ilvl w:val="2"/>
          <w:numId w:val="46"/>
        </w:numPr>
        <w:jc w:val="both"/>
        <w:rPr>
          <w:ins w:id="615" w:author="Tofehinti Olofin" w:date="2024-10-06T20:10:00Z"/>
          <w:lang w:val="en-CA"/>
        </w:rPr>
      </w:pPr>
      <w:ins w:id="616" w:author="Tofehinti Olofin" w:date="2024-10-06T20:10:00Z">
        <w:r w:rsidRPr="00E97728">
          <w:rPr>
            <w:lang w:val="en-CA"/>
          </w:rPr>
          <w:t>Creating user-friendly interfaces.</w:t>
        </w:r>
      </w:ins>
    </w:p>
    <w:p w14:paraId="7332DAAF" w14:textId="77777777" w:rsidR="00E97728" w:rsidRPr="00E97728" w:rsidRDefault="00E97728" w:rsidP="00E97728">
      <w:pPr>
        <w:numPr>
          <w:ilvl w:val="2"/>
          <w:numId w:val="46"/>
        </w:numPr>
        <w:jc w:val="both"/>
        <w:rPr>
          <w:ins w:id="617" w:author="Tofehinti Olofin" w:date="2024-10-06T20:10:00Z"/>
          <w:lang w:val="en-CA"/>
        </w:rPr>
      </w:pPr>
      <w:ins w:id="618" w:author="Tofehinti Olofin" w:date="2024-10-06T20:10:00Z">
        <w:r w:rsidRPr="00E97728">
          <w:rPr>
            <w:lang w:val="en-CA"/>
          </w:rPr>
          <w:t>Implementing dropdowns, buttons, and other interactive features.</w:t>
        </w:r>
      </w:ins>
    </w:p>
    <w:p w14:paraId="00FC7034" w14:textId="77777777" w:rsidR="00E97728" w:rsidRPr="00E97728" w:rsidRDefault="00E97728" w:rsidP="00E97728">
      <w:pPr>
        <w:numPr>
          <w:ilvl w:val="2"/>
          <w:numId w:val="46"/>
        </w:numPr>
        <w:jc w:val="both"/>
        <w:rPr>
          <w:ins w:id="619" w:author="Tofehinti Olofin" w:date="2024-10-06T20:10:00Z"/>
          <w:lang w:val="en-CA"/>
        </w:rPr>
      </w:pPr>
      <w:ins w:id="620" w:author="Tofehinti Olofin" w:date="2024-10-06T20:10:00Z">
        <w:r w:rsidRPr="00E97728">
          <w:rPr>
            <w:lang w:val="en-CA"/>
          </w:rPr>
          <w:t>Ensuring that the system is intuitive for non-tech-savvy users.</w:t>
        </w:r>
      </w:ins>
    </w:p>
    <w:p w14:paraId="6F691B7B" w14:textId="77777777" w:rsidR="00E97728" w:rsidRPr="00E97728" w:rsidRDefault="00E97728" w:rsidP="00E97728">
      <w:pPr>
        <w:numPr>
          <w:ilvl w:val="1"/>
          <w:numId w:val="46"/>
        </w:numPr>
        <w:jc w:val="both"/>
        <w:rPr>
          <w:ins w:id="621" w:author="Tofehinti Olofin" w:date="2024-10-06T20:10:00Z"/>
          <w:lang w:val="en-CA"/>
        </w:rPr>
      </w:pPr>
      <w:ins w:id="622" w:author="Tofehinti Olofin" w:date="2024-10-06T20:10:00Z">
        <w:r w:rsidRPr="00E97728">
          <w:rPr>
            <w:b/>
            <w:bCs/>
            <w:lang w:val="en-CA"/>
          </w:rPr>
          <w:lastRenderedPageBreak/>
          <w:t>Team focus</w:t>
        </w:r>
        <w:r w:rsidRPr="00E97728">
          <w:rPr>
            <w:lang w:val="en-CA"/>
          </w:rPr>
          <w:t>: Primarily the software engineer, but with potential input from the mechanical engineers to ensure ease of use, particularly around hardware functionality.</w:t>
        </w:r>
      </w:ins>
    </w:p>
    <w:p w14:paraId="2E503E6A" w14:textId="77777777" w:rsidR="00E97728" w:rsidRPr="00E97728" w:rsidRDefault="00E97728" w:rsidP="00E97728">
      <w:pPr>
        <w:numPr>
          <w:ilvl w:val="0"/>
          <w:numId w:val="46"/>
        </w:numPr>
        <w:jc w:val="both"/>
        <w:rPr>
          <w:ins w:id="623" w:author="Tofehinti Olofin" w:date="2024-10-06T20:10:00Z"/>
          <w:lang w:val="en-CA"/>
        </w:rPr>
      </w:pPr>
      <w:ins w:id="624" w:author="Tofehinti Olofin" w:date="2024-10-06T20:10:00Z">
        <w:r w:rsidRPr="00E97728">
          <w:rPr>
            <w:b/>
            <w:bCs/>
            <w:lang w:val="en-CA"/>
          </w:rPr>
          <w:t>Database Structure and Testing (</w:t>
        </w:r>
        <w:proofErr w:type="spellStart"/>
        <w:r w:rsidRPr="00E97728">
          <w:rPr>
            <w:b/>
            <w:bCs/>
            <w:lang w:val="en-CA"/>
          </w:rPr>
          <w:t>Firestore</w:t>
        </w:r>
        <w:proofErr w:type="spellEnd"/>
        <w:r w:rsidRPr="00E97728">
          <w:rPr>
            <w:b/>
            <w:bCs/>
            <w:lang w:val="en-CA"/>
          </w:rPr>
          <w:t xml:space="preserve"> and Cloud Storage)</w:t>
        </w:r>
        <w:r w:rsidRPr="00E97728">
          <w:rPr>
            <w:lang w:val="en-CA"/>
          </w:rPr>
          <w:t>:</w:t>
        </w:r>
      </w:ins>
    </w:p>
    <w:p w14:paraId="577729C5" w14:textId="4123BCBA" w:rsidR="00E97728" w:rsidRPr="00E97728" w:rsidRDefault="00E97728" w:rsidP="00E97728">
      <w:pPr>
        <w:numPr>
          <w:ilvl w:val="1"/>
          <w:numId w:val="46"/>
        </w:numPr>
        <w:jc w:val="both"/>
        <w:rPr>
          <w:ins w:id="625" w:author="Tofehinti Olofin" w:date="2024-10-06T20:10:00Z"/>
          <w:lang w:val="en-CA"/>
        </w:rPr>
      </w:pPr>
      <w:ins w:id="626" w:author="Tofehinti Olofin" w:date="2024-10-06T20:10:00Z">
        <w:r w:rsidRPr="00E97728">
          <w:rPr>
            <w:b/>
            <w:bCs/>
            <w:lang w:val="en-CA"/>
          </w:rPr>
          <w:t>Estimated time</w:t>
        </w:r>
        <w:r w:rsidRPr="00E97728">
          <w:rPr>
            <w:lang w:val="en-CA"/>
          </w:rPr>
          <w:t xml:space="preserve">: </w:t>
        </w:r>
      </w:ins>
      <w:ins w:id="627" w:author="Tofehinti Olofin" w:date="2024-10-06T20:59:00Z" w16du:dateUtc="2024-10-07T00:59:00Z">
        <w:r w:rsidR="00307A72">
          <w:rPr>
            <w:lang w:val="en-CA"/>
          </w:rPr>
          <w:t>1</w:t>
        </w:r>
      </w:ins>
      <w:ins w:id="628" w:author="Tofehinti Olofin" w:date="2024-10-06T20:10:00Z">
        <w:r w:rsidRPr="00E97728">
          <w:rPr>
            <w:lang w:val="en-CA"/>
          </w:rPr>
          <w:t>-</w:t>
        </w:r>
      </w:ins>
      <w:ins w:id="629" w:author="Tofehinti Olofin" w:date="2024-10-06T20:59:00Z" w16du:dateUtc="2024-10-07T00:59:00Z">
        <w:r w:rsidR="00307A72">
          <w:rPr>
            <w:lang w:val="en-CA"/>
          </w:rPr>
          <w:t>2</w:t>
        </w:r>
      </w:ins>
      <w:ins w:id="630" w:author="Tofehinti Olofin" w:date="2024-10-06T20:10:00Z">
        <w:r w:rsidRPr="00E97728">
          <w:rPr>
            <w:lang w:val="en-CA"/>
          </w:rPr>
          <w:t xml:space="preserve"> weeks</w:t>
        </w:r>
      </w:ins>
    </w:p>
    <w:p w14:paraId="118A4C6D" w14:textId="77777777" w:rsidR="00E97728" w:rsidRPr="00E97728" w:rsidRDefault="00E97728" w:rsidP="00E97728">
      <w:pPr>
        <w:numPr>
          <w:ilvl w:val="1"/>
          <w:numId w:val="46"/>
        </w:numPr>
        <w:jc w:val="both"/>
        <w:rPr>
          <w:ins w:id="631" w:author="Tofehinti Olofin" w:date="2024-10-06T20:10:00Z"/>
          <w:lang w:val="en-CA"/>
        </w:rPr>
      </w:pPr>
      <w:ins w:id="632" w:author="Tofehinti Olofin" w:date="2024-10-06T20:10:00Z">
        <w:r w:rsidRPr="00E97728">
          <w:rPr>
            <w:b/>
            <w:bCs/>
            <w:lang w:val="en-CA"/>
          </w:rPr>
          <w:t>Tasks involved</w:t>
        </w:r>
        <w:r w:rsidRPr="00E97728">
          <w:rPr>
            <w:lang w:val="en-CA"/>
          </w:rPr>
          <w:t>:</w:t>
        </w:r>
      </w:ins>
    </w:p>
    <w:p w14:paraId="01A2AD9F" w14:textId="77777777" w:rsidR="00E97728" w:rsidRPr="00E97728" w:rsidRDefault="00E97728" w:rsidP="00E97728">
      <w:pPr>
        <w:numPr>
          <w:ilvl w:val="2"/>
          <w:numId w:val="46"/>
        </w:numPr>
        <w:jc w:val="both"/>
        <w:rPr>
          <w:ins w:id="633" w:author="Tofehinti Olofin" w:date="2024-10-06T20:10:00Z"/>
          <w:lang w:val="en-CA"/>
        </w:rPr>
      </w:pPr>
      <w:ins w:id="634" w:author="Tofehinti Olofin" w:date="2024-10-06T20:10:00Z">
        <w:r w:rsidRPr="00E97728">
          <w:rPr>
            <w:lang w:val="en-CA"/>
          </w:rPr>
          <w:t xml:space="preserve">Structuring </w:t>
        </w:r>
        <w:proofErr w:type="spellStart"/>
        <w:r w:rsidRPr="00E97728">
          <w:rPr>
            <w:lang w:val="en-CA"/>
          </w:rPr>
          <w:t>Firestore</w:t>
        </w:r>
        <w:proofErr w:type="spellEnd"/>
        <w:r w:rsidRPr="00E97728">
          <w:rPr>
            <w:lang w:val="en-CA"/>
          </w:rPr>
          <w:t xml:space="preserve"> for check-in/check-out records.</w:t>
        </w:r>
      </w:ins>
    </w:p>
    <w:p w14:paraId="58EB4CD4" w14:textId="77777777" w:rsidR="00E97728" w:rsidRPr="00E97728" w:rsidRDefault="00E97728" w:rsidP="00E97728">
      <w:pPr>
        <w:numPr>
          <w:ilvl w:val="2"/>
          <w:numId w:val="46"/>
        </w:numPr>
        <w:jc w:val="both"/>
        <w:rPr>
          <w:ins w:id="635" w:author="Tofehinti Olofin" w:date="2024-10-06T20:10:00Z"/>
          <w:lang w:val="en-CA"/>
        </w:rPr>
      </w:pPr>
      <w:ins w:id="636" w:author="Tofehinti Olofin" w:date="2024-10-06T20:10:00Z">
        <w:r w:rsidRPr="00E97728">
          <w:rPr>
            <w:lang w:val="en-CA"/>
          </w:rPr>
          <w:t>Using Cloud Storage for image handling.</w:t>
        </w:r>
      </w:ins>
    </w:p>
    <w:p w14:paraId="55EF5754" w14:textId="77777777" w:rsidR="00E97728" w:rsidRPr="00E97728" w:rsidRDefault="00E97728" w:rsidP="00E97728">
      <w:pPr>
        <w:numPr>
          <w:ilvl w:val="2"/>
          <w:numId w:val="46"/>
        </w:numPr>
        <w:jc w:val="both"/>
        <w:rPr>
          <w:ins w:id="637" w:author="Tofehinti Olofin" w:date="2024-10-06T20:10:00Z"/>
          <w:lang w:val="en-CA"/>
        </w:rPr>
      </w:pPr>
      <w:ins w:id="638" w:author="Tofehinti Olofin" w:date="2024-10-06T20:10:00Z">
        <w:r w:rsidRPr="00E97728">
          <w:rPr>
            <w:lang w:val="en-CA"/>
          </w:rPr>
          <w:t>Conducting load and performance testing to ensure the system can handle real-time inputs without lag.</w:t>
        </w:r>
      </w:ins>
    </w:p>
    <w:p w14:paraId="59F60F8D" w14:textId="77777777" w:rsidR="00E97728" w:rsidRPr="00E97728" w:rsidRDefault="00E97728" w:rsidP="00E97728">
      <w:pPr>
        <w:numPr>
          <w:ilvl w:val="1"/>
          <w:numId w:val="46"/>
        </w:numPr>
        <w:jc w:val="both"/>
        <w:rPr>
          <w:ins w:id="639" w:author="Tofehinti Olofin" w:date="2024-10-06T20:10:00Z"/>
          <w:lang w:val="en-CA"/>
        </w:rPr>
      </w:pPr>
      <w:ins w:id="640" w:author="Tofehinti Olofin" w:date="2024-10-06T20:10:00Z">
        <w:r w:rsidRPr="00E97728">
          <w:rPr>
            <w:b/>
            <w:bCs/>
            <w:lang w:val="en-CA"/>
          </w:rPr>
          <w:t>Team focus</w:t>
        </w:r>
        <w:r w:rsidRPr="00E97728">
          <w:rPr>
            <w:lang w:val="en-CA"/>
          </w:rPr>
          <w:t>: Software and computer engineers.</w:t>
        </w:r>
      </w:ins>
    </w:p>
    <w:p w14:paraId="4FBF6C7D" w14:textId="77777777" w:rsidR="00E97728" w:rsidRPr="00E97728" w:rsidRDefault="00E97728" w:rsidP="00E97728">
      <w:pPr>
        <w:numPr>
          <w:ilvl w:val="0"/>
          <w:numId w:val="46"/>
        </w:numPr>
        <w:jc w:val="both"/>
        <w:rPr>
          <w:ins w:id="641" w:author="Tofehinti Olofin" w:date="2024-10-06T20:10:00Z"/>
          <w:lang w:val="en-CA"/>
        </w:rPr>
      </w:pPr>
      <w:ins w:id="642" w:author="Tofehinti Olofin" w:date="2024-10-06T20:10:00Z">
        <w:r w:rsidRPr="00E97728">
          <w:rPr>
            <w:b/>
            <w:bCs/>
            <w:lang w:val="en-CA"/>
          </w:rPr>
          <w:t>Security and Authentication Mechanisms (Badge Scanning)</w:t>
        </w:r>
        <w:r w:rsidRPr="00E97728">
          <w:rPr>
            <w:lang w:val="en-CA"/>
          </w:rPr>
          <w:t>:</w:t>
        </w:r>
      </w:ins>
    </w:p>
    <w:p w14:paraId="7DB1D032" w14:textId="77777777" w:rsidR="00E97728" w:rsidRPr="00E97728" w:rsidRDefault="00E97728" w:rsidP="00E97728">
      <w:pPr>
        <w:numPr>
          <w:ilvl w:val="1"/>
          <w:numId w:val="46"/>
        </w:numPr>
        <w:jc w:val="both"/>
        <w:rPr>
          <w:ins w:id="643" w:author="Tofehinti Olofin" w:date="2024-10-06T20:10:00Z"/>
          <w:lang w:val="en-CA"/>
        </w:rPr>
      </w:pPr>
      <w:ins w:id="644" w:author="Tofehinti Olofin" w:date="2024-10-06T20:10:00Z">
        <w:r w:rsidRPr="00E97728">
          <w:rPr>
            <w:b/>
            <w:bCs/>
            <w:lang w:val="en-CA"/>
          </w:rPr>
          <w:t>Estimated time</w:t>
        </w:r>
        <w:r w:rsidRPr="00E97728">
          <w:rPr>
            <w:lang w:val="en-CA"/>
          </w:rPr>
          <w:t>: 1-2 weeks</w:t>
        </w:r>
      </w:ins>
    </w:p>
    <w:p w14:paraId="298D17BC" w14:textId="77777777" w:rsidR="00E97728" w:rsidRPr="00E97728" w:rsidRDefault="00E97728" w:rsidP="00E97728">
      <w:pPr>
        <w:numPr>
          <w:ilvl w:val="1"/>
          <w:numId w:val="46"/>
        </w:numPr>
        <w:jc w:val="both"/>
        <w:rPr>
          <w:ins w:id="645" w:author="Tofehinti Olofin" w:date="2024-10-06T20:10:00Z"/>
          <w:lang w:val="en-CA"/>
        </w:rPr>
      </w:pPr>
      <w:ins w:id="646" w:author="Tofehinti Olofin" w:date="2024-10-06T20:10:00Z">
        <w:r w:rsidRPr="00E97728">
          <w:rPr>
            <w:b/>
            <w:bCs/>
            <w:lang w:val="en-CA"/>
          </w:rPr>
          <w:t>Tasks involved</w:t>
        </w:r>
        <w:r w:rsidRPr="00E97728">
          <w:rPr>
            <w:lang w:val="en-CA"/>
          </w:rPr>
          <w:t>:</w:t>
        </w:r>
      </w:ins>
    </w:p>
    <w:p w14:paraId="24D44DA8" w14:textId="77777777" w:rsidR="00E97728" w:rsidRPr="00E97728" w:rsidRDefault="00E97728" w:rsidP="00E97728">
      <w:pPr>
        <w:numPr>
          <w:ilvl w:val="2"/>
          <w:numId w:val="46"/>
        </w:numPr>
        <w:jc w:val="both"/>
        <w:rPr>
          <w:ins w:id="647" w:author="Tofehinti Olofin" w:date="2024-10-06T20:10:00Z"/>
          <w:lang w:val="en-CA"/>
        </w:rPr>
      </w:pPr>
      <w:ins w:id="648" w:author="Tofehinti Olofin" w:date="2024-10-06T20:10:00Z">
        <w:r w:rsidRPr="00E97728">
          <w:rPr>
            <w:lang w:val="en-CA"/>
          </w:rPr>
          <w:t>Implementing badge scanning and login via QR codes.</w:t>
        </w:r>
      </w:ins>
    </w:p>
    <w:p w14:paraId="7FB3EF02" w14:textId="77777777" w:rsidR="00E97728" w:rsidRPr="00E97728" w:rsidRDefault="00E97728" w:rsidP="00E97728">
      <w:pPr>
        <w:numPr>
          <w:ilvl w:val="2"/>
          <w:numId w:val="46"/>
        </w:numPr>
        <w:jc w:val="both"/>
        <w:rPr>
          <w:ins w:id="649" w:author="Tofehinti Olofin" w:date="2024-10-06T20:10:00Z"/>
          <w:lang w:val="en-CA"/>
        </w:rPr>
      </w:pPr>
      <w:ins w:id="650" w:author="Tofehinti Olofin" w:date="2024-10-06T20:10:00Z">
        <w:r w:rsidRPr="00E97728">
          <w:rPr>
            <w:lang w:val="en-CA"/>
          </w:rPr>
          <w:t>Ensuring secure data handling and user authentication.</w:t>
        </w:r>
      </w:ins>
    </w:p>
    <w:p w14:paraId="34E51CC8" w14:textId="77777777" w:rsidR="00E97728" w:rsidRPr="00E97728" w:rsidRDefault="00E97728" w:rsidP="00E97728">
      <w:pPr>
        <w:numPr>
          <w:ilvl w:val="1"/>
          <w:numId w:val="46"/>
        </w:numPr>
        <w:jc w:val="both"/>
        <w:rPr>
          <w:ins w:id="651" w:author="Tofehinti Olofin" w:date="2024-10-06T20:10:00Z"/>
          <w:lang w:val="en-CA"/>
        </w:rPr>
      </w:pPr>
      <w:ins w:id="652" w:author="Tofehinti Olofin" w:date="2024-10-06T20:10:00Z">
        <w:r w:rsidRPr="00E97728">
          <w:rPr>
            <w:b/>
            <w:bCs/>
            <w:lang w:val="en-CA"/>
          </w:rPr>
          <w:t>Team focus</w:t>
        </w:r>
        <w:r w:rsidRPr="00E97728">
          <w:rPr>
            <w:lang w:val="en-CA"/>
          </w:rPr>
          <w:t>: Primarily software and computer engineers.</w:t>
        </w:r>
      </w:ins>
    </w:p>
    <w:p w14:paraId="548E04A3" w14:textId="77777777" w:rsidR="00E97728" w:rsidRPr="00E97728" w:rsidRDefault="00E97728" w:rsidP="00E97728">
      <w:pPr>
        <w:numPr>
          <w:ilvl w:val="0"/>
          <w:numId w:val="46"/>
        </w:numPr>
        <w:jc w:val="both"/>
        <w:rPr>
          <w:ins w:id="653" w:author="Tofehinti Olofin" w:date="2024-10-06T20:10:00Z"/>
          <w:lang w:val="en-CA"/>
        </w:rPr>
      </w:pPr>
      <w:ins w:id="654" w:author="Tofehinti Olofin" w:date="2024-10-06T20:10:00Z">
        <w:r w:rsidRPr="00E97728">
          <w:rPr>
            <w:b/>
            <w:bCs/>
            <w:lang w:val="en-CA"/>
          </w:rPr>
          <w:t>System Integration and Testing</w:t>
        </w:r>
        <w:r w:rsidRPr="00E97728">
          <w:rPr>
            <w:lang w:val="en-CA"/>
          </w:rPr>
          <w:t>:</w:t>
        </w:r>
      </w:ins>
    </w:p>
    <w:p w14:paraId="6754D534" w14:textId="77777777" w:rsidR="00E97728" w:rsidRPr="00E97728" w:rsidRDefault="00E97728" w:rsidP="00E97728">
      <w:pPr>
        <w:numPr>
          <w:ilvl w:val="1"/>
          <w:numId w:val="46"/>
        </w:numPr>
        <w:jc w:val="both"/>
        <w:rPr>
          <w:ins w:id="655" w:author="Tofehinti Olofin" w:date="2024-10-06T20:10:00Z"/>
          <w:lang w:val="en-CA"/>
        </w:rPr>
      </w:pPr>
      <w:ins w:id="656" w:author="Tofehinti Olofin" w:date="2024-10-06T20:10:00Z">
        <w:r w:rsidRPr="00E97728">
          <w:rPr>
            <w:b/>
            <w:bCs/>
            <w:lang w:val="en-CA"/>
          </w:rPr>
          <w:t>Estimated time</w:t>
        </w:r>
        <w:r w:rsidRPr="00E97728">
          <w:rPr>
            <w:lang w:val="en-CA"/>
          </w:rPr>
          <w:t>: 2-3 weeks</w:t>
        </w:r>
      </w:ins>
    </w:p>
    <w:p w14:paraId="3C840CA0" w14:textId="77777777" w:rsidR="00E97728" w:rsidRPr="00E97728" w:rsidRDefault="00E97728" w:rsidP="00E97728">
      <w:pPr>
        <w:numPr>
          <w:ilvl w:val="1"/>
          <w:numId w:val="46"/>
        </w:numPr>
        <w:jc w:val="both"/>
        <w:rPr>
          <w:ins w:id="657" w:author="Tofehinti Olofin" w:date="2024-10-06T20:10:00Z"/>
          <w:lang w:val="en-CA"/>
        </w:rPr>
      </w:pPr>
      <w:ins w:id="658" w:author="Tofehinti Olofin" w:date="2024-10-06T20:10:00Z">
        <w:r w:rsidRPr="00E97728">
          <w:rPr>
            <w:b/>
            <w:bCs/>
            <w:lang w:val="en-CA"/>
          </w:rPr>
          <w:t>Tasks involved</w:t>
        </w:r>
        <w:r w:rsidRPr="00E97728">
          <w:rPr>
            <w:lang w:val="en-CA"/>
          </w:rPr>
          <w:t>:</w:t>
        </w:r>
      </w:ins>
    </w:p>
    <w:p w14:paraId="30E51CB5" w14:textId="77777777" w:rsidR="00E97728" w:rsidRPr="00E97728" w:rsidRDefault="00E97728" w:rsidP="00E97728">
      <w:pPr>
        <w:numPr>
          <w:ilvl w:val="2"/>
          <w:numId w:val="46"/>
        </w:numPr>
        <w:jc w:val="both"/>
        <w:rPr>
          <w:ins w:id="659" w:author="Tofehinti Olofin" w:date="2024-10-06T20:10:00Z"/>
          <w:lang w:val="en-CA"/>
        </w:rPr>
      </w:pPr>
      <w:ins w:id="660" w:author="Tofehinti Olofin" w:date="2024-10-06T20:10:00Z">
        <w:r w:rsidRPr="00E97728">
          <w:rPr>
            <w:lang w:val="en-CA"/>
          </w:rPr>
          <w:t>Combining all components (scanner, database, UI).</w:t>
        </w:r>
      </w:ins>
    </w:p>
    <w:p w14:paraId="608B29A3" w14:textId="77777777" w:rsidR="00E97728" w:rsidRPr="00E97728" w:rsidRDefault="00E97728" w:rsidP="00E97728">
      <w:pPr>
        <w:numPr>
          <w:ilvl w:val="2"/>
          <w:numId w:val="46"/>
        </w:numPr>
        <w:jc w:val="both"/>
        <w:rPr>
          <w:ins w:id="661" w:author="Tofehinti Olofin" w:date="2024-10-06T20:10:00Z"/>
          <w:lang w:val="en-CA"/>
        </w:rPr>
      </w:pPr>
      <w:ins w:id="662" w:author="Tofehinti Olofin" w:date="2024-10-06T20:10:00Z">
        <w:r w:rsidRPr="00E97728">
          <w:rPr>
            <w:lang w:val="en-CA"/>
          </w:rPr>
          <w:t>Testing for errors, bugs, and smooth operation across locations.</w:t>
        </w:r>
      </w:ins>
    </w:p>
    <w:p w14:paraId="55C942E8" w14:textId="77777777" w:rsidR="00E97728" w:rsidRPr="00E97728" w:rsidRDefault="00E97728" w:rsidP="00E97728">
      <w:pPr>
        <w:numPr>
          <w:ilvl w:val="2"/>
          <w:numId w:val="46"/>
        </w:numPr>
        <w:jc w:val="both"/>
        <w:rPr>
          <w:ins w:id="663" w:author="Tofehinti Olofin" w:date="2024-10-06T20:10:00Z"/>
          <w:lang w:val="en-CA"/>
        </w:rPr>
      </w:pPr>
      <w:ins w:id="664" w:author="Tofehinti Olofin" w:date="2024-10-06T20:10:00Z">
        <w:r w:rsidRPr="00E97728">
          <w:rPr>
            <w:lang w:val="en-CA"/>
          </w:rPr>
          <w:t>Conducting user trials with the client.</w:t>
        </w:r>
      </w:ins>
    </w:p>
    <w:p w14:paraId="25189F51" w14:textId="77777777" w:rsidR="00E97728" w:rsidRPr="00E97728" w:rsidRDefault="00E97728" w:rsidP="00E97728">
      <w:pPr>
        <w:numPr>
          <w:ilvl w:val="1"/>
          <w:numId w:val="46"/>
        </w:numPr>
        <w:jc w:val="both"/>
        <w:rPr>
          <w:ins w:id="665" w:author="Tofehinti Olofin" w:date="2024-10-06T20:10:00Z"/>
          <w:lang w:val="en-CA"/>
        </w:rPr>
      </w:pPr>
      <w:ins w:id="666" w:author="Tofehinti Olofin" w:date="2024-10-06T20:10:00Z">
        <w:r w:rsidRPr="00E97728">
          <w:rPr>
            <w:b/>
            <w:bCs/>
            <w:lang w:val="en-CA"/>
          </w:rPr>
          <w:lastRenderedPageBreak/>
          <w:t>Team focus</w:t>
        </w:r>
        <w:r w:rsidRPr="00E97728">
          <w:rPr>
            <w:lang w:val="en-CA"/>
          </w:rPr>
          <w:t>: All team members, with collaboration across roles to handle any remaining gaps.</w:t>
        </w:r>
      </w:ins>
    </w:p>
    <w:p w14:paraId="6DF018B4" w14:textId="28E26542" w:rsidR="00E97728" w:rsidRPr="00E97728" w:rsidRDefault="00E97728">
      <w:pPr>
        <w:jc w:val="both"/>
        <w:rPr>
          <w:ins w:id="667" w:author="Maxim Shainski" w:date="2024-10-02T07:19:00Z" w16du:dateUtc="2024-10-02T11:19:00Z"/>
          <w:lang w:val="en-CA"/>
          <w:rPrChange w:id="668" w:author="Tofehinti Olofin" w:date="2024-10-06T20:10:00Z" w16du:dateUtc="2024-10-07T00:10:00Z">
            <w:rPr>
              <w:ins w:id="669" w:author="Maxim Shainski" w:date="2024-10-02T07:19:00Z" w16du:dateUtc="2024-10-02T11:19:00Z"/>
            </w:rPr>
          </w:rPrChange>
        </w:rPr>
        <w:pPrChange w:id="670" w:author="Doc Rocque" w:date="2024-10-03T23:27:00Z" w16du:dateUtc="2024-10-04T03:27:00Z">
          <w:pPr/>
        </w:pPrChange>
      </w:pPr>
    </w:p>
    <w:p w14:paraId="73320C0A" w14:textId="485F6847" w:rsidR="0691BBED" w:rsidRDefault="0691BBED">
      <w:pPr>
        <w:numPr>
          <w:ilvl w:val="0"/>
          <w:numId w:val="28"/>
        </w:numPr>
        <w:tabs>
          <w:tab w:val="num" w:pos="360"/>
        </w:tabs>
        <w:rPr>
          <w:ins w:id="671" w:author="Ian Worgan" w:date="2024-10-07T18:35:00Z" w16du:dateUtc="2024-10-07T18:35:10Z"/>
          <w:color w:val="000000" w:themeColor="text1"/>
          <w:lang w:val="en-CA"/>
        </w:rPr>
        <w:pPrChange w:id="672" w:author="Doc Rocque" w:date="2024-10-07T14:37:00Z" w16du:dateUtc="2024-10-07T18:37:00Z">
          <w:pPr>
            <w:numPr>
              <w:numId w:val="28"/>
            </w:numPr>
            <w:tabs>
              <w:tab w:val="num" w:pos="360"/>
            </w:tabs>
            <w:ind w:left="432" w:hanging="432"/>
            <w:jc w:val="both"/>
          </w:pPr>
        </w:pPrChange>
      </w:pPr>
      <w:ins w:id="673" w:author="Ian Worgan" w:date="2024-10-07T18:34:00Z">
        <w:r w:rsidRPr="5C398EC2">
          <w:rPr>
            <w:b/>
            <w:bCs/>
            <w:lang w:val="en-CA"/>
          </w:rPr>
          <w:t>Critical Assumption</w:t>
        </w:r>
        <w:r w:rsidR="37EED62C" w:rsidRPr="5C398EC2">
          <w:rPr>
            <w:b/>
            <w:bCs/>
            <w:lang w:val="en-CA"/>
          </w:rPr>
          <w:t xml:space="preserve">                                        </w:t>
        </w:r>
      </w:ins>
      <w:ins w:id="674" w:author="Ian Worgan" w:date="2024-10-07T18:35:00Z">
        <w:r w:rsidR="37EED62C" w:rsidRPr="5C398EC2">
          <w:rPr>
            <w:b/>
            <w:bCs/>
            <w:lang w:val="en-CA"/>
          </w:rPr>
          <w:t xml:space="preserve">                                                                                        </w:t>
        </w:r>
        <w:r>
          <w:tab/>
        </w:r>
        <w:r w:rsidR="07DABD5D" w:rsidRPr="5C398EC2">
          <w:rPr>
            <w:color w:val="000000" w:themeColor="text1"/>
            <w:lang w:val="en-CA"/>
          </w:rPr>
          <w:t xml:space="preserve">Our team has made </w:t>
        </w:r>
        <w:proofErr w:type="gramStart"/>
        <w:r w:rsidR="07DABD5D" w:rsidRPr="5C398EC2">
          <w:rPr>
            <w:color w:val="000000" w:themeColor="text1"/>
            <w:lang w:val="en-CA"/>
          </w:rPr>
          <w:t>a number of</w:t>
        </w:r>
        <w:proofErr w:type="gramEnd"/>
        <w:r w:rsidR="07DABD5D" w:rsidRPr="5C398EC2">
          <w:rPr>
            <w:color w:val="000000" w:themeColor="text1"/>
            <w:lang w:val="en-CA"/>
          </w:rPr>
          <w:t xml:space="preserve"> critical assumptions when designing the product. These assumptions may in the future affect the implementation of the product. The assumptions were made given the present information, and the most likely scenario.</w:t>
        </w:r>
      </w:ins>
    </w:p>
    <w:p w14:paraId="067681AC" w14:textId="2F934CC8" w:rsidR="0691BBED" w:rsidRDefault="0691BBED" w:rsidP="00F94764">
      <w:pPr>
        <w:rPr>
          <w:ins w:id="675" w:author="Ian Worgan" w:date="2024-10-07T18:35:00Z" w16du:dateUtc="2024-10-07T18:35:10Z"/>
        </w:rPr>
      </w:pPr>
    </w:p>
    <w:p w14:paraId="2317B3A8" w14:textId="2B7EBB01" w:rsidR="0691BBED" w:rsidRDefault="0691BBED" w:rsidP="00F94764">
      <w:pPr>
        <w:rPr>
          <w:ins w:id="676" w:author="Ian Worgan" w:date="2024-10-07T18:35:00Z" w16du:dateUtc="2024-10-07T18:35:10Z"/>
          <w:color w:val="000000" w:themeColor="text1"/>
          <w:lang w:val="en-CA"/>
        </w:rPr>
      </w:pPr>
      <w:ins w:id="677" w:author="Ian Worgan" w:date="2024-10-07T18:35:00Z">
        <w:r>
          <w:tab/>
        </w:r>
        <w:r w:rsidR="07DABD5D" w:rsidRPr="5C398EC2">
          <w:rPr>
            <w:color w:val="000000" w:themeColor="text1"/>
            <w:lang w:val="en-CA"/>
          </w:rPr>
          <w:t xml:space="preserve">Firstly, it was assumed that the computer terminals possessed by the client will be adequate to handle both the application and the scanner unit. This requires these computers to possess a </w:t>
        </w:r>
        <w:proofErr w:type="spellStart"/>
        <w:r w:rsidR="07DABD5D" w:rsidRPr="5C398EC2">
          <w:rPr>
            <w:color w:val="000000" w:themeColor="text1"/>
            <w:lang w:val="en-CA"/>
          </w:rPr>
          <w:t>wifi</w:t>
        </w:r>
        <w:proofErr w:type="spellEnd"/>
        <w:r w:rsidR="07DABD5D" w:rsidRPr="5C398EC2">
          <w:rPr>
            <w:color w:val="000000" w:themeColor="text1"/>
            <w:lang w:val="en-CA"/>
          </w:rPr>
          <w:t xml:space="preserve"> card and/or an ethernet port, enough processing power to handle a lightweight web application, and adequate IO to handle the scanner unit. While it is unlikely that the computer terminals do not meet these requirements, if they do not it would require the purchase of </w:t>
        </w:r>
        <w:proofErr w:type="gramStart"/>
        <w:r w:rsidR="07DABD5D" w:rsidRPr="5C398EC2">
          <w:rPr>
            <w:color w:val="000000" w:themeColor="text1"/>
            <w:lang w:val="en-CA"/>
          </w:rPr>
          <w:t>a number of</w:t>
        </w:r>
        <w:proofErr w:type="gramEnd"/>
        <w:r w:rsidR="07DABD5D" w:rsidRPr="5C398EC2">
          <w:rPr>
            <w:color w:val="000000" w:themeColor="text1"/>
            <w:lang w:val="en-CA"/>
          </w:rPr>
          <w:t xml:space="preserve"> new units, which would increase the cost of the system.</w:t>
        </w:r>
      </w:ins>
    </w:p>
    <w:p w14:paraId="2F02A7F9" w14:textId="7A2E10AE" w:rsidR="0691BBED" w:rsidRDefault="0691BBED" w:rsidP="00F94764">
      <w:pPr>
        <w:rPr>
          <w:ins w:id="678" w:author="Ian Worgan" w:date="2024-10-07T18:35:00Z" w16du:dateUtc="2024-10-07T18:35:10Z"/>
        </w:rPr>
      </w:pPr>
    </w:p>
    <w:p w14:paraId="426A5850" w14:textId="5A452F58" w:rsidR="0691BBED" w:rsidRDefault="0691BBED" w:rsidP="00F94764">
      <w:pPr>
        <w:rPr>
          <w:ins w:id="679" w:author="Ian Worgan" w:date="2024-10-07T18:35:00Z" w16du:dateUtc="2024-10-07T18:35:10Z"/>
          <w:color w:val="000000" w:themeColor="text1"/>
          <w:lang w:val="en-CA"/>
        </w:rPr>
      </w:pPr>
      <w:ins w:id="680" w:author="Ian Worgan" w:date="2024-10-07T18:35:00Z">
        <w:r>
          <w:tab/>
        </w:r>
        <w:r w:rsidR="07DABD5D" w:rsidRPr="5C398EC2">
          <w:rPr>
            <w:color w:val="000000" w:themeColor="text1"/>
            <w:lang w:val="en-CA"/>
          </w:rPr>
          <w:t xml:space="preserve">Secondly, it was assumed that the free firebase database would be adequate to store the </w:t>
        </w:r>
        <w:del w:id="681" w:author="Doc Rocque" w:date="2024-10-07T14:37:00Z" w16du:dateUtc="2024-10-07T18:37:00Z">
          <w:r w:rsidR="07DABD5D" w:rsidRPr="5C398EC2" w:rsidDel="00F94764">
            <w:rPr>
              <w:color w:val="000000" w:themeColor="text1"/>
              <w:lang w:val="en-CA"/>
            </w:rPr>
            <w:delText>clients</w:delText>
          </w:r>
        </w:del>
      </w:ins>
      <w:ins w:id="682" w:author="Doc Rocque" w:date="2024-10-07T14:37:00Z" w16du:dateUtc="2024-10-07T18:37:00Z">
        <w:r w:rsidR="00F94764" w:rsidRPr="5C398EC2">
          <w:rPr>
            <w:color w:val="000000" w:themeColor="text1"/>
            <w:lang w:val="en-CA"/>
          </w:rPr>
          <w:t>client’s</w:t>
        </w:r>
      </w:ins>
      <w:ins w:id="683" w:author="Ian Worgan" w:date="2024-10-07T18:35:00Z">
        <w:r w:rsidR="07DABD5D" w:rsidRPr="5C398EC2">
          <w:rPr>
            <w:color w:val="000000" w:themeColor="text1"/>
            <w:lang w:val="en-CA"/>
          </w:rPr>
          <w:t xml:space="preserve"> asset database. As the free version of a firebase database only supports a certain amount of </w:t>
        </w:r>
        <w:proofErr w:type="spellStart"/>
        <w:r w:rsidR="07DABD5D" w:rsidRPr="5C398EC2">
          <w:rPr>
            <w:color w:val="000000" w:themeColor="text1"/>
            <w:lang w:val="en-CA"/>
          </w:rPr>
          <w:t>realtime</w:t>
        </w:r>
        <w:proofErr w:type="spellEnd"/>
        <w:r w:rsidR="07DABD5D" w:rsidRPr="5C398EC2">
          <w:rPr>
            <w:color w:val="000000" w:themeColor="text1"/>
            <w:lang w:val="en-CA"/>
          </w:rPr>
          <w:t xml:space="preserve"> storage. The client's current list of assets should be </w:t>
        </w:r>
        <w:proofErr w:type="spellStart"/>
        <w:r w:rsidR="07DABD5D" w:rsidRPr="5C398EC2">
          <w:rPr>
            <w:color w:val="000000" w:themeColor="text1"/>
            <w:lang w:val="en-CA"/>
          </w:rPr>
          <w:t>storeable</w:t>
        </w:r>
        <w:proofErr w:type="spellEnd"/>
        <w:r w:rsidR="07DABD5D" w:rsidRPr="5C398EC2">
          <w:rPr>
            <w:color w:val="000000" w:themeColor="text1"/>
            <w:lang w:val="en-CA"/>
          </w:rPr>
          <w:t xml:space="preserve"> within the database, although if it is to grow, there is a potential that the database may need to be upgraded, increasing the cost of the system. It is also possible that the current collection of assets may not be storable within the database given the currently proposed storage method, this would also require upgrading the database. Alternatively, non-critical information could be cut from each entry, however this would eventually run out and would reduce the feature set of the application.</w:t>
        </w:r>
      </w:ins>
    </w:p>
    <w:p w14:paraId="124F122E" w14:textId="1E86D00D" w:rsidR="0691BBED" w:rsidRDefault="0691BBED" w:rsidP="00F94764">
      <w:pPr>
        <w:rPr>
          <w:ins w:id="684" w:author="Ian Worgan" w:date="2024-10-07T18:35:00Z" w16du:dateUtc="2024-10-07T18:35:10Z"/>
        </w:rPr>
      </w:pPr>
    </w:p>
    <w:p w14:paraId="1313468D" w14:textId="635FFAE8" w:rsidR="0691BBED" w:rsidRDefault="0691BBED">
      <w:pPr>
        <w:rPr>
          <w:del w:id="685" w:author="Ian Worgan" w:date="2024-10-07T18:34:00Z" w16du:dateUtc="2024-10-07T18:34:32Z"/>
          <w:color w:val="000000" w:themeColor="text1"/>
          <w:lang w:val="en-CA"/>
        </w:rPr>
        <w:pPrChange w:id="686" w:author="Doc Rocque" w:date="2024-10-07T14:37:00Z" w16du:dateUtc="2024-10-07T18:37:00Z">
          <w:pPr>
            <w:numPr>
              <w:numId w:val="28"/>
            </w:numPr>
            <w:tabs>
              <w:tab w:val="num" w:pos="360"/>
            </w:tabs>
            <w:ind w:left="432" w:hanging="432"/>
            <w:jc w:val="both"/>
          </w:pPr>
        </w:pPrChange>
      </w:pPr>
      <w:ins w:id="687" w:author="Ian Worgan" w:date="2024-10-07T18:35:00Z">
        <w:r>
          <w:tab/>
        </w:r>
        <w:del w:id="688" w:author="Joey Barros" w:date="2024-10-29T14:50:00Z">
          <w:r w:rsidR="07DABD5D" w:rsidRPr="5C398EC2">
            <w:rPr>
              <w:color w:val="000000" w:themeColor="text1"/>
              <w:lang w:val="en-CA"/>
            </w:rPr>
            <w:delText xml:space="preserve">Thirdly, </w:delText>
          </w:r>
          <w:r w:rsidRPr="5C3976D9" w:rsidDel="04934E5F">
            <w:rPr>
              <w:color w:val="000000" w:themeColor="text1"/>
              <w:lang w:val="en-CA"/>
            </w:rPr>
            <w:delText xml:space="preserve"> it</w:delText>
          </w:r>
        </w:del>
      </w:ins>
      <w:ins w:id="689" w:author="Joey Barros" w:date="2024-10-29T14:50:00Z">
        <w:r w:rsidR="5A24B39B" w:rsidRPr="5C3976D9">
          <w:rPr>
            <w:color w:val="000000" w:themeColor="text1"/>
            <w:lang w:val="en-CA"/>
          </w:rPr>
          <w:t>Thirdly,</w:t>
        </w:r>
        <w:r w:rsidR="07DABD5D" w:rsidRPr="5C398EC2">
          <w:rPr>
            <w:color w:val="000000" w:themeColor="text1"/>
            <w:lang w:val="en-CA"/>
          </w:rPr>
          <w:t xml:space="preserve"> it</w:t>
        </w:r>
      </w:ins>
      <w:ins w:id="690" w:author="Ian Worgan" w:date="2024-10-07T18:35:00Z">
        <w:r w:rsidR="07DABD5D" w:rsidRPr="5C398EC2">
          <w:rPr>
            <w:color w:val="000000" w:themeColor="text1"/>
            <w:lang w:val="en-CA"/>
          </w:rPr>
          <w:t xml:space="preserve"> was assumed that placing a barcode or QR code sticker on the ID badges would be acceptable to the client. It is likely that this assumption will hold true based on comments from the client regarding it being likely okay. If it is not a true assumption however, a new method of authentication must be devised.</w:t>
        </w:r>
      </w:ins>
    </w:p>
    <w:p w14:paraId="56678E9B" w14:textId="21DD8CC4" w:rsidR="3F523A21" w:rsidRDefault="3F523A21" w:rsidP="3F523A21">
      <w:pPr>
        <w:spacing w:line="240" w:lineRule="auto"/>
      </w:pPr>
    </w:p>
    <w:p w14:paraId="4B706ABC" w14:textId="5E93F382" w:rsidR="00310C1F" w:rsidRPr="00BD2AA1" w:rsidRDefault="052D38FE" w:rsidP="50F61662">
      <w:pPr>
        <w:pStyle w:val="Heading2"/>
        <w:spacing w:before="232" w:after="238"/>
        <w:rPr>
          <w:ins w:id="691" w:author="Joey Barros" w:date="2024-10-01T01:08:00Z" w16du:dateUtc="2024-10-01T01:08:14Z"/>
        </w:rPr>
      </w:pPr>
      <w:ins w:id="692" w:author="Joey Barros" w:date="2024-10-01T00:36:00Z">
        <w:r>
          <w:t xml:space="preserve">3.2 </w:t>
        </w:r>
      </w:ins>
      <w:r w:rsidR="0294707D">
        <w:t>BOM</w:t>
      </w:r>
      <w:ins w:id="693" w:author="Joey Barros" w:date="2024-10-01T01:12:00Z">
        <w:r w:rsidR="25E7C8E6">
          <w:t xml:space="preserve"> </w:t>
        </w:r>
        <w:del w:id="694" w:author="Doc Rocque" w:date="2024-10-03T23:26:00Z" w16du:dateUtc="2024-10-04T03:26:00Z">
          <w:r w:rsidR="25E7C8E6" w:rsidDel="00A63794">
            <w:delText xml:space="preserve">LMK </w:delText>
          </w:r>
          <w:r w:rsidR="25E7C8E6" w:rsidRPr="5B4D10F6" w:rsidDel="00A63794">
            <w:rPr>
              <w:highlight w:val="yellow"/>
              <w:rPrChange w:id="695" w:author="Joey Barros" w:date="2024-10-01T01:12:00Z">
                <w:rPr/>
              </w:rPrChange>
            </w:rPr>
            <w:delText>if i should be adding or changing things</w:delText>
          </w:r>
        </w:del>
      </w:ins>
    </w:p>
    <w:p w14:paraId="157F847F" w14:textId="4FD32CB4" w:rsidR="007C33FE" w:rsidRDefault="007C33FE">
      <w:pPr>
        <w:pStyle w:val="ParIndent"/>
        <w:ind w:firstLine="0"/>
        <w:rPr>
          <w:ins w:id="696" w:author="Joey Barros" w:date="2024-10-01T01:08:00Z" w16du:dateUtc="2024-10-01T01:08:12Z"/>
        </w:rPr>
        <w:pPrChange w:id="697" w:author="Joey Barros" w:date="2024-10-01T01:13:00Z">
          <w:pPr/>
        </w:pPrChange>
      </w:pPr>
      <w:ins w:id="698" w:author="Joey Barros" w:date="2024-10-01T01:13:00Z">
        <w:r>
          <w:rPr>
            <w:noProof/>
          </w:rPr>
          <w:drawing>
            <wp:inline distT="0" distB="0" distL="0" distR="0" wp14:anchorId="5651B856" wp14:editId="4BA73164">
              <wp:extent cx="6019802" cy="2114550"/>
              <wp:effectExtent l="0" t="0" r="0" b="0"/>
              <wp:docPr id="1449769450" name="Picture 1449769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6019802" cy="2114550"/>
                      </a:xfrm>
                      <a:prstGeom prst="rect">
                        <a:avLst/>
                      </a:prstGeom>
                    </pic:spPr>
                  </pic:pic>
                </a:graphicData>
              </a:graphic>
            </wp:inline>
          </w:drawing>
        </w:r>
      </w:ins>
    </w:p>
    <w:p w14:paraId="70839224" w14:textId="502871AF" w:rsidR="5B4D10F6" w:rsidRDefault="5B4D10F6">
      <w:pPr>
        <w:pStyle w:val="ParIndent"/>
        <w:rPr>
          <w:del w:id="699" w:author="Joey Barros" w:date="2024-10-01T01:08:00Z" w16du:dateUtc="2024-10-01T01:08:10Z"/>
        </w:rPr>
        <w:pPrChange w:id="700" w:author="Joey Barros" w:date="2024-10-01T01:08:00Z">
          <w:pPr>
            <w:pStyle w:val="Heading2"/>
            <w:spacing w:before="232" w:after="238"/>
          </w:pPr>
        </w:pPrChange>
      </w:pPr>
    </w:p>
    <w:p w14:paraId="2A078B45" w14:textId="0E144A44" w:rsidR="00310C1F" w:rsidRPr="00BD2AA1" w:rsidRDefault="00310C1F" w:rsidP="50F61662">
      <w:pPr>
        <w:spacing w:line="240" w:lineRule="auto"/>
        <w:rPr>
          <w:ins w:id="701" w:author="Joey Barros" w:date="2024-10-29T14:50:00Z" w16du:dateUtc="2024-10-29T14:50:39Z"/>
        </w:rPr>
      </w:pPr>
      <w:ins w:id="702" w:author="Joey Barros" w:date="2024-10-01T01:10:00Z">
        <w:r>
          <w:fldChar w:fldCharType="begin"/>
        </w:r>
        <w:r>
          <w:instrText xml:space="preserve">HYPERLINK "https://uottawa-my.sharepoint.com/personal/jbarr010_uottawa_ca/_layouts/15/guestaccess.aspx?share=EfF-VcRjYbtEq1gOeOoxjRMBXb9s_QQk4x-HfH4DD9WO5A&amp;e=C6c3Up" </w:instrText>
        </w:r>
        <w:r>
          <w:fldChar w:fldCharType="separate"/>
        </w:r>
        <w:r w:rsidR="07B83345" w:rsidRPr="5B4D10F6">
          <w:rPr>
            <w:rStyle w:val="Hyperlink"/>
          </w:rPr>
          <w:t xml:space="preserve">BOM </w:t>
        </w:r>
        <w:r>
          <w:fldChar w:fldCharType="end"/>
        </w:r>
      </w:ins>
    </w:p>
    <w:p w14:paraId="3273FD87" w14:textId="62D0D235" w:rsidR="5C3976D9" w:rsidRDefault="5C3976D9" w:rsidP="5C3976D9">
      <w:pPr>
        <w:spacing w:line="240" w:lineRule="auto"/>
        <w:rPr>
          <w:ins w:id="703" w:author="Joey Barros" w:date="2024-10-29T14:50:00Z" w16du:dateUtc="2024-10-29T14:50:39Z"/>
        </w:rPr>
      </w:pPr>
    </w:p>
    <w:p w14:paraId="5379F9C0" w14:textId="2C9108B3" w:rsidR="6B26CC81" w:rsidRDefault="6B26CC81" w:rsidP="5C3976D9">
      <w:pPr>
        <w:spacing w:line="240" w:lineRule="auto"/>
        <w:rPr>
          <w:ins w:id="704" w:author="Joey Barros" w:date="2024-10-29T14:50:00Z" w16du:dateUtc="2024-10-29T14:50:49Z"/>
          <w:b/>
          <w:bCs/>
          <w:rPrChange w:id="705" w:author="Joey Barros" w:date="2024-10-29T14:53:00Z">
            <w:rPr>
              <w:ins w:id="706" w:author="Joey Barros" w:date="2024-10-29T14:50:00Z" w16du:dateUtc="2024-10-29T14:50:49Z"/>
            </w:rPr>
          </w:rPrChange>
        </w:rPr>
      </w:pPr>
      <w:ins w:id="707" w:author="Joey Barros" w:date="2024-10-29T14:50:00Z">
        <w:r w:rsidRPr="5C3976D9">
          <w:rPr>
            <w:b/>
            <w:bCs/>
            <w:rPrChange w:id="708" w:author="Joey Barros" w:date="2024-10-29T14:53:00Z">
              <w:rPr/>
            </w:rPrChange>
          </w:rPr>
          <w:t>Progress Plan Update</w:t>
        </w:r>
      </w:ins>
    </w:p>
    <w:p w14:paraId="5C20DCEE" w14:textId="641C04CB" w:rsidR="37B1ED16" w:rsidRDefault="37B1ED16" w:rsidP="5C3976D9">
      <w:pPr>
        <w:rPr>
          <w:lang w:val="en-CA"/>
        </w:rPr>
      </w:pPr>
      <w:ins w:id="709" w:author="Joey Barros" w:date="2024-10-29T14:51:00Z">
        <w:r>
          <w:rPr>
            <w:noProof/>
          </w:rPr>
          <w:drawing>
            <wp:inline distT="0" distB="0" distL="0" distR="0" wp14:anchorId="20A7D9E6" wp14:editId="690283BE">
              <wp:extent cx="5891386" cy="2641338"/>
              <wp:effectExtent l="0" t="0" r="3175" b="0"/>
              <wp:docPr id="1291204494" name="Picture 1" descr="A computer screen shot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8">
                        <a:extLst>
                          <a:ext uri="{28A0092B-C50C-407E-A947-70E740481C1C}">
                            <a14:useLocalDpi xmlns:a14="http://schemas.microsoft.com/office/drawing/2010/main" val="0"/>
                          </a:ext>
                        </a:extLst>
                      </a:blip>
                      <a:stretch>
                        <a:fillRect/>
                      </a:stretch>
                    </pic:blipFill>
                    <pic:spPr>
                      <a:xfrm>
                        <a:off x="0" y="0"/>
                        <a:ext cx="5891386" cy="2641338"/>
                      </a:xfrm>
                      <a:prstGeom prst="rect">
                        <a:avLst/>
                      </a:prstGeom>
                    </pic:spPr>
                  </pic:pic>
                </a:graphicData>
              </a:graphic>
            </wp:inline>
          </w:drawing>
        </w:r>
      </w:ins>
    </w:p>
    <w:p w14:paraId="3CB639A3" w14:textId="17A2A116" w:rsidR="5C3976D9" w:rsidRDefault="5C3976D9" w:rsidP="5C3976D9">
      <w:pPr>
        <w:spacing w:line="240" w:lineRule="auto"/>
      </w:pPr>
    </w:p>
    <w:p w14:paraId="797157EC" w14:textId="35759937" w:rsidR="00310C1F" w:rsidRPr="00BD2AA1" w:rsidRDefault="00310C1F" w:rsidP="5B4D10F6">
      <w:pPr>
        <w:spacing w:before="278" w:after="278" w:line="240" w:lineRule="auto"/>
        <w:rPr>
          <w:del w:id="710" w:author="Joey Barros" w:date="2024-10-01T01:09:00Z" w16du:dateUtc="2024-10-01T01:09:45Z"/>
          <w:rStyle w:val="Hyperlink"/>
        </w:rPr>
      </w:pPr>
    </w:p>
    <w:p w14:paraId="344DD2C5" w14:textId="477D8F34" w:rsidR="00310C1F" w:rsidRPr="00BD2AA1" w:rsidRDefault="00310C1F" w:rsidP="50F61662">
      <w:pPr>
        <w:spacing w:before="278" w:after="278" w:line="240" w:lineRule="auto"/>
        <w:ind w:firstLine="578"/>
        <w:rPr>
          <w:del w:id="711" w:author="Joey Barros" w:date="2024-10-29T14:50:00Z" w16du:dateUtc="2024-10-29T14:50:15Z"/>
        </w:rPr>
      </w:pPr>
    </w:p>
    <w:p w14:paraId="1D602021" w14:textId="560DFF08" w:rsidR="00310C1F" w:rsidRPr="00BD2AA1" w:rsidRDefault="00310C1F" w:rsidP="50F61662">
      <w:pPr>
        <w:spacing w:before="240" w:after="240" w:line="240" w:lineRule="auto"/>
        <w:rPr>
          <w:del w:id="712" w:author="Joey Barros" w:date="2024-10-24T19:51:00Z" w16du:dateUtc="2024-10-24T19:51:06Z"/>
        </w:rPr>
      </w:pPr>
    </w:p>
    <w:p w14:paraId="07C8CF3E" w14:textId="74F6AAB5" w:rsidR="00310C1F" w:rsidRPr="00BD2AA1" w:rsidRDefault="00310C1F" w:rsidP="50F61662">
      <w:pPr>
        <w:spacing w:line="240" w:lineRule="auto"/>
        <w:rPr>
          <w:del w:id="713" w:author="Joey Barros" w:date="2024-10-29T14:50:00Z" w16du:dateUtc="2024-10-29T14:50:15Z"/>
        </w:rPr>
      </w:pPr>
    </w:p>
    <w:p w14:paraId="52190942" w14:textId="5478293F" w:rsidR="00310C1F" w:rsidRPr="00BD2AA1" w:rsidRDefault="43137EDF" w:rsidP="50F61662">
      <w:pPr>
        <w:spacing w:line="240" w:lineRule="auto"/>
        <w:rPr>
          <w:del w:id="714" w:author="Joey Barros" w:date="2024-10-01T00:36:00Z" w16du:dateUtc="2024-10-01T00:36:27Z"/>
        </w:rPr>
      </w:pPr>
      <w:del w:id="715" w:author="Joey Barros" w:date="2024-10-20T22:18:00Z">
        <w:r w:rsidDel="43137EDF">
          <w:delText xml:space="preserve">Project plan </w:delText>
        </w:r>
      </w:del>
      <w:del w:id="716" w:author="Joey Barros" w:date="2024-10-01T00:35:00Z">
        <w:r>
          <w:tab/>
        </w:r>
      </w:del>
      <w:del w:id="717" w:author="Joey Barros" w:date="2024-10-20T22:18:00Z">
        <w:r>
          <w:tab/>
        </w:r>
        <w:r w:rsidDel="43137EDF">
          <w:delText>update</w:delText>
        </w:r>
      </w:del>
    </w:p>
    <w:p w14:paraId="642C3120" w14:textId="77777777" w:rsidR="006238BF" w:rsidRDefault="006238BF" w:rsidP="50F61662">
      <w:pPr>
        <w:pStyle w:val="Heading2"/>
        <w:spacing w:before="232" w:after="238"/>
        <w:rPr>
          <w:ins w:id="718" w:author="Doc Rocque" w:date="2024-10-17T12:12:00Z" w16du:dateUtc="2024-10-17T16:12:00Z"/>
          <w:del w:id="719" w:author="Joey Barros" w:date="2024-10-20T22:18:00Z" w16du:dateUtc="2024-10-20T22:18:51Z"/>
          <w:b w:val="0"/>
          <w:bCs w:val="0"/>
          <w:iCs w:val="0"/>
          <w:sz w:val="24"/>
          <w:szCs w:val="24"/>
          <w:lang w:val="en-US"/>
        </w:rPr>
      </w:pPr>
    </w:p>
    <w:p w14:paraId="74915EC1" w14:textId="77777777" w:rsidR="006238BF" w:rsidRDefault="006238BF" w:rsidP="006238BF">
      <w:pPr>
        <w:pStyle w:val="ParIndent"/>
        <w:rPr>
          <w:ins w:id="720" w:author="Doc Rocque" w:date="2024-10-17T12:12:00Z" w16du:dateUtc="2024-10-17T16:12:00Z"/>
          <w:del w:id="721" w:author="Joey Barros" w:date="2024-10-20T22:18:00Z" w16du:dateUtc="2024-10-20T22:18:51Z"/>
        </w:rPr>
      </w:pPr>
    </w:p>
    <w:p w14:paraId="2D7158C3" w14:textId="77777777" w:rsidR="006238BF" w:rsidRDefault="006238BF" w:rsidP="006238BF">
      <w:pPr>
        <w:pStyle w:val="ParIndent"/>
        <w:rPr>
          <w:ins w:id="722" w:author="Doc Rocque" w:date="2024-10-17T12:12:00Z" w16du:dateUtc="2024-10-17T16:12:00Z"/>
          <w:del w:id="723" w:author="Joey Barros" w:date="2024-10-20T22:18:00Z" w16du:dateUtc="2024-10-20T22:18:51Z"/>
        </w:rPr>
      </w:pPr>
    </w:p>
    <w:p w14:paraId="3A7C391E" w14:textId="77777777" w:rsidR="006238BF" w:rsidRDefault="006238BF" w:rsidP="006238BF">
      <w:pPr>
        <w:pStyle w:val="ParIndent"/>
        <w:rPr>
          <w:ins w:id="724" w:author="Doc Rocque" w:date="2024-10-17T12:12:00Z" w16du:dateUtc="2024-10-17T16:12:00Z"/>
          <w:del w:id="725" w:author="Joey Barros" w:date="2024-10-20T22:18:00Z" w16du:dateUtc="2024-10-20T22:18:51Z"/>
        </w:rPr>
      </w:pPr>
    </w:p>
    <w:p w14:paraId="429C01EB" w14:textId="77777777" w:rsidR="006238BF" w:rsidRDefault="006238BF" w:rsidP="006238BF">
      <w:pPr>
        <w:pStyle w:val="ParIndent"/>
        <w:rPr>
          <w:ins w:id="726" w:author="Doc Rocque" w:date="2024-10-17T12:12:00Z" w16du:dateUtc="2024-10-17T16:12:00Z"/>
          <w:del w:id="727" w:author="Joey Barros" w:date="2024-10-20T22:18:00Z" w16du:dateUtc="2024-10-20T22:18:51Z"/>
        </w:rPr>
      </w:pPr>
    </w:p>
    <w:p w14:paraId="5049C237" w14:textId="76A0EFA6" w:rsidR="006238BF" w:rsidRPr="00BD2AA1" w:rsidRDefault="006238BF" w:rsidP="006238BF">
      <w:pPr>
        <w:pStyle w:val="ListofFigures1"/>
        <w:rPr>
          <w:ins w:id="728" w:author="Doc Rocque" w:date="2024-10-17T12:12:00Z" w16du:dateUtc="2024-10-17T16:12:00Z"/>
          <w:del w:id="729" w:author="Joey Barros" w:date="2024-10-20T22:18:00Z" w16du:dateUtc="2024-10-20T22:18:51Z"/>
          <w:lang w:val="en-CA"/>
        </w:rPr>
      </w:pPr>
      <w:bookmarkStart w:id="730" w:name="_Toc176011351"/>
      <w:del w:id="731" w:author="Joey Barros" w:date="2024-10-20T22:18:00Z">
        <w:r w:rsidRPr="00BD2AA1">
          <w:rPr>
            <w:lang w:val="en-CA"/>
          </w:rPr>
          <w:delText>List of Figures</w:delText>
        </w:r>
      </w:del>
      <w:bookmarkEnd w:id="730"/>
    </w:p>
    <w:p w14:paraId="38AC999D" w14:textId="77777777" w:rsidR="006238BF" w:rsidRPr="00997DDB" w:rsidRDefault="006238BF" w:rsidP="006238BF">
      <w:pPr>
        <w:rPr>
          <w:ins w:id="732" w:author="Doc Rocque" w:date="2024-10-17T12:12:00Z" w16du:dateUtc="2024-10-17T16:12:00Z"/>
          <w:del w:id="733" w:author="Joey Barros" w:date="2024-10-20T22:18:00Z" w16du:dateUtc="2024-10-20T22:18:51Z"/>
          <w:rStyle w:val="CommentReference"/>
          <w:bCs/>
          <w:lang w:val="en-CA"/>
        </w:rPr>
      </w:pPr>
      <w:ins w:id="734" w:author="Doc Rocque" w:date="2024-10-17T12:12:00Z" w16du:dateUtc="2024-10-17T16:12:00Z">
        <w:r w:rsidRPr="00997DDB">
          <w:rPr>
            <w:lang w:val="en-CA"/>
          </w:rPr>
          <w:fldChar w:fldCharType="begin"/>
        </w:r>
        <w:r w:rsidRPr="00997DDB">
          <w:rPr>
            <w:lang w:val="en-CA"/>
          </w:rPr>
          <w:instrText xml:space="preserve"> TOC \h \z \c "Figure" </w:instrText>
        </w:r>
        <w:r w:rsidRPr="00997DDB">
          <w:rPr>
            <w:lang w:val="en-CA"/>
          </w:rPr>
          <w:fldChar w:fldCharType="separate"/>
        </w:r>
      </w:ins>
      <w:del w:id="735" w:author="Joey Barros" w:date="2024-10-20T22:18:00Z">
        <w:r w:rsidRPr="00997DDB">
          <w:rPr>
            <w:bCs/>
            <w:noProof/>
            <w:lang w:val="en-CA"/>
          </w:rPr>
          <w:delText>Insert your list of figures here (right-click to update this field).</w:delText>
        </w:r>
      </w:del>
      <w:ins w:id="736" w:author="Doc Rocque" w:date="2024-10-17T12:12:00Z" w16du:dateUtc="2024-10-17T16:12:00Z">
        <w:r w:rsidRPr="00997DDB">
          <w:rPr>
            <w:lang w:val="en-CA"/>
          </w:rPr>
          <w:fldChar w:fldCharType="end"/>
        </w:r>
      </w:ins>
    </w:p>
    <w:p w14:paraId="508DE983" w14:textId="77777777" w:rsidR="006238BF" w:rsidRPr="00E3176B" w:rsidRDefault="006238BF" w:rsidP="006238BF">
      <w:pPr>
        <w:spacing w:line="240" w:lineRule="auto"/>
        <w:rPr>
          <w:ins w:id="737" w:author="Doc Rocque" w:date="2024-10-17T12:12:00Z" w16du:dateUtc="2024-10-17T16:12:00Z"/>
          <w:del w:id="738" w:author="Joey Barros" w:date="2024-10-20T22:18:00Z" w16du:dateUtc="2024-10-20T22:18:51Z"/>
          <w:bCs/>
          <w:color w:val="C00000"/>
          <w:sz w:val="16"/>
          <w:szCs w:val="16"/>
          <w:lang w:val="en-CA"/>
        </w:rPr>
      </w:pPr>
    </w:p>
    <w:p w14:paraId="6F441962" w14:textId="1297B731" w:rsidR="006238BF" w:rsidRPr="00BD2AA1" w:rsidRDefault="006238BF" w:rsidP="006238BF">
      <w:pPr>
        <w:pStyle w:val="ListofTables1"/>
        <w:rPr>
          <w:ins w:id="739" w:author="Doc Rocque" w:date="2024-10-17T12:12:00Z" w16du:dateUtc="2024-10-17T16:12:00Z"/>
          <w:del w:id="740" w:author="Joey Barros" w:date="2024-10-20T22:18:00Z" w16du:dateUtc="2024-10-20T22:18:51Z"/>
          <w:lang w:val="en-CA"/>
        </w:rPr>
      </w:pPr>
      <w:bookmarkStart w:id="741" w:name="_Toc176011352"/>
      <w:del w:id="742" w:author="Joey Barros" w:date="2024-10-20T22:18:00Z">
        <w:r w:rsidRPr="00BD2AA1">
          <w:rPr>
            <w:lang w:val="en-CA"/>
          </w:rPr>
          <w:delText>List of Tables</w:delText>
        </w:r>
      </w:del>
      <w:bookmarkEnd w:id="741"/>
    </w:p>
    <w:p w14:paraId="228EB9CB" w14:textId="77777777" w:rsidR="006238BF" w:rsidRDefault="006238BF" w:rsidP="5C3976D9">
      <w:pPr>
        <w:pStyle w:val="TableofFigures"/>
        <w:rPr>
          <w:del w:id="743" w:author="Joey Barros" w:date="2024-10-29T14:50:00Z" w16du:dateUtc="2024-10-29T14:50:15Z"/>
          <w:rFonts w:asciiTheme="minorHAnsi" w:eastAsiaTheme="minorEastAsia" w:hAnsiTheme="minorHAnsi" w:cstheme="minorBidi"/>
          <w:kern w:val="2"/>
          <w:sz w:val="22"/>
          <w:szCs w:val="22"/>
          <w:lang w:val="en-CA" w:eastAsia="en-CA"/>
          <w14:ligatures w14:val="standardContextual"/>
        </w:rPr>
      </w:pPr>
      <w:ins w:id="744" w:author="Doc Rocque" w:date="2024-10-17T12:12:00Z">
        <w:r w:rsidRPr="23BB7B4C">
          <w:rPr>
            <w:color w:val="C00000"/>
            <w:lang w:val="en-CA"/>
          </w:rPr>
          <w:fldChar w:fldCharType="begin"/>
        </w:r>
        <w:r w:rsidRPr="5C3976D9">
          <w:rPr>
            <w:color w:val="C00000"/>
            <w:lang w:val="en-CA"/>
          </w:rPr>
          <w:instrText xml:space="preserve"> TOC \h \z \c "Table" </w:instrText>
        </w:r>
        <w:r w:rsidRPr="23BB7B4C">
          <w:rPr>
            <w:color w:val="C00000"/>
            <w:lang w:val="en-CA"/>
          </w:rPr>
          <w:fldChar w:fldCharType="separate"/>
        </w:r>
        <w:r>
          <w:fldChar w:fldCharType="begin"/>
        </w:r>
        <w:r>
          <w:instrText>HYPERLINK \l "_Toc144997103"</w:instrText>
        </w:r>
        <w:r>
          <w:fldChar w:fldCharType="separate"/>
        </w:r>
      </w:ins>
      <w:del w:id="745" w:author="Joey Barros" w:date="2024-10-29T14:50:00Z">
        <w:r>
          <w:fldChar w:fldCharType="begin"/>
        </w:r>
        <w:r>
          <w:delInstrText xml:space="preserve">HYPERLINK "https://Table 1. Acronyms" </w:delInstrText>
        </w:r>
        <w:r>
          <w:fldChar w:fldCharType="separate"/>
        </w:r>
      </w:del>
      <w:del w:id="746" w:author="Joey Barros" w:date="2024-10-24T19:51:00Z">
        <w:r>
          <w:fldChar w:fldCharType="begin"/>
        </w:r>
        <w:r>
          <w:delInstrText xml:space="preserve">HYPERLINK "https://Table 1. Acronyms" </w:delInstrText>
        </w:r>
        <w:r>
          <w:fldChar w:fldCharType="separate"/>
        </w:r>
      </w:del>
      <w:del w:id="747" w:author="Joey Barros" w:date="2024-10-20T22:18:00Z">
        <w:r>
          <w:fldChar w:fldCharType="begin"/>
        </w:r>
        <w:r>
          <w:delInstrText xml:space="preserve">HYPERLINK "http://Table 1. Acronyms" </w:delInstrText>
        </w:r>
        <w:r>
          <w:fldChar w:fldCharType="separate"/>
        </w:r>
        <w:r w:rsidRPr="5C3976D9" w:rsidDel="6F9C0DDF">
          <w:rPr>
            <w:rStyle w:val="Hyperlink"/>
          </w:rPr>
          <w:delText>Table 1. Acronyms</w:delText>
        </w:r>
        <w:r>
          <w:fldChar w:fldCharType="end"/>
        </w:r>
      </w:del>
      <w:del w:id="748" w:author="Joey Barros" w:date="2024-10-24T19:51:00Z">
        <w:r>
          <w:fldChar w:fldCharType="end"/>
        </w:r>
      </w:del>
      <w:del w:id="749" w:author="Joey Barros" w:date="2024-10-29T14:50:00Z">
        <w:r>
          <w:fldChar w:fldCharType="end"/>
        </w:r>
        <w:r>
          <w:tab/>
        </w:r>
        <w:r>
          <w:fldChar w:fldCharType="begin"/>
        </w:r>
        <w:r>
          <w:delInstrText xml:space="preserve">HYPERLINK "https://vi" </w:delInstrText>
        </w:r>
        <w:r>
          <w:fldChar w:fldCharType="separate"/>
        </w:r>
      </w:del>
      <w:del w:id="750" w:author="Joey Barros" w:date="2024-10-24T19:51:00Z">
        <w:r>
          <w:fldChar w:fldCharType="begin"/>
        </w:r>
        <w:r>
          <w:delInstrText xml:space="preserve">HYPERLINK "https://vi" </w:delInstrText>
        </w:r>
        <w:r>
          <w:fldChar w:fldCharType="separate"/>
        </w:r>
      </w:del>
      <w:del w:id="751" w:author="Joey Barros" w:date="2024-10-20T22:18:00Z">
        <w:r>
          <w:fldChar w:fldCharType="begin"/>
        </w:r>
        <w:r>
          <w:delInstrText xml:space="preserve">HYPERLINK "http://vi" </w:delInstrText>
        </w:r>
        <w:r>
          <w:fldChar w:fldCharType="separate"/>
        </w:r>
      </w:del>
      <w:ins w:id="752" w:author="Doc Rocque" w:date="2024-10-17T12:12:00Z">
        <w:r>
          <w:fldChar w:fldCharType="begin"/>
        </w:r>
        <w:r>
          <w:instrText xml:space="preserve"> PAGEREF _Toc144997103 \h </w:instrText>
        </w:r>
      </w:ins>
      <w:ins w:id="753" w:author="Doc Rocque" w:date="2024-10-17T12:12:00Z">
        <w:r>
          <w:fldChar w:fldCharType="separate"/>
        </w:r>
      </w:ins>
      <w:del w:id="754" w:author="Joey Barros" w:date="2024-10-24T19:51:00Z">
        <w:r w:rsidDel="6F9C0DDF">
          <w:delText>vi</w:delText>
        </w:r>
      </w:del>
      <w:ins w:id="755" w:author="Doc Rocque" w:date="2024-10-17T12:12:00Z">
        <w:r>
          <w:fldChar w:fldCharType="end"/>
        </w:r>
      </w:ins>
      <w:del w:id="756" w:author="Joey Barros" w:date="2024-10-20T22:18:00Z">
        <w:r>
          <w:fldChar w:fldCharType="end"/>
        </w:r>
      </w:del>
      <w:del w:id="757" w:author="Joey Barros" w:date="2024-10-24T19:51:00Z">
        <w:r>
          <w:fldChar w:fldCharType="end"/>
        </w:r>
      </w:del>
      <w:del w:id="758" w:author="Joey Barros" w:date="2024-10-29T14:50:00Z">
        <w:r>
          <w:fldChar w:fldCharType="end"/>
        </w:r>
      </w:del>
      <w:ins w:id="759" w:author="Doc Rocque" w:date="2024-10-17T12:12:00Z">
        <w:r>
          <w:fldChar w:fldCharType="end"/>
        </w:r>
      </w:ins>
    </w:p>
    <w:p w14:paraId="587A5784" w14:textId="77777777" w:rsidR="006238BF" w:rsidRDefault="006238BF" w:rsidP="5C3976D9">
      <w:pPr>
        <w:pStyle w:val="TableofFigures"/>
        <w:rPr>
          <w:del w:id="760" w:author="Joey Barros" w:date="2024-10-29T14:50:00Z" w16du:dateUtc="2024-10-29T14:50:15Z"/>
          <w:rFonts w:asciiTheme="minorHAnsi" w:eastAsiaTheme="minorEastAsia" w:hAnsiTheme="minorHAnsi" w:cstheme="minorBidi"/>
          <w:kern w:val="2"/>
          <w:sz w:val="22"/>
          <w:szCs w:val="22"/>
          <w:lang w:val="en-CA" w:eastAsia="en-CA"/>
          <w14:ligatures w14:val="standardContextual"/>
        </w:rPr>
      </w:pPr>
      <w:ins w:id="761" w:author="Doc Rocque" w:date="2024-10-17T12:12:00Z">
        <w:r>
          <w:fldChar w:fldCharType="begin"/>
        </w:r>
        <w:r>
          <w:instrText>HYPERLINK \l "_Toc144997104"</w:instrText>
        </w:r>
        <w:r>
          <w:fldChar w:fldCharType="separate"/>
        </w:r>
      </w:ins>
      <w:del w:id="762" w:author="Joey Barros" w:date="2024-10-29T14:50:00Z">
        <w:r>
          <w:fldChar w:fldCharType="begin"/>
        </w:r>
        <w:r>
          <w:delInstrText xml:space="preserve">HYPERLINK "https://Table 2. Glossary" </w:delInstrText>
        </w:r>
        <w:r>
          <w:fldChar w:fldCharType="separate"/>
        </w:r>
      </w:del>
      <w:del w:id="763" w:author="Joey Barros" w:date="2024-10-24T19:51:00Z">
        <w:r>
          <w:fldChar w:fldCharType="begin"/>
        </w:r>
        <w:r>
          <w:delInstrText xml:space="preserve">HYPERLINK "https://Table 2. Glossary" </w:delInstrText>
        </w:r>
        <w:r>
          <w:fldChar w:fldCharType="separate"/>
        </w:r>
      </w:del>
      <w:del w:id="764" w:author="Joey Barros" w:date="2024-10-20T22:18:00Z">
        <w:r>
          <w:fldChar w:fldCharType="begin"/>
        </w:r>
        <w:r>
          <w:delInstrText xml:space="preserve">HYPERLINK "http://Table 2. Glossary" </w:delInstrText>
        </w:r>
        <w:r>
          <w:fldChar w:fldCharType="separate"/>
        </w:r>
        <w:r w:rsidRPr="5C3976D9" w:rsidDel="6F9C0DDF">
          <w:rPr>
            <w:rStyle w:val="Hyperlink"/>
          </w:rPr>
          <w:delText>Table 2. Glossary</w:delText>
        </w:r>
        <w:r>
          <w:fldChar w:fldCharType="end"/>
        </w:r>
      </w:del>
      <w:del w:id="765" w:author="Joey Barros" w:date="2024-10-24T19:51:00Z">
        <w:r>
          <w:fldChar w:fldCharType="end"/>
        </w:r>
      </w:del>
      <w:del w:id="766" w:author="Joey Barros" w:date="2024-10-29T14:50:00Z">
        <w:r>
          <w:fldChar w:fldCharType="end"/>
        </w:r>
        <w:r>
          <w:tab/>
        </w:r>
        <w:r>
          <w:fldChar w:fldCharType="begin"/>
        </w:r>
        <w:r>
          <w:delInstrText xml:space="preserve">HYPERLINK "https://vi" </w:delInstrText>
        </w:r>
        <w:r>
          <w:fldChar w:fldCharType="separate"/>
        </w:r>
      </w:del>
      <w:del w:id="767" w:author="Joey Barros" w:date="2024-10-24T19:51:00Z">
        <w:r>
          <w:fldChar w:fldCharType="begin"/>
        </w:r>
        <w:r>
          <w:delInstrText xml:space="preserve">HYPERLINK "https://vi" </w:delInstrText>
        </w:r>
        <w:r>
          <w:fldChar w:fldCharType="separate"/>
        </w:r>
      </w:del>
      <w:del w:id="768" w:author="Joey Barros" w:date="2024-10-20T22:18:00Z">
        <w:r>
          <w:fldChar w:fldCharType="begin"/>
        </w:r>
        <w:r>
          <w:delInstrText xml:space="preserve">HYPERLINK "http://vi" </w:delInstrText>
        </w:r>
        <w:r>
          <w:fldChar w:fldCharType="separate"/>
        </w:r>
      </w:del>
      <w:ins w:id="769" w:author="Doc Rocque" w:date="2024-10-17T12:12:00Z">
        <w:r>
          <w:fldChar w:fldCharType="begin"/>
        </w:r>
        <w:r>
          <w:instrText xml:space="preserve"> PAGEREF _Toc144997104 \h </w:instrText>
        </w:r>
      </w:ins>
      <w:ins w:id="770" w:author="Doc Rocque" w:date="2024-10-17T12:12:00Z">
        <w:r>
          <w:fldChar w:fldCharType="separate"/>
        </w:r>
      </w:ins>
      <w:del w:id="771" w:author="Joey Barros" w:date="2024-10-24T19:51:00Z">
        <w:r w:rsidDel="6F9C0DDF">
          <w:delText>vi</w:delText>
        </w:r>
      </w:del>
      <w:ins w:id="772" w:author="Doc Rocque" w:date="2024-10-17T12:12:00Z">
        <w:r>
          <w:fldChar w:fldCharType="end"/>
        </w:r>
      </w:ins>
      <w:del w:id="773" w:author="Joey Barros" w:date="2024-10-20T22:18:00Z">
        <w:r>
          <w:fldChar w:fldCharType="end"/>
        </w:r>
      </w:del>
      <w:del w:id="774" w:author="Joey Barros" w:date="2024-10-24T19:51:00Z">
        <w:r>
          <w:fldChar w:fldCharType="end"/>
        </w:r>
      </w:del>
      <w:del w:id="775" w:author="Joey Barros" w:date="2024-10-29T14:50:00Z">
        <w:r>
          <w:fldChar w:fldCharType="end"/>
        </w:r>
      </w:del>
      <w:ins w:id="776" w:author="Doc Rocque" w:date="2024-10-17T12:12:00Z">
        <w:r>
          <w:fldChar w:fldCharType="end"/>
        </w:r>
      </w:ins>
    </w:p>
    <w:p w14:paraId="687C5AB0" w14:textId="1A644F5D" w:rsidR="006238BF" w:rsidRPr="00E3176B" w:rsidRDefault="006238BF" w:rsidP="006238BF">
      <w:pPr>
        <w:spacing w:line="240" w:lineRule="auto"/>
        <w:rPr>
          <w:ins w:id="777" w:author="Doc Rocque" w:date="2024-10-17T12:12:00Z" w16du:dateUtc="2024-10-17T16:12:00Z"/>
          <w:del w:id="778" w:author="Joey Barros" w:date="2024-10-20T22:18:00Z" w16du:dateUtc="2024-10-20T22:18:51Z"/>
          <w:color w:val="C00000"/>
          <w:lang w:val="en-CA"/>
        </w:rPr>
      </w:pPr>
      <w:ins w:id="779" w:author="Doc Rocque" w:date="2024-10-17T12:12:00Z">
        <w:r w:rsidRPr="23BB7B4C">
          <w:rPr>
            <w:color w:val="C00000"/>
            <w:lang w:val="en-CA"/>
          </w:rPr>
          <w:fldChar w:fldCharType="end"/>
        </w:r>
      </w:ins>
    </w:p>
    <w:p w14:paraId="05AFF5D2" w14:textId="77777777" w:rsidR="006238BF" w:rsidRPr="00BD2AA1" w:rsidRDefault="006238BF" w:rsidP="006238BF">
      <w:pPr>
        <w:spacing w:line="240" w:lineRule="auto"/>
        <w:rPr>
          <w:ins w:id="780" w:author="Doc Rocque" w:date="2024-10-17T12:12:00Z" w16du:dateUtc="2024-10-17T16:12:00Z"/>
          <w:del w:id="781" w:author="Joey Barros" w:date="2024-10-20T22:18:00Z" w16du:dateUtc="2024-10-20T22:18:51Z"/>
          <w:lang w:val="en-CA"/>
        </w:rPr>
      </w:pPr>
    </w:p>
    <w:p w14:paraId="4A7631A3" w14:textId="53DEF6A8" w:rsidR="006238BF" w:rsidRPr="00BD2AA1" w:rsidRDefault="006238BF" w:rsidP="006238BF">
      <w:pPr>
        <w:spacing w:line="240" w:lineRule="auto"/>
        <w:rPr>
          <w:ins w:id="782" w:author="Doc Rocque" w:date="2024-10-17T12:12:00Z" w16du:dateUtc="2024-10-17T16:12:00Z"/>
          <w:del w:id="783" w:author="Joey Barros" w:date="2024-10-20T22:18:00Z" w16du:dateUtc="2024-10-20T22:18:51Z"/>
          <w:kern w:val="32"/>
          <w:lang w:val="en-CA"/>
        </w:rPr>
      </w:pPr>
    </w:p>
    <w:p w14:paraId="335B0478" w14:textId="2AC014C5" w:rsidR="006238BF" w:rsidRPr="00BD2AA1" w:rsidRDefault="006238BF" w:rsidP="006238BF">
      <w:pPr>
        <w:pStyle w:val="ListofAcronyms"/>
        <w:rPr>
          <w:ins w:id="784" w:author="Doc Rocque" w:date="2024-10-17T12:12:00Z" w16du:dateUtc="2024-10-17T16:12:00Z"/>
          <w:del w:id="785" w:author="Joey Barros" w:date="2024-10-20T22:18:00Z" w16du:dateUtc="2024-10-20T22:18:51Z"/>
          <w:lang w:val="en-CA"/>
        </w:rPr>
      </w:pPr>
      <w:bookmarkStart w:id="786" w:name="_Toc176011353"/>
      <w:del w:id="787" w:author="Joey Barros" w:date="2024-10-20T22:18:00Z">
        <w:r w:rsidRPr="67F24B8D" w:rsidDel="006238BF">
          <w:rPr>
            <w:lang w:val="en-CA"/>
          </w:rPr>
          <w:delText>List of Acronyms</w:delText>
        </w:r>
      </w:del>
      <w:del w:id="788" w:author="Joey Barros" w:date="2024-10-24T19:51:00Z">
        <w:r w:rsidRPr="67F24B8D" w:rsidDel="006238BF">
          <w:rPr>
            <w:lang w:val="en-CA"/>
          </w:rPr>
          <w:delText xml:space="preserve"> and Glossary</w:delText>
        </w:r>
      </w:del>
      <w:bookmarkEnd w:id="786"/>
    </w:p>
    <w:p w14:paraId="45C749A8" w14:textId="6BFF00AD" w:rsidR="006238BF" w:rsidRDefault="006238BF" w:rsidP="006238BF">
      <w:pPr>
        <w:spacing w:line="240" w:lineRule="auto"/>
        <w:rPr>
          <w:ins w:id="789" w:author="Doc Rocque" w:date="2024-10-17T12:12:00Z" w16du:dateUtc="2024-10-17T16:12:00Z"/>
          <w:del w:id="790" w:author="Joey Barros" w:date="2024-10-20T22:18:00Z" w16du:dateUtc="2024-10-20T22:18:51Z"/>
          <w:color w:val="C00000"/>
        </w:rPr>
      </w:pPr>
      <w:del w:id="791" w:author="Joey Barros" w:date="2024-10-20T22:18:00Z">
        <w:r w:rsidRPr="67F24B8D" w:rsidDel="006238BF">
          <w:rPr>
            <w:color w:val="C00000"/>
          </w:rPr>
          <w:delText>Provide a list of acronyms and associated literal translations used within the document. List the acronyms in alphabetical order using a tabular format as depicted below.</w:delText>
        </w:r>
      </w:del>
    </w:p>
    <w:p w14:paraId="0961989D" w14:textId="77777777" w:rsidR="006238BF" w:rsidRPr="000227C4" w:rsidRDefault="006238BF" w:rsidP="006238BF">
      <w:pPr>
        <w:spacing w:line="240" w:lineRule="auto"/>
        <w:rPr>
          <w:ins w:id="792" w:author="Doc Rocque" w:date="2024-10-17T12:12:00Z" w16du:dateUtc="2024-10-17T16:12:00Z"/>
          <w:del w:id="793" w:author="Joey Barros" w:date="2024-10-20T22:18:00Z" w16du:dateUtc="2024-10-20T22:18:51Z"/>
          <w:color w:val="C00000"/>
          <w:lang w:val="en-CA"/>
        </w:rPr>
      </w:pPr>
    </w:p>
    <w:p w14:paraId="002865B4" w14:textId="13D72F5F" w:rsidR="006238BF" w:rsidRDefault="006238BF" w:rsidP="006238BF">
      <w:pPr>
        <w:pStyle w:val="Caption"/>
        <w:rPr>
          <w:ins w:id="794" w:author="Doc Rocque" w:date="2024-10-17T12:12:00Z" w16du:dateUtc="2024-10-17T16:12:00Z"/>
          <w:del w:id="795" w:author="Joey Barros" w:date="2024-10-20T22:18:00Z" w16du:dateUtc="2024-10-20T22:18:51Z"/>
        </w:rPr>
      </w:pPr>
      <w:del w:id="796" w:author="Joey Barros" w:date="2024-10-20T22:18:00Z">
        <w:r w:rsidDel="006238BF">
          <w:delText xml:space="preserve">Table </w:delText>
        </w:r>
      </w:del>
      <w:ins w:id="797" w:author="Doc Rocque" w:date="2024-10-17T12:12:00Z">
        <w:r>
          <w:rPr>
            <w:b w:val="0"/>
          </w:rPr>
          <w:fldChar w:fldCharType="begin"/>
        </w:r>
        <w:r>
          <w:instrText xml:space="preserve"> SEQ Table \* ARABIC </w:instrText>
        </w:r>
        <w:r>
          <w:rPr>
            <w:b w:val="0"/>
          </w:rPr>
          <w:fldChar w:fldCharType="separate"/>
        </w:r>
      </w:ins>
      <w:del w:id="798" w:author="Joey Barros" w:date="2024-10-24T19:51:00Z">
        <w:r w:rsidRPr="67F24B8D" w:rsidDel="006238BF">
          <w:rPr>
            <w:noProof/>
          </w:rPr>
          <w:delText>1</w:delText>
        </w:r>
      </w:del>
      <w:ins w:id="799" w:author="Doc Rocque" w:date="2024-10-17T12:12:00Z">
        <w:r>
          <w:rPr>
            <w:b w:val="0"/>
          </w:rPr>
          <w:fldChar w:fldCharType="end"/>
        </w:r>
      </w:ins>
      <w:del w:id="800" w:author="Joey Barros" w:date="2024-10-20T22:18:00Z">
        <w:r w:rsidDel="006238BF">
          <w:delText>.</w:delText>
        </w:r>
      </w:del>
      <w:del w:id="801" w:author="Joey Barros" w:date="2024-10-24T19:51:00Z">
        <w:r w:rsidDel="006238BF">
          <w:delText xml:space="preserve"> Acronyms</w:delText>
        </w:r>
      </w:del>
    </w:p>
    <w:tbl>
      <w:tblPr>
        <w:tblStyle w:val="TableGrid"/>
        <w:tblW w:w="0" w:type="auto"/>
        <w:tblInd w:w="1242" w:type="dxa"/>
        <w:tblLook w:val="04A0" w:firstRow="1" w:lastRow="0" w:firstColumn="1" w:lastColumn="0" w:noHBand="0" w:noVBand="1"/>
      </w:tblPr>
      <w:tblGrid>
        <w:gridCol w:w="1985"/>
        <w:gridCol w:w="5103"/>
      </w:tblGrid>
      <w:tr w:rsidR="006238BF" w14:paraId="426D4BDF" w14:textId="77777777" w:rsidTr="23BB7B4C">
        <w:trPr>
          <w:trHeight w:val="300"/>
          <w:ins w:id="802" w:author="Doc Rocque" w:date="2024-10-17T12:12:00Z"/>
          <w:del w:id="803" w:author="Joey Barros" w:date="2024-10-20T22:18:00Z"/>
        </w:trPr>
        <w:tc>
          <w:tcPr>
            <w:tcW w:w="1985" w:type="dxa"/>
            <w:shd w:val="clear" w:color="auto" w:fill="D9D9D9" w:themeFill="background1" w:themeFillShade="D9"/>
            <w:vAlign w:val="center"/>
          </w:tcPr>
          <w:p w14:paraId="28D25361" w14:textId="77777777" w:rsidR="006238BF" w:rsidRDefault="006238BF" w:rsidP="00562FAF">
            <w:pPr>
              <w:jc w:val="center"/>
              <w:rPr>
                <w:ins w:id="804" w:author="Doc Rocque" w:date="2024-10-17T12:12:00Z" w16du:dateUtc="2024-10-17T16:12:00Z"/>
              </w:rPr>
            </w:pPr>
            <w:ins w:id="805" w:author="Doc Rocque" w:date="2024-10-17T12:12:00Z" w16du:dateUtc="2024-10-17T16:12:00Z">
              <w:r w:rsidRPr="000227C4">
                <w:rPr>
                  <w:b/>
                  <w:bCs/>
                  <w:lang w:val="en-CA"/>
                </w:rPr>
                <w:t>Acronym</w:t>
              </w:r>
            </w:ins>
          </w:p>
        </w:tc>
        <w:tc>
          <w:tcPr>
            <w:tcW w:w="5103" w:type="dxa"/>
            <w:shd w:val="clear" w:color="auto" w:fill="D9D9D9" w:themeFill="background1" w:themeFillShade="D9"/>
            <w:vAlign w:val="center"/>
          </w:tcPr>
          <w:p w14:paraId="27D5716E" w14:textId="77777777" w:rsidR="006238BF" w:rsidRDefault="006238BF" w:rsidP="00562FAF">
            <w:pPr>
              <w:jc w:val="center"/>
              <w:rPr>
                <w:ins w:id="806" w:author="Doc Rocque" w:date="2024-10-17T12:12:00Z" w16du:dateUtc="2024-10-17T16:12:00Z"/>
              </w:rPr>
            </w:pPr>
            <w:ins w:id="807" w:author="Doc Rocque" w:date="2024-10-17T12:12:00Z" w16du:dateUtc="2024-10-17T16:12:00Z">
              <w:r w:rsidRPr="000227C4">
                <w:rPr>
                  <w:b/>
                  <w:bCs/>
                  <w:lang w:val="en-CA"/>
                </w:rPr>
                <w:t>Definition</w:t>
              </w:r>
            </w:ins>
          </w:p>
        </w:tc>
      </w:tr>
      <w:tr w:rsidR="006238BF" w14:paraId="313F73A2" w14:textId="77777777" w:rsidTr="23BB7B4C">
        <w:trPr>
          <w:trHeight w:val="300"/>
          <w:ins w:id="808" w:author="Doc Rocque" w:date="2024-10-17T12:12:00Z"/>
          <w:del w:id="809" w:author="Joey Barros" w:date="2024-10-20T22:18:00Z"/>
        </w:trPr>
        <w:tc>
          <w:tcPr>
            <w:tcW w:w="1985" w:type="dxa"/>
          </w:tcPr>
          <w:p w14:paraId="76048BB7" w14:textId="77777777" w:rsidR="006238BF" w:rsidRDefault="006238BF" w:rsidP="00562FAF">
            <w:pPr>
              <w:rPr>
                <w:ins w:id="810" w:author="Doc Rocque" w:date="2024-10-17T12:12:00Z" w16du:dateUtc="2024-10-17T16:12:00Z"/>
              </w:rPr>
            </w:pPr>
          </w:p>
        </w:tc>
        <w:tc>
          <w:tcPr>
            <w:tcW w:w="5103" w:type="dxa"/>
          </w:tcPr>
          <w:p w14:paraId="2770E64A" w14:textId="77777777" w:rsidR="006238BF" w:rsidRDefault="006238BF" w:rsidP="00562FAF">
            <w:pPr>
              <w:rPr>
                <w:ins w:id="811" w:author="Doc Rocque" w:date="2024-10-17T12:12:00Z" w16du:dateUtc="2024-10-17T16:12:00Z"/>
              </w:rPr>
            </w:pPr>
          </w:p>
        </w:tc>
      </w:tr>
      <w:tr w:rsidR="006238BF" w14:paraId="1DC7DF35" w14:textId="77777777" w:rsidTr="23BB7B4C">
        <w:trPr>
          <w:trHeight w:val="300"/>
          <w:ins w:id="812" w:author="Doc Rocque" w:date="2024-10-17T12:12:00Z"/>
          <w:del w:id="813" w:author="Joey Barros" w:date="2024-10-20T22:18:00Z"/>
        </w:trPr>
        <w:tc>
          <w:tcPr>
            <w:tcW w:w="1985" w:type="dxa"/>
          </w:tcPr>
          <w:p w14:paraId="6A43E404" w14:textId="77777777" w:rsidR="006238BF" w:rsidRDefault="006238BF" w:rsidP="00562FAF">
            <w:pPr>
              <w:rPr>
                <w:ins w:id="814" w:author="Doc Rocque" w:date="2024-10-17T12:12:00Z" w16du:dateUtc="2024-10-17T16:12:00Z"/>
              </w:rPr>
            </w:pPr>
          </w:p>
        </w:tc>
        <w:tc>
          <w:tcPr>
            <w:tcW w:w="5103" w:type="dxa"/>
          </w:tcPr>
          <w:p w14:paraId="498F694F" w14:textId="77777777" w:rsidR="006238BF" w:rsidRDefault="006238BF" w:rsidP="00562FAF">
            <w:pPr>
              <w:rPr>
                <w:ins w:id="815" w:author="Doc Rocque" w:date="2024-10-17T12:12:00Z" w16du:dateUtc="2024-10-17T16:12:00Z"/>
              </w:rPr>
            </w:pPr>
          </w:p>
        </w:tc>
      </w:tr>
      <w:tr w:rsidR="006238BF" w14:paraId="2C1AA174" w14:textId="77777777" w:rsidTr="23BB7B4C">
        <w:trPr>
          <w:trHeight w:val="300"/>
          <w:ins w:id="816" w:author="Doc Rocque" w:date="2024-10-17T12:12:00Z"/>
          <w:del w:id="817" w:author="Joey Barros" w:date="2024-10-20T22:18:00Z"/>
        </w:trPr>
        <w:tc>
          <w:tcPr>
            <w:tcW w:w="1985" w:type="dxa"/>
          </w:tcPr>
          <w:p w14:paraId="17CAB020" w14:textId="77777777" w:rsidR="006238BF" w:rsidRDefault="006238BF" w:rsidP="00562FAF">
            <w:pPr>
              <w:rPr>
                <w:ins w:id="818" w:author="Doc Rocque" w:date="2024-10-17T12:12:00Z" w16du:dateUtc="2024-10-17T16:12:00Z"/>
              </w:rPr>
            </w:pPr>
          </w:p>
        </w:tc>
        <w:tc>
          <w:tcPr>
            <w:tcW w:w="5103" w:type="dxa"/>
          </w:tcPr>
          <w:p w14:paraId="55D3741F" w14:textId="77777777" w:rsidR="006238BF" w:rsidRDefault="006238BF" w:rsidP="00562FAF">
            <w:pPr>
              <w:rPr>
                <w:ins w:id="819" w:author="Doc Rocque" w:date="2024-10-17T12:12:00Z" w16du:dateUtc="2024-10-17T16:12:00Z"/>
              </w:rPr>
            </w:pPr>
          </w:p>
        </w:tc>
      </w:tr>
      <w:tr w:rsidR="006238BF" w14:paraId="5FFDD6A5" w14:textId="77777777" w:rsidTr="23BB7B4C">
        <w:trPr>
          <w:trHeight w:val="300"/>
          <w:ins w:id="820" w:author="Doc Rocque" w:date="2024-10-17T12:12:00Z"/>
          <w:del w:id="821" w:author="Joey Barros" w:date="2024-10-20T22:18:00Z"/>
        </w:trPr>
        <w:tc>
          <w:tcPr>
            <w:tcW w:w="1985" w:type="dxa"/>
          </w:tcPr>
          <w:p w14:paraId="14B0B0F7" w14:textId="77777777" w:rsidR="006238BF" w:rsidRDefault="006238BF" w:rsidP="00562FAF">
            <w:pPr>
              <w:rPr>
                <w:ins w:id="822" w:author="Doc Rocque" w:date="2024-10-17T12:12:00Z" w16du:dateUtc="2024-10-17T16:12:00Z"/>
              </w:rPr>
            </w:pPr>
          </w:p>
        </w:tc>
        <w:tc>
          <w:tcPr>
            <w:tcW w:w="5103" w:type="dxa"/>
          </w:tcPr>
          <w:p w14:paraId="5981B4B1" w14:textId="77777777" w:rsidR="006238BF" w:rsidRDefault="006238BF" w:rsidP="00562FAF">
            <w:pPr>
              <w:rPr>
                <w:ins w:id="823" w:author="Doc Rocque" w:date="2024-10-17T12:12:00Z" w16du:dateUtc="2024-10-17T16:12:00Z"/>
              </w:rPr>
            </w:pPr>
          </w:p>
        </w:tc>
      </w:tr>
      <w:tr w:rsidR="006238BF" w14:paraId="7FAB9262" w14:textId="77777777" w:rsidTr="23BB7B4C">
        <w:trPr>
          <w:trHeight w:val="300"/>
          <w:ins w:id="824" w:author="Doc Rocque" w:date="2024-10-17T12:12:00Z"/>
          <w:del w:id="825" w:author="Joey Barros" w:date="2024-10-20T22:18:00Z"/>
        </w:trPr>
        <w:tc>
          <w:tcPr>
            <w:tcW w:w="1985" w:type="dxa"/>
          </w:tcPr>
          <w:p w14:paraId="28206ACF" w14:textId="77777777" w:rsidR="006238BF" w:rsidRDefault="006238BF" w:rsidP="00562FAF">
            <w:pPr>
              <w:rPr>
                <w:ins w:id="826" w:author="Doc Rocque" w:date="2024-10-17T12:12:00Z" w16du:dateUtc="2024-10-17T16:12:00Z"/>
              </w:rPr>
            </w:pPr>
          </w:p>
        </w:tc>
        <w:tc>
          <w:tcPr>
            <w:tcW w:w="5103" w:type="dxa"/>
          </w:tcPr>
          <w:p w14:paraId="7EAE4C21" w14:textId="77777777" w:rsidR="006238BF" w:rsidRDefault="006238BF" w:rsidP="00562FAF">
            <w:pPr>
              <w:rPr>
                <w:ins w:id="827" w:author="Doc Rocque" w:date="2024-10-17T12:12:00Z" w16du:dateUtc="2024-10-17T16:12:00Z"/>
              </w:rPr>
            </w:pPr>
          </w:p>
        </w:tc>
      </w:tr>
    </w:tbl>
    <w:p w14:paraId="741BB84D" w14:textId="77777777" w:rsidR="006238BF" w:rsidRDefault="006238BF" w:rsidP="006238BF">
      <w:pPr>
        <w:spacing w:line="240" w:lineRule="auto"/>
        <w:rPr>
          <w:ins w:id="828" w:author="Doc Rocque" w:date="2024-10-17T12:12:00Z" w16du:dateUtc="2024-10-17T16:12:00Z"/>
          <w:del w:id="829" w:author="Joey Barros" w:date="2024-10-20T22:18:00Z" w16du:dateUtc="2024-10-20T22:18:51Z"/>
          <w:color w:val="C00000"/>
        </w:rPr>
      </w:pPr>
    </w:p>
    <w:p w14:paraId="667A682B" w14:textId="77777777" w:rsidR="006238BF" w:rsidRPr="00E3176B" w:rsidRDefault="006238BF" w:rsidP="006238BF">
      <w:pPr>
        <w:spacing w:line="240" w:lineRule="auto"/>
        <w:rPr>
          <w:ins w:id="830" w:author="Doc Rocque" w:date="2024-10-17T12:12:00Z" w16du:dateUtc="2024-10-17T16:12:00Z"/>
          <w:del w:id="831" w:author="Joey Barros" w:date="2024-10-20T22:18:00Z" w16du:dateUtc="2024-10-20T22:18:51Z"/>
          <w:color w:val="C00000"/>
        </w:rPr>
      </w:pPr>
      <w:del w:id="832" w:author="Joey Barros" w:date="2024-10-20T22:18:00Z">
        <w:r w:rsidRPr="67F24B8D" w:rsidDel="006238BF">
          <w:rPr>
            <w:color w:val="C00000"/>
          </w:rPr>
          <w:delText>Provide clear and concise definitions for terms used in this document that may be unfamiliar to readers of the document. Terms are to be listed in alphabetical order.</w:delText>
        </w:r>
      </w:del>
    </w:p>
    <w:p w14:paraId="00FB1FC1" w14:textId="77777777" w:rsidR="006238BF" w:rsidRPr="000227C4" w:rsidRDefault="006238BF" w:rsidP="006238BF">
      <w:pPr>
        <w:spacing w:line="240" w:lineRule="auto"/>
        <w:rPr>
          <w:ins w:id="833" w:author="Doc Rocque" w:date="2024-10-17T12:12:00Z" w16du:dateUtc="2024-10-17T16:12:00Z"/>
          <w:del w:id="834" w:author="Joey Barros" w:date="2024-10-20T22:18:00Z" w16du:dateUtc="2024-10-20T22:18:51Z"/>
          <w:color w:val="C00000"/>
          <w:lang w:val="en-CA"/>
        </w:rPr>
      </w:pPr>
    </w:p>
    <w:p w14:paraId="3CFDD255" w14:textId="77777777" w:rsidR="006238BF" w:rsidRDefault="006238BF" w:rsidP="006238BF">
      <w:pPr>
        <w:pStyle w:val="Caption"/>
        <w:rPr>
          <w:ins w:id="835" w:author="Doc Rocque" w:date="2024-10-17T12:12:00Z" w16du:dateUtc="2024-10-17T16:12:00Z"/>
          <w:del w:id="836" w:author="Joey Barros" w:date="2024-10-20T22:18:00Z" w16du:dateUtc="2024-10-20T22:18:51Z"/>
        </w:rPr>
      </w:pPr>
      <w:del w:id="837" w:author="Joey Barros" w:date="2024-10-20T22:18:00Z">
        <w:r w:rsidDel="006238BF">
          <w:delText xml:space="preserve">Table </w:delText>
        </w:r>
      </w:del>
      <w:ins w:id="838" w:author="Doc Rocque" w:date="2024-10-17T12:12:00Z">
        <w:r>
          <w:rPr>
            <w:b w:val="0"/>
          </w:rPr>
          <w:fldChar w:fldCharType="begin"/>
        </w:r>
        <w:r>
          <w:instrText xml:space="preserve"> SEQ Table \* ARABIC </w:instrText>
        </w:r>
        <w:r>
          <w:rPr>
            <w:b w:val="0"/>
          </w:rPr>
          <w:fldChar w:fldCharType="separate"/>
        </w:r>
      </w:ins>
      <w:del w:id="839" w:author="Joey Barros" w:date="2024-10-20T22:18:00Z">
        <w:r w:rsidRPr="67F24B8D" w:rsidDel="006238BF">
          <w:rPr>
            <w:noProof/>
          </w:rPr>
          <w:delText>2</w:delText>
        </w:r>
      </w:del>
      <w:ins w:id="840" w:author="Doc Rocque" w:date="2024-10-17T12:12:00Z">
        <w:r>
          <w:rPr>
            <w:b w:val="0"/>
          </w:rPr>
          <w:fldChar w:fldCharType="end"/>
        </w:r>
      </w:ins>
      <w:del w:id="841" w:author="Joey Barros" w:date="2024-10-20T22:18:00Z">
        <w:r w:rsidDel="006238BF">
          <w:delText>. Glossary</w:delText>
        </w:r>
      </w:del>
    </w:p>
    <w:tbl>
      <w:tblPr>
        <w:tblStyle w:val="TableGrid"/>
        <w:tblW w:w="0" w:type="auto"/>
        <w:tblInd w:w="1242" w:type="dxa"/>
        <w:tblLook w:val="04A0" w:firstRow="1" w:lastRow="0" w:firstColumn="1" w:lastColumn="0" w:noHBand="0" w:noVBand="1"/>
      </w:tblPr>
      <w:tblGrid>
        <w:gridCol w:w="1521"/>
        <w:gridCol w:w="1740"/>
        <w:gridCol w:w="3827"/>
      </w:tblGrid>
      <w:tr w:rsidR="006238BF" w14:paraId="21E6A70C" w14:textId="77777777" w:rsidTr="23BB7B4C">
        <w:trPr>
          <w:trHeight w:val="300"/>
          <w:ins w:id="842" w:author="Doc Rocque" w:date="2024-10-17T12:12:00Z"/>
          <w:del w:id="843" w:author="Joey Barros" w:date="2024-10-20T22:18:00Z"/>
        </w:trPr>
        <w:tc>
          <w:tcPr>
            <w:tcW w:w="1521" w:type="dxa"/>
            <w:shd w:val="clear" w:color="auto" w:fill="D9D9D9" w:themeFill="background1" w:themeFillShade="D9"/>
            <w:vAlign w:val="center"/>
          </w:tcPr>
          <w:p w14:paraId="707AC897" w14:textId="77777777" w:rsidR="006238BF" w:rsidRPr="00E3176B" w:rsidRDefault="006238BF" w:rsidP="00562FAF">
            <w:pPr>
              <w:jc w:val="center"/>
              <w:rPr>
                <w:ins w:id="844" w:author="Doc Rocque" w:date="2024-10-17T12:12:00Z" w16du:dateUtc="2024-10-17T16:12:00Z"/>
                <w:b/>
                <w:bCs/>
              </w:rPr>
            </w:pPr>
            <w:ins w:id="845" w:author="Doc Rocque" w:date="2024-10-17T12:12:00Z">
              <w:del w:id="846" w:author="Joey Barros" w:date="2024-10-29T14:50:00Z">
                <w:r w:rsidRPr="00E3176B">
                  <w:rPr>
                    <w:b/>
                    <w:bCs/>
                  </w:rPr>
                  <w:delText>Term</w:delText>
                </w:r>
              </w:del>
            </w:ins>
          </w:p>
        </w:tc>
        <w:tc>
          <w:tcPr>
            <w:tcW w:w="1740" w:type="dxa"/>
            <w:shd w:val="clear" w:color="auto" w:fill="D9D9D9" w:themeFill="background1" w:themeFillShade="D9"/>
          </w:tcPr>
          <w:p w14:paraId="316E39A0" w14:textId="77777777" w:rsidR="006238BF" w:rsidRPr="000227C4" w:rsidRDefault="006238BF" w:rsidP="00562FAF">
            <w:pPr>
              <w:jc w:val="center"/>
              <w:rPr>
                <w:ins w:id="847" w:author="Doc Rocque" w:date="2024-10-17T12:12:00Z" w16du:dateUtc="2024-10-17T16:12:00Z"/>
                <w:b/>
                <w:bCs/>
                <w:lang w:val="en-CA"/>
              </w:rPr>
            </w:pPr>
            <w:ins w:id="848" w:author="Doc Rocque" w:date="2024-10-17T12:12:00Z">
              <w:del w:id="849" w:author="Joey Barros" w:date="2024-10-29T14:50:00Z">
                <w:r>
                  <w:rPr>
                    <w:b/>
                    <w:bCs/>
                    <w:lang w:val="en-CA"/>
                  </w:rPr>
                  <w:delText>Acronym</w:delText>
                </w:r>
              </w:del>
            </w:ins>
          </w:p>
        </w:tc>
        <w:tc>
          <w:tcPr>
            <w:tcW w:w="3827" w:type="dxa"/>
            <w:shd w:val="clear" w:color="auto" w:fill="D9D9D9" w:themeFill="background1" w:themeFillShade="D9"/>
            <w:vAlign w:val="center"/>
          </w:tcPr>
          <w:p w14:paraId="6CA570D6" w14:textId="77777777" w:rsidR="006238BF" w:rsidRDefault="006238BF" w:rsidP="00562FAF">
            <w:pPr>
              <w:jc w:val="center"/>
              <w:rPr>
                <w:ins w:id="850" w:author="Doc Rocque" w:date="2024-10-17T12:12:00Z" w16du:dateUtc="2024-10-17T16:12:00Z"/>
                <w:b/>
                <w:lang w:val="en-CA"/>
              </w:rPr>
            </w:pPr>
            <w:ins w:id="851" w:author="Doc Rocque" w:date="2024-10-17T12:12:00Z">
              <w:del w:id="852" w:author="Joey Barros" w:date="2024-10-29T14:50:00Z">
                <w:r w:rsidRPr="000227C4">
                  <w:rPr>
                    <w:b/>
                    <w:bCs/>
                    <w:lang w:val="en-CA"/>
                  </w:rPr>
                  <w:delText>Definition</w:delText>
                </w:r>
              </w:del>
            </w:ins>
          </w:p>
        </w:tc>
      </w:tr>
      <w:tr w:rsidR="006238BF" w14:paraId="4172FDCD" w14:textId="77777777" w:rsidTr="23BB7B4C">
        <w:trPr>
          <w:trHeight w:val="300"/>
          <w:ins w:id="853" w:author="Doc Rocque" w:date="2024-10-17T12:12:00Z"/>
          <w:del w:id="854" w:author="Joey Barros" w:date="2024-10-20T22:18:00Z"/>
        </w:trPr>
        <w:tc>
          <w:tcPr>
            <w:tcW w:w="1521" w:type="dxa"/>
          </w:tcPr>
          <w:p w14:paraId="28A34104" w14:textId="77777777" w:rsidR="006238BF" w:rsidRDefault="006238BF" w:rsidP="00562FAF">
            <w:pPr>
              <w:rPr>
                <w:ins w:id="855" w:author="Doc Rocque" w:date="2024-10-17T12:12:00Z" w16du:dateUtc="2024-10-17T16:12:00Z"/>
              </w:rPr>
            </w:pPr>
          </w:p>
        </w:tc>
        <w:tc>
          <w:tcPr>
            <w:tcW w:w="1740" w:type="dxa"/>
          </w:tcPr>
          <w:p w14:paraId="1A01FF23" w14:textId="77777777" w:rsidR="006238BF" w:rsidRDefault="006238BF" w:rsidP="00562FAF">
            <w:pPr>
              <w:rPr>
                <w:ins w:id="856" w:author="Doc Rocque" w:date="2024-10-17T12:12:00Z" w16du:dateUtc="2024-10-17T16:12:00Z"/>
              </w:rPr>
            </w:pPr>
          </w:p>
        </w:tc>
        <w:tc>
          <w:tcPr>
            <w:tcW w:w="3827" w:type="dxa"/>
          </w:tcPr>
          <w:p w14:paraId="59A59C88" w14:textId="77777777" w:rsidR="006238BF" w:rsidRDefault="006238BF" w:rsidP="00562FAF">
            <w:pPr>
              <w:rPr>
                <w:ins w:id="857" w:author="Doc Rocque" w:date="2024-10-17T12:12:00Z" w16du:dateUtc="2024-10-17T16:12:00Z"/>
              </w:rPr>
            </w:pPr>
          </w:p>
        </w:tc>
      </w:tr>
      <w:tr w:rsidR="006238BF" w14:paraId="04AAAC47" w14:textId="77777777" w:rsidTr="23BB7B4C">
        <w:trPr>
          <w:trHeight w:val="300"/>
          <w:ins w:id="858" w:author="Doc Rocque" w:date="2024-10-17T12:12:00Z"/>
          <w:del w:id="859" w:author="Joey Barros" w:date="2024-10-20T22:18:00Z"/>
        </w:trPr>
        <w:tc>
          <w:tcPr>
            <w:tcW w:w="1521" w:type="dxa"/>
          </w:tcPr>
          <w:p w14:paraId="737F66A1" w14:textId="77777777" w:rsidR="006238BF" w:rsidRDefault="006238BF" w:rsidP="00562FAF">
            <w:pPr>
              <w:rPr>
                <w:ins w:id="860" w:author="Doc Rocque" w:date="2024-10-17T12:12:00Z" w16du:dateUtc="2024-10-17T16:12:00Z"/>
              </w:rPr>
            </w:pPr>
          </w:p>
        </w:tc>
        <w:tc>
          <w:tcPr>
            <w:tcW w:w="1740" w:type="dxa"/>
          </w:tcPr>
          <w:p w14:paraId="7991216D" w14:textId="77777777" w:rsidR="006238BF" w:rsidRDefault="006238BF" w:rsidP="00562FAF">
            <w:pPr>
              <w:rPr>
                <w:ins w:id="861" w:author="Doc Rocque" w:date="2024-10-17T12:12:00Z" w16du:dateUtc="2024-10-17T16:12:00Z"/>
              </w:rPr>
            </w:pPr>
          </w:p>
        </w:tc>
        <w:tc>
          <w:tcPr>
            <w:tcW w:w="3827" w:type="dxa"/>
          </w:tcPr>
          <w:p w14:paraId="4FBC44DD" w14:textId="77777777" w:rsidR="006238BF" w:rsidRDefault="006238BF" w:rsidP="00562FAF">
            <w:pPr>
              <w:rPr>
                <w:ins w:id="862" w:author="Doc Rocque" w:date="2024-10-17T12:12:00Z" w16du:dateUtc="2024-10-17T16:12:00Z"/>
              </w:rPr>
            </w:pPr>
          </w:p>
        </w:tc>
      </w:tr>
      <w:tr w:rsidR="006238BF" w14:paraId="3C2D6390" w14:textId="77777777" w:rsidTr="23BB7B4C">
        <w:trPr>
          <w:trHeight w:val="300"/>
          <w:ins w:id="863" w:author="Doc Rocque" w:date="2024-10-17T12:12:00Z"/>
          <w:del w:id="864" w:author="Joey Barros" w:date="2024-10-20T22:18:00Z"/>
        </w:trPr>
        <w:tc>
          <w:tcPr>
            <w:tcW w:w="1521" w:type="dxa"/>
          </w:tcPr>
          <w:p w14:paraId="229FD90A" w14:textId="77777777" w:rsidR="006238BF" w:rsidRDefault="006238BF" w:rsidP="00562FAF">
            <w:pPr>
              <w:rPr>
                <w:ins w:id="865" w:author="Doc Rocque" w:date="2024-10-17T12:12:00Z" w16du:dateUtc="2024-10-17T16:12:00Z"/>
              </w:rPr>
            </w:pPr>
          </w:p>
        </w:tc>
        <w:tc>
          <w:tcPr>
            <w:tcW w:w="1740" w:type="dxa"/>
          </w:tcPr>
          <w:p w14:paraId="695625C7" w14:textId="77777777" w:rsidR="006238BF" w:rsidRDefault="006238BF" w:rsidP="00562FAF">
            <w:pPr>
              <w:rPr>
                <w:ins w:id="866" w:author="Doc Rocque" w:date="2024-10-17T12:12:00Z" w16du:dateUtc="2024-10-17T16:12:00Z"/>
              </w:rPr>
            </w:pPr>
          </w:p>
        </w:tc>
        <w:tc>
          <w:tcPr>
            <w:tcW w:w="3827" w:type="dxa"/>
          </w:tcPr>
          <w:p w14:paraId="28F438A2" w14:textId="77777777" w:rsidR="006238BF" w:rsidRDefault="006238BF" w:rsidP="00562FAF">
            <w:pPr>
              <w:rPr>
                <w:ins w:id="867" w:author="Doc Rocque" w:date="2024-10-17T12:12:00Z" w16du:dateUtc="2024-10-17T16:12:00Z"/>
              </w:rPr>
            </w:pPr>
          </w:p>
        </w:tc>
      </w:tr>
      <w:tr w:rsidR="006238BF" w14:paraId="4675D025" w14:textId="77777777" w:rsidTr="23BB7B4C">
        <w:trPr>
          <w:trHeight w:val="300"/>
          <w:ins w:id="868" w:author="Doc Rocque" w:date="2024-10-17T12:12:00Z"/>
          <w:del w:id="869" w:author="Joey Barros" w:date="2024-10-20T22:18:00Z"/>
        </w:trPr>
        <w:tc>
          <w:tcPr>
            <w:tcW w:w="1521" w:type="dxa"/>
          </w:tcPr>
          <w:p w14:paraId="34515472" w14:textId="77777777" w:rsidR="006238BF" w:rsidRDefault="006238BF" w:rsidP="00562FAF">
            <w:pPr>
              <w:rPr>
                <w:ins w:id="870" w:author="Doc Rocque" w:date="2024-10-17T12:12:00Z" w16du:dateUtc="2024-10-17T16:12:00Z"/>
              </w:rPr>
            </w:pPr>
          </w:p>
        </w:tc>
        <w:tc>
          <w:tcPr>
            <w:tcW w:w="1740" w:type="dxa"/>
          </w:tcPr>
          <w:p w14:paraId="2F2157AE" w14:textId="77777777" w:rsidR="006238BF" w:rsidRDefault="006238BF" w:rsidP="00562FAF">
            <w:pPr>
              <w:rPr>
                <w:ins w:id="871" w:author="Doc Rocque" w:date="2024-10-17T12:12:00Z" w16du:dateUtc="2024-10-17T16:12:00Z"/>
              </w:rPr>
            </w:pPr>
          </w:p>
        </w:tc>
        <w:tc>
          <w:tcPr>
            <w:tcW w:w="3827" w:type="dxa"/>
          </w:tcPr>
          <w:p w14:paraId="2D2D85E1" w14:textId="77777777" w:rsidR="006238BF" w:rsidRDefault="006238BF" w:rsidP="00562FAF">
            <w:pPr>
              <w:rPr>
                <w:ins w:id="872" w:author="Doc Rocque" w:date="2024-10-17T12:12:00Z" w16du:dateUtc="2024-10-17T16:12:00Z"/>
              </w:rPr>
            </w:pPr>
          </w:p>
        </w:tc>
      </w:tr>
      <w:tr w:rsidR="006238BF" w14:paraId="32ACE0C1" w14:textId="77777777" w:rsidTr="23BB7B4C">
        <w:trPr>
          <w:trHeight w:val="300"/>
          <w:ins w:id="873" w:author="Doc Rocque" w:date="2024-10-17T12:12:00Z"/>
          <w:del w:id="874" w:author="Joey Barros" w:date="2024-10-20T22:18:00Z"/>
        </w:trPr>
        <w:tc>
          <w:tcPr>
            <w:tcW w:w="1521" w:type="dxa"/>
          </w:tcPr>
          <w:p w14:paraId="30BEF941" w14:textId="77777777" w:rsidR="006238BF" w:rsidRDefault="006238BF" w:rsidP="00562FAF">
            <w:pPr>
              <w:rPr>
                <w:ins w:id="875" w:author="Doc Rocque" w:date="2024-10-17T12:12:00Z" w16du:dateUtc="2024-10-17T16:12:00Z"/>
              </w:rPr>
            </w:pPr>
          </w:p>
        </w:tc>
        <w:tc>
          <w:tcPr>
            <w:tcW w:w="1740" w:type="dxa"/>
          </w:tcPr>
          <w:p w14:paraId="296CF5FA" w14:textId="77777777" w:rsidR="006238BF" w:rsidRDefault="006238BF" w:rsidP="00562FAF">
            <w:pPr>
              <w:rPr>
                <w:ins w:id="876" w:author="Doc Rocque" w:date="2024-10-17T12:12:00Z" w16du:dateUtc="2024-10-17T16:12:00Z"/>
              </w:rPr>
            </w:pPr>
          </w:p>
        </w:tc>
        <w:tc>
          <w:tcPr>
            <w:tcW w:w="3827" w:type="dxa"/>
          </w:tcPr>
          <w:p w14:paraId="5425369C" w14:textId="77777777" w:rsidR="006238BF" w:rsidRDefault="006238BF" w:rsidP="00562FAF">
            <w:pPr>
              <w:rPr>
                <w:ins w:id="877" w:author="Doc Rocque" w:date="2024-10-17T12:12:00Z" w16du:dateUtc="2024-10-17T16:12:00Z"/>
              </w:rPr>
            </w:pPr>
          </w:p>
        </w:tc>
      </w:tr>
    </w:tbl>
    <w:p w14:paraId="2D371D0A" w14:textId="77777777" w:rsidR="006238BF" w:rsidRDefault="006238BF" w:rsidP="006238BF">
      <w:pPr>
        <w:rPr>
          <w:ins w:id="878" w:author="Doc Rocque" w:date="2024-10-17T12:12:00Z" w16du:dateUtc="2024-10-17T16:12:00Z"/>
          <w:del w:id="879" w:author="Joey Barros" w:date="2024-10-20T22:18:00Z" w16du:dateUtc="2024-10-20T22:18:51Z"/>
        </w:rPr>
      </w:pPr>
    </w:p>
    <w:p w14:paraId="3661C2B4" w14:textId="77777777" w:rsidR="006238BF" w:rsidRPr="00E3176B" w:rsidRDefault="006238BF" w:rsidP="006238BF">
      <w:pPr>
        <w:rPr>
          <w:ins w:id="880" w:author="Doc Rocque" w:date="2024-10-17T12:12:00Z" w16du:dateUtc="2024-10-17T16:12:00Z"/>
          <w:del w:id="881" w:author="Joey Barros" w:date="2024-10-20T22:18:00Z" w16du:dateUtc="2024-10-20T22:18:51Z"/>
        </w:rPr>
      </w:pPr>
    </w:p>
    <w:p w14:paraId="5F774476" w14:textId="77777777" w:rsidR="006238BF" w:rsidRPr="00E3176B" w:rsidRDefault="006238BF" w:rsidP="006238BF">
      <w:pPr>
        <w:rPr>
          <w:ins w:id="882" w:author="Doc Rocque" w:date="2024-10-17T12:12:00Z" w16du:dateUtc="2024-10-17T16:12:00Z"/>
        </w:rPr>
        <w:sectPr w:rsidR="006238BF" w:rsidRPr="00E3176B" w:rsidSect="006238BF">
          <w:footerReference w:type="default" r:id="rId29"/>
          <w:footerReference w:type="first" r:id="rId30"/>
          <w:pgSz w:w="12240" w:h="15840"/>
          <w:pgMar w:top="1440" w:right="1440" w:bottom="1440" w:left="1440" w:header="708" w:footer="708" w:gutter="0"/>
          <w:pgNumType w:fmt="lowerRoman" w:start="1"/>
          <w:cols w:space="708"/>
          <w:titlePg/>
          <w:docGrid w:linePitch="360"/>
        </w:sectPr>
      </w:pPr>
    </w:p>
    <w:p w14:paraId="7D8A513C" w14:textId="77777777" w:rsidR="006238BF" w:rsidRDefault="006238BF" w:rsidP="006238BF">
      <w:pPr>
        <w:pStyle w:val="Heading1"/>
        <w:numPr>
          <w:ilvl w:val="0"/>
          <w:numId w:val="28"/>
        </w:numPr>
        <w:rPr>
          <w:ins w:id="883" w:author="Doc Rocque" w:date="2024-10-17T12:12:00Z" w16du:dateUtc="2024-10-17T16:12:00Z"/>
          <w:del w:id="884" w:author="Joey Barros" w:date="2024-10-29T14:49:00Z" w16du:dateUtc="2024-10-29T14:49:49Z"/>
          <w:lang w:val="en-CA"/>
        </w:rPr>
      </w:pPr>
      <w:bookmarkStart w:id="885" w:name="_Toc176011354"/>
      <w:del w:id="886" w:author="Joey Barros" w:date="2024-10-29T14:49:00Z">
        <w:r w:rsidRPr="04C4CD23">
          <w:rPr>
            <w:lang w:val="en-CA"/>
          </w:rPr>
          <w:lastRenderedPageBreak/>
          <w:delText>Introduction</w:delText>
        </w:r>
      </w:del>
      <w:bookmarkEnd w:id="885"/>
    </w:p>
    <w:p w14:paraId="3E5B59FE" w14:textId="77777777" w:rsidR="006238BF" w:rsidRDefault="006238BF" w:rsidP="006238BF">
      <w:pPr>
        <w:spacing w:line="240" w:lineRule="auto"/>
        <w:ind w:firstLine="720"/>
        <w:rPr>
          <w:ins w:id="887" w:author="Doc Rocque" w:date="2024-10-17T12:12:00Z" w16du:dateUtc="2024-10-17T16:12:00Z"/>
          <w:del w:id="888" w:author="Joey Barros" w:date="2024-10-29T14:49:00Z" w16du:dateUtc="2024-10-29T14:49:49Z"/>
          <w:color w:val="C00000"/>
          <w:lang w:val="en-CA"/>
        </w:rPr>
      </w:pPr>
      <w:del w:id="889" w:author="Joey Barros" w:date="2024-10-29T14:49:00Z">
        <w:r w:rsidRPr="04C4CD23">
          <w:rPr>
            <w:color w:val="C00000"/>
            <w:lang w:val="en-CA"/>
          </w:rPr>
          <w:delText>Explain the basic context for your work and any assumptions that you have made for your work.  Give an overview of the structure of your document (i.e. explain how it is organized) and summarize the purpose of the document and the scope of activities.</w:delText>
        </w:r>
      </w:del>
    </w:p>
    <w:p w14:paraId="51982E07" w14:textId="77777777" w:rsidR="006238BF" w:rsidRPr="00CE3060" w:rsidRDefault="006238BF" w:rsidP="006238BF">
      <w:pPr>
        <w:spacing w:line="240" w:lineRule="auto"/>
        <w:rPr>
          <w:ins w:id="890" w:author="Doc Rocque" w:date="2024-10-17T12:12:00Z" w16du:dateUtc="2024-10-17T16:12:00Z"/>
          <w:del w:id="891" w:author="Joey Barros" w:date="2024-10-29T14:49:00Z" w16du:dateUtc="2024-10-29T14:49:49Z"/>
          <w:color w:val="C00000"/>
        </w:rPr>
      </w:pPr>
    </w:p>
    <w:p w14:paraId="562AAAB1" w14:textId="743F65D2" w:rsidR="006238BF" w:rsidRDefault="006238BF" w:rsidP="006238BF">
      <w:pPr>
        <w:spacing w:line="240" w:lineRule="auto"/>
        <w:rPr>
          <w:ins w:id="892" w:author="Doc Rocque" w:date="2024-10-17T12:12:00Z" w16du:dateUtc="2024-10-17T16:12:00Z"/>
          <w:del w:id="893" w:author="Joey Barros" w:date="2024-10-29T14:49:00Z" w16du:dateUtc="2024-10-29T14:49:49Z"/>
          <w:color w:val="C00000"/>
          <w:lang w:val="en-CA"/>
        </w:rPr>
      </w:pPr>
    </w:p>
    <w:p w14:paraId="3DE33493" w14:textId="77777777" w:rsidR="006238BF" w:rsidRPr="003151B2" w:rsidRDefault="006238BF" w:rsidP="006238BF">
      <w:pPr>
        <w:pStyle w:val="Heading1"/>
        <w:numPr>
          <w:ilvl w:val="0"/>
          <w:numId w:val="27"/>
        </w:numPr>
        <w:rPr>
          <w:ins w:id="894" w:author="Doc Rocque" w:date="2024-10-17T12:12:00Z" w16du:dateUtc="2024-10-17T16:12:00Z"/>
          <w:del w:id="895" w:author="Joey Barros" w:date="2024-10-29T14:49:00Z" w16du:dateUtc="2024-10-29T14:49:49Z"/>
          <w:lang w:val="en-CA"/>
        </w:rPr>
      </w:pPr>
      <w:bookmarkStart w:id="896" w:name="_Toc176011355"/>
      <w:del w:id="897" w:author="Joey Barros" w:date="2024-10-29T14:49:00Z">
        <w:r w:rsidRPr="04C4CD23">
          <w:rPr>
            <w:lang w:val="en-CA"/>
          </w:rPr>
          <w:delText>Prototype 1, Project Progress Presentation, Peer Feedback and Team Dynamics</w:delText>
        </w:r>
        <w:bookmarkEnd w:id="896"/>
        <w:r w:rsidRPr="04C4CD23">
          <w:rPr>
            <w:lang w:val="en-CA"/>
          </w:rPr>
          <w:delText xml:space="preserve"> </w:delText>
        </w:r>
      </w:del>
    </w:p>
    <w:p w14:paraId="5064B0EF" w14:textId="77777777" w:rsidR="006238BF" w:rsidRPr="00BD2AA1" w:rsidRDefault="006238BF" w:rsidP="301892A8">
      <w:pPr>
        <w:pStyle w:val="Heading2"/>
        <w:rPr>
          <w:ins w:id="898" w:author="Doc Rocque" w:date="2024-10-17T12:12:00Z" w16du:dateUtc="2024-10-17T16:12:00Z"/>
          <w:del w:id="899" w:author="Joey Barros" w:date="2024-10-29T14:49:00Z" w16du:dateUtc="2024-10-29T14:49:49Z"/>
        </w:rPr>
      </w:pPr>
      <w:bookmarkStart w:id="900" w:name="_Toc176011356"/>
      <w:del w:id="901" w:author="Joey Barros" w:date="2024-10-29T14:49:00Z">
        <w:r>
          <w:delText>Prototype 1</w:delText>
        </w:r>
      </w:del>
      <w:bookmarkEnd w:id="900"/>
    </w:p>
    <w:p w14:paraId="41E4B03E" w14:textId="77777777" w:rsidR="006238BF" w:rsidRDefault="006238BF" w:rsidP="006238BF">
      <w:pPr>
        <w:pStyle w:val="ParIndent"/>
        <w:spacing w:line="240" w:lineRule="auto"/>
        <w:rPr>
          <w:ins w:id="902" w:author="Doc Rocque" w:date="2024-10-17T12:12:00Z" w16du:dateUtc="2024-10-17T16:12:00Z"/>
          <w:del w:id="903" w:author="Joey Barros" w:date="2024-10-29T14:49:00Z" w16du:dateUtc="2024-10-29T14:49:49Z"/>
        </w:rPr>
      </w:pPr>
    </w:p>
    <w:p w14:paraId="7D4A182E" w14:textId="77777777" w:rsidR="006238BF" w:rsidRDefault="006238BF" w:rsidP="301892A8">
      <w:pPr>
        <w:pStyle w:val="Heading2"/>
        <w:rPr>
          <w:ins w:id="904" w:author="Doc Rocque" w:date="2024-10-17T12:12:00Z" w16du:dateUtc="2024-10-17T16:12:00Z"/>
          <w:del w:id="905" w:author="Joey Barros" w:date="2024-10-29T14:49:00Z" w16du:dateUtc="2024-10-29T14:49:49Z"/>
        </w:rPr>
      </w:pPr>
      <w:bookmarkStart w:id="906" w:name="_Toc176011357"/>
      <w:del w:id="907" w:author="Joey Barros" w:date="2024-10-29T14:49:00Z">
        <w:r>
          <w:delText>Project Progress Presentation</w:delText>
        </w:r>
      </w:del>
      <w:bookmarkEnd w:id="906"/>
    </w:p>
    <w:p w14:paraId="1E8E9EDD" w14:textId="77777777" w:rsidR="006238BF" w:rsidRDefault="006238BF" w:rsidP="006238BF">
      <w:pPr>
        <w:pStyle w:val="ParIndent"/>
        <w:spacing w:line="240" w:lineRule="auto"/>
        <w:rPr>
          <w:ins w:id="908" w:author="Doc Rocque" w:date="2024-10-17T12:12:00Z" w16du:dateUtc="2024-10-17T16:12:00Z"/>
          <w:del w:id="909" w:author="Joey Barros" w:date="2024-10-29T14:49:00Z" w16du:dateUtc="2024-10-29T14:49:49Z"/>
          <w:color w:val="C00000"/>
        </w:rPr>
      </w:pPr>
      <w:del w:id="910" w:author="Joey Barros" w:date="2024-10-29T14:49:00Z">
        <w:r w:rsidRPr="04C4CD23">
          <w:rPr>
            <w:color w:val="C00000"/>
          </w:rPr>
          <w:delText>Add a link to your presentation slides.</w:delText>
        </w:r>
      </w:del>
    </w:p>
    <w:p w14:paraId="60714B64" w14:textId="77777777" w:rsidR="006238BF" w:rsidRPr="00B90D8B" w:rsidRDefault="006238BF" w:rsidP="301892A8">
      <w:pPr>
        <w:pStyle w:val="Heading2"/>
        <w:rPr>
          <w:ins w:id="911" w:author="Doc Rocque" w:date="2024-10-17T12:12:00Z" w16du:dateUtc="2024-10-17T16:12:00Z"/>
          <w:del w:id="912" w:author="Joey Barros" w:date="2024-10-29T14:49:00Z" w16du:dateUtc="2024-10-29T14:49:49Z"/>
        </w:rPr>
      </w:pPr>
      <w:bookmarkStart w:id="913" w:name="_Toc176011358"/>
      <w:del w:id="914" w:author="Joey Barros" w:date="2024-10-29T14:49:00Z">
        <w:r>
          <w:delText>Project plan update</w:delText>
        </w:r>
      </w:del>
      <w:bookmarkEnd w:id="913"/>
    </w:p>
    <w:p w14:paraId="756623A0" w14:textId="77777777" w:rsidR="006238BF" w:rsidRPr="00B90D8B" w:rsidRDefault="006238BF" w:rsidP="006238BF">
      <w:pPr>
        <w:pStyle w:val="ParIndent"/>
        <w:spacing w:line="240" w:lineRule="auto"/>
        <w:ind w:firstLine="576"/>
        <w:rPr>
          <w:ins w:id="915" w:author="Doc Rocque" w:date="2024-10-17T12:12:00Z" w16du:dateUtc="2024-10-17T16:12:00Z"/>
          <w:del w:id="916" w:author="Joey Barros" w:date="2024-10-29T14:49:00Z" w16du:dateUtc="2024-10-29T14:49:49Z"/>
          <w:color w:val="C00000"/>
        </w:rPr>
      </w:pPr>
      <w:del w:id="917" w:author="Joey Barros" w:date="2024-10-29T14:49:00Z">
        <w:r w:rsidRPr="04C4CD23">
          <w:rPr>
            <w:color w:val="C00000"/>
          </w:rPr>
          <w:delText>Add a screenshot of your gantt chart.</w:delText>
        </w:r>
      </w:del>
    </w:p>
    <w:p w14:paraId="6A71AB55" w14:textId="77777777" w:rsidR="006238BF" w:rsidRPr="00BD2AA1" w:rsidRDefault="006238BF" w:rsidP="006238BF">
      <w:pPr>
        <w:spacing w:line="240" w:lineRule="auto"/>
        <w:ind w:firstLine="576"/>
        <w:rPr>
          <w:ins w:id="918" w:author="Doc Rocque" w:date="2024-10-17T12:12:00Z" w16du:dateUtc="2024-10-17T16:12:00Z"/>
          <w:del w:id="919" w:author="Joey Barros" w:date="2024-10-29T14:49:00Z" w16du:dateUtc="2024-10-29T14:49:49Z"/>
          <w:lang w:val="en-CA"/>
        </w:rPr>
      </w:pPr>
    </w:p>
    <w:p w14:paraId="25C6BF9C" w14:textId="007F486A" w:rsidR="006238BF" w:rsidRPr="00BD2AA1" w:rsidRDefault="006238BF" w:rsidP="006238BF">
      <w:pPr>
        <w:spacing w:line="240" w:lineRule="auto"/>
        <w:rPr>
          <w:ins w:id="920" w:author="Doc Rocque" w:date="2024-10-17T12:12:00Z" w16du:dateUtc="2024-10-17T16:12:00Z"/>
          <w:del w:id="921" w:author="Joey Barros" w:date="2024-10-29T14:49:00Z" w16du:dateUtc="2024-10-29T14:49:49Z"/>
          <w:lang w:val="en-CA"/>
        </w:rPr>
      </w:pPr>
    </w:p>
    <w:p w14:paraId="54B19472" w14:textId="77777777" w:rsidR="006238BF" w:rsidRPr="003151B2" w:rsidRDefault="006238BF" w:rsidP="006238BF">
      <w:pPr>
        <w:pStyle w:val="Heading1"/>
        <w:numPr>
          <w:ilvl w:val="0"/>
          <w:numId w:val="27"/>
        </w:numPr>
        <w:rPr>
          <w:ins w:id="922" w:author="Doc Rocque" w:date="2024-10-17T12:12:00Z" w16du:dateUtc="2024-10-17T16:12:00Z"/>
          <w:del w:id="923" w:author="Joey Barros" w:date="2024-10-29T14:49:00Z" w16du:dateUtc="2024-10-29T14:49:49Z"/>
          <w:lang w:val="en-CA"/>
        </w:rPr>
      </w:pPr>
      <w:bookmarkStart w:id="924" w:name="_Toc176011359"/>
      <w:del w:id="925" w:author="Joey Barros" w:date="2024-10-29T14:49:00Z">
        <w:r w:rsidRPr="04C4CD23">
          <w:rPr>
            <w:lang w:val="en-CA"/>
          </w:rPr>
          <w:delText>Design Constraints and Prototype 2</w:delText>
        </w:r>
      </w:del>
      <w:bookmarkEnd w:id="924"/>
    </w:p>
    <w:p w14:paraId="3B98ABE9" w14:textId="77777777" w:rsidR="006238BF" w:rsidRPr="00BD2AA1" w:rsidRDefault="006238BF" w:rsidP="301892A8">
      <w:pPr>
        <w:pStyle w:val="Heading2"/>
        <w:rPr>
          <w:ins w:id="926" w:author="Doc Rocque" w:date="2024-10-17T12:12:00Z" w16du:dateUtc="2024-10-17T16:12:00Z"/>
          <w:del w:id="927" w:author="Joey Barros" w:date="2024-10-29T14:49:00Z" w16du:dateUtc="2024-10-29T14:49:49Z"/>
        </w:rPr>
      </w:pPr>
      <w:bookmarkStart w:id="928" w:name="_Toc176011360"/>
      <w:del w:id="929" w:author="Joey Barros" w:date="2024-10-29T14:49:00Z">
        <w:r>
          <w:delText>Design constraints</w:delText>
        </w:r>
      </w:del>
      <w:bookmarkEnd w:id="928"/>
    </w:p>
    <w:p w14:paraId="6B07E2F5" w14:textId="77777777" w:rsidR="006238BF" w:rsidRPr="00B90D8B" w:rsidRDefault="006238BF" w:rsidP="006238BF">
      <w:pPr>
        <w:pStyle w:val="ParIndent"/>
        <w:spacing w:line="240" w:lineRule="auto"/>
        <w:rPr>
          <w:ins w:id="930" w:author="Doc Rocque" w:date="2024-10-17T12:12:00Z" w16du:dateUtc="2024-10-17T16:12:00Z"/>
          <w:del w:id="931" w:author="Joey Barros" w:date="2024-10-29T14:49:00Z" w16du:dateUtc="2024-10-29T14:49:49Z"/>
          <w:lang w:val="en-CA"/>
        </w:rPr>
      </w:pPr>
    </w:p>
    <w:p w14:paraId="289ABEA0" w14:textId="77777777" w:rsidR="006238BF" w:rsidRDefault="006238BF" w:rsidP="301892A8">
      <w:pPr>
        <w:pStyle w:val="Heading2"/>
        <w:rPr>
          <w:ins w:id="932" w:author="Doc Rocque" w:date="2024-10-17T12:12:00Z" w16du:dateUtc="2024-10-17T16:12:00Z"/>
          <w:del w:id="933" w:author="Joey Barros" w:date="2024-10-29T14:49:00Z" w16du:dateUtc="2024-10-29T14:49:49Z"/>
        </w:rPr>
      </w:pPr>
      <w:bookmarkStart w:id="934" w:name="_Toc176011361"/>
      <w:del w:id="935" w:author="Joey Barros" w:date="2024-10-29T14:49:00Z">
        <w:r>
          <w:delText>Prototype 2</w:delText>
        </w:r>
      </w:del>
      <w:bookmarkEnd w:id="934"/>
    </w:p>
    <w:p w14:paraId="538FD013" w14:textId="77777777" w:rsidR="006238BF" w:rsidRPr="00B90D8B" w:rsidRDefault="006238BF" w:rsidP="006238BF">
      <w:pPr>
        <w:pStyle w:val="ParIndent"/>
        <w:spacing w:line="240" w:lineRule="auto"/>
        <w:rPr>
          <w:ins w:id="936" w:author="Doc Rocque" w:date="2024-10-17T12:12:00Z" w16du:dateUtc="2024-10-17T16:12:00Z"/>
          <w:del w:id="937" w:author="Joey Barros" w:date="2024-10-29T14:49:00Z" w16du:dateUtc="2024-10-29T14:49:49Z"/>
          <w:color w:val="C00000"/>
          <w:lang w:val="en-CA"/>
        </w:rPr>
      </w:pPr>
    </w:p>
    <w:p w14:paraId="4F2E3B79" w14:textId="77777777" w:rsidR="006238BF" w:rsidRPr="00BD2AA1" w:rsidRDefault="006238BF" w:rsidP="301892A8">
      <w:pPr>
        <w:pStyle w:val="Heading2"/>
        <w:rPr>
          <w:ins w:id="938" w:author="Doc Rocque" w:date="2024-10-17T12:12:00Z" w16du:dateUtc="2024-10-17T16:12:00Z"/>
          <w:del w:id="939" w:author="Joey Barros" w:date="2024-10-29T14:49:00Z" w16du:dateUtc="2024-10-29T14:49:49Z"/>
        </w:rPr>
      </w:pPr>
      <w:bookmarkStart w:id="940" w:name="_Toc176011362"/>
      <w:del w:id="941" w:author="Joey Barros" w:date="2024-10-29T14:49:00Z">
        <w:r>
          <w:delText>Project plan update</w:delText>
        </w:r>
      </w:del>
      <w:bookmarkEnd w:id="940"/>
    </w:p>
    <w:p w14:paraId="3BAC713E" w14:textId="77777777" w:rsidR="006238BF" w:rsidRPr="00BD2AA1" w:rsidRDefault="006238BF" w:rsidP="006238BF">
      <w:pPr>
        <w:pStyle w:val="ParIndent"/>
        <w:spacing w:line="240" w:lineRule="auto"/>
        <w:ind w:firstLine="576"/>
        <w:rPr>
          <w:ins w:id="942" w:author="Doc Rocque" w:date="2024-10-17T12:12:00Z" w16du:dateUtc="2024-10-17T16:12:00Z"/>
          <w:del w:id="943" w:author="Joey Barros" w:date="2024-10-29T14:49:00Z" w16du:dateUtc="2024-10-29T14:49:49Z"/>
          <w:lang w:val="en-CA"/>
        </w:rPr>
      </w:pPr>
      <w:del w:id="944" w:author="Joey Barros" w:date="2024-10-29T14:49:00Z">
        <w:r w:rsidRPr="04C4CD23">
          <w:rPr>
            <w:color w:val="C00000"/>
          </w:rPr>
          <w:delText>Add a screenshot of your gantt chart.</w:delText>
        </w:r>
      </w:del>
    </w:p>
    <w:p w14:paraId="61811AA8" w14:textId="77777777" w:rsidR="006238BF" w:rsidRPr="00BD2AA1" w:rsidRDefault="006238BF" w:rsidP="006238BF">
      <w:pPr>
        <w:spacing w:line="240" w:lineRule="auto"/>
        <w:rPr>
          <w:ins w:id="945" w:author="Doc Rocque" w:date="2024-10-17T12:12:00Z" w16du:dateUtc="2024-10-17T16:12:00Z"/>
          <w:del w:id="946" w:author="Joey Barros" w:date="2024-10-29T14:49:00Z" w16du:dateUtc="2024-10-29T14:49:49Z"/>
          <w:lang w:val="en-CA"/>
        </w:rPr>
      </w:pPr>
    </w:p>
    <w:p w14:paraId="30E895A5" w14:textId="7E1160ED" w:rsidR="006238BF" w:rsidRPr="00BD2AA1" w:rsidRDefault="006238BF" w:rsidP="006238BF">
      <w:pPr>
        <w:spacing w:line="240" w:lineRule="auto"/>
        <w:rPr>
          <w:ins w:id="947" w:author="Doc Rocque" w:date="2024-10-17T12:12:00Z" w16du:dateUtc="2024-10-17T16:12:00Z"/>
          <w:del w:id="948" w:author="Joey Barros" w:date="2024-10-29T14:49:00Z" w16du:dateUtc="2024-10-29T14:49:49Z"/>
          <w:lang w:val="en-CA"/>
        </w:rPr>
      </w:pPr>
    </w:p>
    <w:p w14:paraId="65C1A305" w14:textId="77777777" w:rsidR="006238BF" w:rsidRPr="00BD2AA1" w:rsidRDefault="006238BF" w:rsidP="006238BF">
      <w:pPr>
        <w:pStyle w:val="Heading1"/>
        <w:numPr>
          <w:ilvl w:val="0"/>
          <w:numId w:val="27"/>
        </w:numPr>
        <w:rPr>
          <w:ins w:id="949" w:author="Doc Rocque" w:date="2024-10-17T12:12:00Z" w16du:dateUtc="2024-10-17T16:12:00Z"/>
          <w:del w:id="950" w:author="Joey Barros" w:date="2024-10-29T14:49:00Z" w16du:dateUtc="2024-10-29T14:49:49Z"/>
          <w:lang w:val="en-CA"/>
        </w:rPr>
      </w:pPr>
      <w:del w:id="951" w:author="Joey Barros" w:date="2024-10-29T14:49:00Z">
        <w:r w:rsidRPr="04C4CD23">
          <w:rPr>
            <w:lang w:val="en-CA"/>
          </w:rPr>
          <w:delText>Economic and IP Considerations</w:delText>
        </w:r>
      </w:del>
    </w:p>
    <w:p w14:paraId="5097ECFA" w14:textId="77777777" w:rsidR="006238BF" w:rsidRPr="00BD2AA1" w:rsidRDefault="006238BF" w:rsidP="301892A8">
      <w:pPr>
        <w:pStyle w:val="Heading2"/>
        <w:rPr>
          <w:ins w:id="952" w:author="Doc Rocque" w:date="2024-10-17T12:12:00Z" w16du:dateUtc="2024-10-17T16:12:00Z"/>
          <w:del w:id="953" w:author="Joey Barros" w:date="2024-10-29T14:49:00Z" w16du:dateUtc="2024-10-29T14:49:49Z"/>
        </w:rPr>
      </w:pPr>
      <w:del w:id="954" w:author="Joey Barros" w:date="2024-10-29T14:49:00Z">
        <w:r>
          <w:delText>Economics report</w:delText>
        </w:r>
      </w:del>
    </w:p>
    <w:p w14:paraId="6F6B1DD1" w14:textId="77777777" w:rsidR="006238BF" w:rsidRPr="00BD2AA1" w:rsidRDefault="006238BF" w:rsidP="006238BF">
      <w:pPr>
        <w:pStyle w:val="ParIndent"/>
        <w:spacing w:line="240" w:lineRule="auto"/>
        <w:rPr>
          <w:ins w:id="955" w:author="Doc Rocque" w:date="2024-10-17T12:12:00Z" w16du:dateUtc="2024-10-17T16:12:00Z"/>
          <w:del w:id="956" w:author="Joey Barros" w:date="2024-10-29T14:49:00Z" w16du:dateUtc="2024-10-29T14:49:49Z"/>
          <w:lang w:val="en-CA"/>
        </w:rPr>
      </w:pPr>
    </w:p>
    <w:p w14:paraId="7B63C373" w14:textId="77777777" w:rsidR="006238BF" w:rsidRPr="00BD2AA1" w:rsidRDefault="006238BF" w:rsidP="301892A8">
      <w:pPr>
        <w:pStyle w:val="Heading2"/>
        <w:rPr>
          <w:ins w:id="957" w:author="Doc Rocque" w:date="2024-10-17T12:12:00Z" w16du:dateUtc="2024-10-17T16:12:00Z"/>
          <w:del w:id="958" w:author="Joey Barros" w:date="2024-10-29T14:49:00Z" w16du:dateUtc="2024-10-29T14:49:49Z"/>
        </w:rPr>
      </w:pPr>
      <w:del w:id="959" w:author="Joey Barros" w:date="2024-10-29T14:49:00Z">
        <w:r>
          <w:delText>Intellectual property report</w:delText>
        </w:r>
      </w:del>
    </w:p>
    <w:p w14:paraId="3D4DFB9A" w14:textId="77777777" w:rsidR="006238BF" w:rsidRPr="00BD2AA1" w:rsidRDefault="006238BF" w:rsidP="006238BF">
      <w:pPr>
        <w:pStyle w:val="ParIndent"/>
        <w:spacing w:line="240" w:lineRule="auto"/>
        <w:rPr>
          <w:ins w:id="960" w:author="Doc Rocque" w:date="2024-10-17T12:12:00Z" w16du:dateUtc="2024-10-17T16:12:00Z"/>
          <w:del w:id="961" w:author="Joey Barros" w:date="2024-10-29T14:49:00Z" w16du:dateUtc="2024-10-29T14:49:49Z"/>
          <w:lang w:val="en-CA"/>
        </w:rPr>
      </w:pPr>
    </w:p>
    <w:p w14:paraId="73BA2147" w14:textId="77777777" w:rsidR="006238BF" w:rsidRPr="00BD2AA1" w:rsidRDefault="006238BF" w:rsidP="301892A8">
      <w:pPr>
        <w:pStyle w:val="Heading2"/>
        <w:rPr>
          <w:ins w:id="962" w:author="Doc Rocque" w:date="2024-10-17T12:12:00Z" w16du:dateUtc="2024-10-17T16:12:00Z"/>
          <w:del w:id="963" w:author="Joey Barros" w:date="2024-10-29T14:49:00Z" w16du:dateUtc="2024-10-29T14:49:49Z"/>
        </w:rPr>
      </w:pPr>
      <w:del w:id="964" w:author="Joey Barros" w:date="2024-10-29T14:49:00Z">
        <w:r>
          <w:delText>Project plan update</w:delText>
        </w:r>
      </w:del>
    </w:p>
    <w:p w14:paraId="469B94EF" w14:textId="77777777" w:rsidR="006238BF" w:rsidRPr="00BD2AA1" w:rsidRDefault="006238BF" w:rsidP="006238BF">
      <w:pPr>
        <w:pStyle w:val="ParIndent"/>
        <w:spacing w:line="240" w:lineRule="auto"/>
        <w:ind w:firstLine="576"/>
        <w:rPr>
          <w:ins w:id="965" w:author="Doc Rocque" w:date="2024-10-17T12:12:00Z" w16du:dateUtc="2024-10-17T16:12:00Z"/>
          <w:del w:id="966" w:author="Joey Barros" w:date="2024-10-24T19:53:00Z" w16du:dateUtc="2024-10-24T19:53:06Z"/>
          <w:lang w:val="en-CA"/>
        </w:rPr>
      </w:pPr>
      <w:del w:id="967" w:author="Joey Barros" w:date="2024-10-24T19:53:00Z">
        <w:r w:rsidRPr="04C4CD23" w:rsidDel="006238BF">
          <w:rPr>
            <w:color w:val="C00000"/>
          </w:rPr>
          <w:delText>Add a screenshot of your gantt chart.</w:delText>
        </w:r>
      </w:del>
    </w:p>
    <w:p w14:paraId="59AD5D21" w14:textId="77777777" w:rsidR="006238BF" w:rsidRPr="00BD2AA1" w:rsidRDefault="006238BF" w:rsidP="006238BF">
      <w:pPr>
        <w:spacing w:line="240" w:lineRule="auto"/>
        <w:rPr>
          <w:ins w:id="968" w:author="Doc Rocque" w:date="2024-10-17T12:12:00Z" w16du:dateUtc="2024-10-17T16:12:00Z"/>
          <w:del w:id="969" w:author="Joey Barros" w:date="2024-10-29T14:49:00Z" w16du:dateUtc="2024-10-29T14:49:49Z"/>
          <w:lang w:val="en-CA"/>
        </w:rPr>
      </w:pPr>
    </w:p>
    <w:p w14:paraId="6ADA9FB1" w14:textId="77777777" w:rsidR="006238BF" w:rsidRPr="00BD2AA1" w:rsidRDefault="006238BF" w:rsidP="006238BF">
      <w:pPr>
        <w:pStyle w:val="ParIndent"/>
        <w:ind w:firstLine="0"/>
        <w:rPr>
          <w:ins w:id="970" w:author="Doc Rocque" w:date="2024-10-17T12:12:00Z" w16du:dateUtc="2024-10-17T16:12:00Z"/>
          <w:del w:id="971" w:author="Joey Barros" w:date="2024-10-29T14:49:00Z" w16du:dateUtc="2024-10-29T14:49:49Z"/>
          <w:lang w:val="en-CA"/>
        </w:rPr>
      </w:pPr>
    </w:p>
    <w:p w14:paraId="602D27EF" w14:textId="16AE4395" w:rsidR="006238BF" w:rsidRPr="00BD2AA1" w:rsidRDefault="006238BF" w:rsidP="006238BF">
      <w:pPr>
        <w:rPr>
          <w:ins w:id="972" w:author="Doc Rocque" w:date="2024-10-17T12:12:00Z" w16du:dateUtc="2024-10-17T16:12:00Z"/>
          <w:del w:id="973" w:author="Joey Barros" w:date="2024-10-29T14:49:00Z" w16du:dateUtc="2024-10-29T14:49:49Z"/>
        </w:rPr>
      </w:pPr>
    </w:p>
    <w:p w14:paraId="16612B35" w14:textId="77777777" w:rsidR="006238BF" w:rsidRPr="006238BF" w:rsidRDefault="006238BF">
      <w:pPr>
        <w:pStyle w:val="ParIndent"/>
        <w:rPr>
          <w:ins w:id="974" w:author="Doc Rocque" w:date="2024-10-17T12:12:00Z" w16du:dateUtc="2024-10-17T16:12:00Z"/>
        </w:rPr>
        <w:pPrChange w:id="975" w:author="Doc Rocque" w:date="2024-10-17T12:12:00Z" w16du:dateUtc="2024-10-17T16:12:00Z">
          <w:pPr>
            <w:pStyle w:val="Heading2"/>
            <w:spacing w:before="232" w:after="238"/>
          </w:pPr>
        </w:pPrChange>
      </w:pPr>
    </w:p>
    <w:p w14:paraId="0F5B5CAC" w14:textId="74B1572F" w:rsidR="00310C1F" w:rsidRPr="00BD2AA1" w:rsidRDefault="00310C1F" w:rsidP="50F61662">
      <w:pPr>
        <w:spacing w:line="240" w:lineRule="auto"/>
      </w:pPr>
      <w:del w:id="976" w:author="Joey Barros" w:date="2024-10-01T00:36:00Z">
        <w:r>
          <w:tab/>
        </w:r>
      </w:del>
    </w:p>
    <w:p w14:paraId="1180BD2A" w14:textId="4BBD6DF1" w:rsidR="00310C1F" w:rsidRDefault="2FA203C2" w:rsidP="2EBEC89C">
      <w:pPr>
        <w:spacing w:line="240" w:lineRule="auto"/>
        <w:rPr>
          <w:ins w:id="977" w:author="Doc Rocque" w:date="2024-10-07T14:31:00Z" w16du:dateUtc="2024-10-07T18:31:00Z"/>
          <w:lang w:val="en-CA"/>
        </w:rPr>
      </w:pPr>
      <w:ins w:id="978" w:author="Tofehinti Olofin" w:date="2024-10-07T10:28:00Z">
        <w:del w:id="979" w:author="Joey Barros" w:date="2024-10-29T14:50:00Z">
          <w:r>
            <w:rPr>
              <w:noProof/>
            </w:rPr>
            <w:drawing>
              <wp:inline distT="0" distB="0" distL="0" distR="0" wp14:anchorId="32D19B51" wp14:editId="66B3C210">
                <wp:extent cx="6016624" cy="3397250"/>
                <wp:effectExtent l="0" t="0" r="3175" b="0"/>
                <wp:docPr id="138079781" name="Picture 1" descr="A computer screen shot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8">
                          <a:extLst>
                            <a:ext uri="{28A0092B-C50C-407E-A947-70E740481C1C}">
                              <a14:useLocalDpi xmlns:a14="http://schemas.microsoft.com/office/drawing/2010/main" val="0"/>
                            </a:ext>
                          </a:extLst>
                        </a:blip>
                        <a:stretch>
                          <a:fillRect/>
                        </a:stretch>
                      </pic:blipFill>
                      <pic:spPr>
                        <a:xfrm>
                          <a:off x="0" y="0"/>
                          <a:ext cx="6016624" cy="3397250"/>
                        </a:xfrm>
                        <a:prstGeom prst="rect">
                          <a:avLst/>
                        </a:prstGeom>
                      </pic:spPr>
                    </pic:pic>
                  </a:graphicData>
                </a:graphic>
              </wp:inline>
            </w:drawing>
          </w:r>
        </w:del>
      </w:ins>
    </w:p>
    <w:p w14:paraId="30C70C1C" w14:textId="5F286743" w:rsidR="00310C1F" w:rsidRDefault="00A06A62" w:rsidP="005B153D">
      <w:pPr>
        <w:tabs>
          <w:tab w:val="left" w:pos="2653"/>
        </w:tabs>
        <w:rPr>
          <w:ins w:id="980" w:author="Maxim Shainski" w:date="2024-10-14T17:03:00Z" w16du:dateUtc="2024-10-14T21:03:00Z"/>
          <w:lang w:val="en-CA"/>
        </w:rPr>
      </w:pPr>
      <w:ins w:id="981" w:author="Doc Rocque" w:date="2024-10-07T14:31:00Z" w16du:dateUtc="2024-10-07T18:31:00Z">
        <w:r>
          <w:rPr>
            <w:lang w:val="en-CA"/>
          </w:rPr>
          <w:tab/>
        </w:r>
      </w:ins>
    </w:p>
    <w:p w14:paraId="29F450D2" w14:textId="0FB196D4" w:rsidR="006D5C3C" w:rsidRDefault="00C76A25" w:rsidP="005B153D">
      <w:pPr>
        <w:tabs>
          <w:tab w:val="left" w:pos="2653"/>
        </w:tabs>
        <w:rPr>
          <w:ins w:id="982" w:author="Maxim Shainski" w:date="2024-10-14T17:03:00Z" w16du:dateUtc="2024-10-14T21:03:00Z"/>
          <w:lang w:val="en-CA"/>
        </w:rPr>
      </w:pPr>
      <w:ins w:id="983" w:author="Maxim Shainski" w:date="2024-10-14T17:03:00Z" w16du:dateUtc="2024-10-14T21:03:00Z">
        <w:r>
          <w:rPr>
            <w:lang w:val="en-CA"/>
          </w:rPr>
          <w:fldChar w:fldCharType="begin"/>
        </w:r>
        <w:r>
          <w:rPr>
            <w:lang w:val="en-CA"/>
          </w:rPr>
          <w:instrText>HYPERLINK "</w:instrText>
        </w:r>
        <w:r w:rsidRPr="006D5C3C">
          <w:rPr>
            <w:lang w:val="en-CA"/>
          </w:rPr>
          <w:instrText>https://goat-wise.web.app/</w:instrText>
        </w:r>
        <w:r>
          <w:rPr>
            <w:lang w:val="en-CA"/>
          </w:rPr>
          <w:instrText>"</w:instrText>
        </w:r>
        <w:r>
          <w:rPr>
            <w:lang w:val="en-CA"/>
          </w:rPr>
        </w:r>
        <w:r>
          <w:rPr>
            <w:lang w:val="en-CA"/>
          </w:rPr>
          <w:fldChar w:fldCharType="separate"/>
        </w:r>
        <w:r w:rsidRPr="00C672E5">
          <w:rPr>
            <w:rStyle w:val="Hyperlink"/>
            <w:lang w:val="en-CA"/>
          </w:rPr>
          <w:t>https://goat-wise.web.app/</w:t>
        </w:r>
        <w:r>
          <w:rPr>
            <w:lang w:val="en-CA"/>
          </w:rPr>
          <w:fldChar w:fldCharType="end"/>
        </w:r>
      </w:ins>
    </w:p>
    <w:p w14:paraId="1441B0D0" w14:textId="18CAF3BC" w:rsidR="00C76A25" w:rsidRDefault="00C76A25" w:rsidP="005B153D">
      <w:pPr>
        <w:tabs>
          <w:tab w:val="left" w:pos="2653"/>
        </w:tabs>
        <w:rPr>
          <w:ins w:id="984" w:author="Maxim Shainski" w:date="2024-10-14T17:03:00Z" w16du:dateUtc="2024-10-14T21:03:00Z"/>
          <w:lang w:val="en-CA"/>
        </w:rPr>
      </w:pPr>
      <w:ins w:id="985" w:author="Maxim Shainski" w:date="2024-10-14T17:03:00Z" w16du:dateUtc="2024-10-14T21:03:00Z">
        <w:r>
          <w:rPr>
            <w:lang w:val="en-CA"/>
          </w:rPr>
          <w:t xml:space="preserve">For automatic testing, can put queries in the </w:t>
        </w:r>
        <w:proofErr w:type="spellStart"/>
        <w:r>
          <w:rPr>
            <w:lang w:val="en-CA"/>
          </w:rPr>
          <w:t>url</w:t>
        </w:r>
        <w:proofErr w:type="spellEnd"/>
      </w:ins>
    </w:p>
    <w:p w14:paraId="6ED99078" w14:textId="56234904" w:rsidR="003A7F72" w:rsidRDefault="003A7F72">
      <w:pPr>
        <w:tabs>
          <w:tab w:val="left" w:pos="2653"/>
        </w:tabs>
        <w:rPr>
          <w:ins w:id="986" w:author="Doc Rocque" w:date="2024-10-14T17:36:00Z" w16du:dateUtc="2024-10-14T21:36:00Z"/>
          <w:lang w:val="en-CA"/>
        </w:rPr>
      </w:pPr>
      <w:ins w:id="987" w:author="Maxim Shainski" w:date="2024-10-14T17:03:00Z" w16du:dateUtc="2024-10-14T21:03:00Z">
        <w:r>
          <w:rPr>
            <w:lang w:val="en-CA"/>
          </w:rPr>
          <w:fldChar w:fldCharType="begin"/>
        </w:r>
        <w:r>
          <w:rPr>
            <w:lang w:val="en-CA"/>
          </w:rPr>
          <w:instrText>HYPERLINK "</w:instrText>
        </w:r>
        <w:r w:rsidRPr="003A7F72">
          <w:rPr>
            <w:lang w:val="en-CA"/>
          </w:rPr>
          <w:instrText>https://goat-wise.web.app/?email=test%40passwordis123456.com&amp;password=123456</w:instrText>
        </w:r>
        <w:r>
          <w:rPr>
            <w:lang w:val="en-CA"/>
          </w:rPr>
          <w:instrText>"</w:instrText>
        </w:r>
        <w:r>
          <w:rPr>
            <w:lang w:val="en-CA"/>
          </w:rPr>
        </w:r>
        <w:r>
          <w:rPr>
            <w:lang w:val="en-CA"/>
          </w:rPr>
          <w:fldChar w:fldCharType="separate"/>
        </w:r>
        <w:r w:rsidRPr="00C672E5">
          <w:rPr>
            <w:rStyle w:val="Hyperlink"/>
            <w:lang w:val="en-CA"/>
          </w:rPr>
          <w:t>https://goat-wise.web.app/?email=test%40passwordis123456.com&amp;password=123456</w:t>
        </w:r>
        <w:r>
          <w:rPr>
            <w:lang w:val="en-CA"/>
          </w:rPr>
          <w:fldChar w:fldCharType="end"/>
        </w:r>
        <w:r>
          <w:rPr>
            <w:lang w:val="en-CA"/>
          </w:rPr>
          <w:t xml:space="preserve"> This is how the </w:t>
        </w:r>
        <w:proofErr w:type="spellStart"/>
        <w:r>
          <w:rPr>
            <w:lang w:val="en-CA"/>
          </w:rPr>
          <w:t>qr</w:t>
        </w:r>
        <w:proofErr w:type="spellEnd"/>
        <w:r>
          <w:rPr>
            <w:lang w:val="en-CA"/>
          </w:rPr>
          <w:t xml:space="preserve"> code is </w:t>
        </w:r>
        <w:proofErr w:type="spellStart"/>
        <w:r>
          <w:rPr>
            <w:lang w:val="en-CA"/>
          </w:rPr>
          <w:t>gonna</w:t>
        </w:r>
        <w:proofErr w:type="spellEnd"/>
        <w:r>
          <w:rPr>
            <w:lang w:val="en-CA"/>
          </w:rPr>
          <w:t xml:space="preserve"> work, at least </w:t>
        </w:r>
      </w:ins>
      <w:ins w:id="988" w:author="Maxim Shainski" w:date="2024-10-14T17:04:00Z" w16du:dateUtc="2024-10-14T21:04:00Z">
        <w:r>
          <w:rPr>
            <w:lang w:val="en-CA"/>
          </w:rPr>
          <w:t>for the sign in part.</w:t>
        </w:r>
      </w:ins>
    </w:p>
    <w:p w14:paraId="3D43AADB" w14:textId="77777777" w:rsidR="00C21E77" w:rsidRDefault="00C21E77" w:rsidP="00C21E77">
      <w:pPr>
        <w:pStyle w:val="Heading1"/>
        <w:rPr>
          <w:ins w:id="989" w:author="Doc Rocque" w:date="2024-10-14T17:37:00Z" w16du:dateUtc="2024-10-14T21:37:00Z"/>
          <w:del w:id="990" w:author="Joey Barros" w:date="2024-10-17T00:10:00Z" w16du:dateUtc="2024-10-17T00:10:37Z"/>
          <w:lang w:val="en-CA"/>
        </w:rPr>
      </w:pPr>
      <w:bookmarkStart w:id="991" w:name="_Toc176011363"/>
    </w:p>
    <w:p w14:paraId="5CF81B67" w14:textId="5054F1F2" w:rsidR="00C21E77" w:rsidRDefault="61442E34">
      <w:pPr>
        <w:pStyle w:val="Heading1"/>
        <w:rPr>
          <w:ins w:id="992" w:author="Joey Barros" w:date="2024-10-17T00:10:00Z" w16du:dateUtc="2024-10-17T00:10:47Z"/>
          <w:color w:val="000000" w:themeColor="text1"/>
        </w:rPr>
        <w:pPrChange w:id="993" w:author="Joey Barros" w:date="2024-10-17T00:10:00Z">
          <w:pPr>
            <w:pStyle w:val="ListParagraph"/>
            <w:numPr>
              <w:numId w:val="3"/>
            </w:numPr>
            <w:tabs>
              <w:tab w:val="num" w:pos="648"/>
            </w:tabs>
            <w:ind w:left="648" w:hanging="360"/>
          </w:pPr>
        </w:pPrChange>
      </w:pPr>
      <w:ins w:id="994" w:author="Joey Barros" w:date="2024-10-17T00:10:00Z">
        <w:r w:rsidRPr="17445461">
          <w:rPr>
            <w:color w:val="000000" w:themeColor="text1"/>
            <w:lang w:val="en-CA"/>
          </w:rPr>
          <w:t xml:space="preserve">Prototype 1, Project Progress Presentation, Peer Feedback and Team Dynamics </w:t>
        </w:r>
      </w:ins>
    </w:p>
    <w:p w14:paraId="068E4335" w14:textId="19A31334" w:rsidR="00C21E77" w:rsidRDefault="61442E34">
      <w:pPr>
        <w:pStyle w:val="Heading2"/>
        <w:rPr>
          <w:ins w:id="995" w:author="Joey Barros" w:date="2024-10-17T00:24:00Z" w16du:dateUtc="2024-10-17T00:24:56Z"/>
          <w:color w:val="000000" w:themeColor="text1"/>
        </w:rPr>
        <w:pPrChange w:id="996" w:author="Joey Barros" w:date="2024-10-17T00:10:00Z">
          <w:pPr>
            <w:pStyle w:val="ListParagraph"/>
          </w:pPr>
        </w:pPrChange>
      </w:pPr>
      <w:ins w:id="997" w:author="Joey Barros" w:date="2024-10-17T00:10:00Z">
        <w:r w:rsidRPr="17445461">
          <w:rPr>
            <w:iCs w:val="0"/>
            <w:color w:val="000000" w:themeColor="text1"/>
          </w:rPr>
          <w:t>Prototype 1</w:t>
        </w:r>
      </w:ins>
      <w:ins w:id="998" w:author="Joey Barros" w:date="2024-10-17T00:24:00Z">
        <w:r w:rsidR="14F9562C" w:rsidRPr="17445461">
          <w:rPr>
            <w:iCs w:val="0"/>
            <w:color w:val="000000" w:themeColor="text1"/>
          </w:rPr>
          <w:t xml:space="preserve"> Description</w:t>
        </w:r>
      </w:ins>
    </w:p>
    <w:p w14:paraId="335D76D9" w14:textId="2A4A8B0C" w:rsidR="00C21E77" w:rsidRDefault="2AA159C2">
      <w:pPr>
        <w:pStyle w:val="ParIndent"/>
        <w:ind w:firstLine="0"/>
        <w:rPr>
          <w:ins w:id="999" w:author="Joey Barros" w:date="2024-10-17T00:24:00Z" w16du:dateUtc="2024-10-17T00:24:38Z"/>
          <w:iCs/>
          <w:rPrChange w:id="1000" w:author="Joey Barros" w:date="2024-10-17T00:24:00Z">
            <w:rPr>
              <w:ins w:id="1001" w:author="Joey Barros" w:date="2024-10-17T00:24:00Z" w16du:dateUtc="2024-10-17T00:24:38Z"/>
              <w:iCs w:val="0"/>
              <w:color w:val="000000" w:themeColor="text1"/>
            </w:rPr>
          </w:rPrChange>
        </w:rPr>
        <w:pPrChange w:id="1002" w:author="Joey Barros" w:date="2024-10-17T00:24:00Z">
          <w:pPr>
            <w:pStyle w:val="Heading2"/>
          </w:pPr>
        </w:pPrChange>
      </w:pPr>
      <w:del w:id="1003" w:author="Maxim Shainski" w:date="2024-10-18T17:11:00Z" w16du:dateUtc="2024-10-18T21:11:00Z">
        <w:r w:rsidRPr="17445461" w:rsidDel="00FB24BB">
          <w:rPr>
            <w:lang w:val="en-CA"/>
          </w:rPr>
          <w:delText>MAX GIVE BREIF OVERVIEW OF WHAT IT IS AND ITS FUNTIONALITY</w:delText>
        </w:r>
      </w:del>
      <w:ins w:id="1004" w:author="Maxim Shainski" w:date="2024-10-18T17:11:00Z" w16du:dateUtc="2024-10-18T21:11:00Z">
        <w:r w:rsidR="00FB24BB">
          <w:rPr>
            <w:lang w:val="en-CA"/>
          </w:rPr>
          <w:t>Prototype one focused</w:t>
        </w:r>
        <w:r w:rsidR="00952940">
          <w:rPr>
            <w:lang w:val="en-CA"/>
          </w:rPr>
          <w:t xml:space="preserve"> purely on basic functionality and testing what is possible. It is a webpage hosted on Firebase, that also has the Cloud </w:t>
        </w:r>
        <w:proofErr w:type="spellStart"/>
        <w:r w:rsidR="00952940">
          <w:rPr>
            <w:lang w:val="en-CA"/>
          </w:rPr>
          <w:t>Firestore</w:t>
        </w:r>
        <w:proofErr w:type="spellEnd"/>
        <w:r w:rsidR="00952940">
          <w:rPr>
            <w:lang w:val="en-CA"/>
          </w:rPr>
          <w:t xml:space="preserve"> database connected to is as well as Firebase authentication.</w:t>
        </w:r>
      </w:ins>
      <w:ins w:id="1005" w:author="Maxim Shainski" w:date="2024-10-18T17:12:00Z" w16du:dateUtc="2024-10-18T21:12:00Z">
        <w:r w:rsidR="00952940">
          <w:rPr>
            <w:lang w:val="en-CA"/>
          </w:rPr>
          <w:t xml:space="preserve"> </w:t>
        </w:r>
        <w:r w:rsidR="00BA79D8">
          <w:rPr>
            <w:lang w:val="en-CA"/>
          </w:rPr>
          <w:t xml:space="preserve">The webpage first brings you to a very primitive login screen. There is no register option for security reasons. </w:t>
        </w:r>
      </w:ins>
      <w:ins w:id="1006" w:author="Maxim Shainski" w:date="2024-10-18T17:13:00Z" w16du:dateUtc="2024-10-18T21:13:00Z">
        <w:r w:rsidR="00B10FC3">
          <w:rPr>
            <w:lang w:val="en-CA"/>
          </w:rPr>
          <w:t xml:space="preserve">The QR code on the badge will have a link to the webpage that also includes </w:t>
        </w:r>
        <w:r w:rsidR="00296FB7">
          <w:rPr>
            <w:lang w:val="en-CA"/>
          </w:rPr>
          <w:t xml:space="preserve">queries in the URL, which will allow for automatic signing in. Once signed in, the user sees what’s in the database through </w:t>
        </w:r>
        <w:r w:rsidR="00405E45">
          <w:rPr>
            <w:lang w:val="en-CA"/>
          </w:rPr>
          <w:t xml:space="preserve">plain text. </w:t>
        </w:r>
      </w:ins>
      <w:ins w:id="1007" w:author="Maxim Shainski" w:date="2024-10-18T17:14:00Z" w16du:dateUtc="2024-10-18T21:14:00Z">
        <w:r w:rsidR="00405E45">
          <w:rPr>
            <w:lang w:val="en-CA"/>
          </w:rPr>
          <w:t xml:space="preserve">The most important part of this prototype was to be able to test </w:t>
        </w:r>
        <w:r w:rsidR="00EB5BE5">
          <w:rPr>
            <w:lang w:val="en-CA"/>
          </w:rPr>
          <w:t>the potential usages of QR codes and getting the database connected to the webpage.</w:t>
        </w:r>
      </w:ins>
    </w:p>
    <w:p w14:paraId="34A9BA91" w14:textId="5DC25B4E" w:rsidR="5C9EFB95" w:rsidRDefault="5C9EFB95" w:rsidP="5C9EFB95">
      <w:pPr>
        <w:pStyle w:val="ParIndent"/>
        <w:ind w:firstLine="0"/>
        <w:rPr>
          <w:ins w:id="1008" w:author="Joey Barros" w:date="2024-10-20T22:20:00Z" w16du:dateUtc="2024-10-20T22:20:08Z"/>
          <w:b/>
          <w:bCs/>
          <w:sz w:val="28"/>
          <w:szCs w:val="28"/>
          <w:lang w:val="en-CA"/>
        </w:rPr>
      </w:pPr>
    </w:p>
    <w:p w14:paraId="1A3D3714" w14:textId="254DCC5B" w:rsidR="00C21E77" w:rsidRDefault="2AA159C2">
      <w:pPr>
        <w:pStyle w:val="ParIndent"/>
        <w:ind w:firstLine="0"/>
        <w:rPr>
          <w:ins w:id="1009" w:author="Joey Barros" w:date="2024-10-17T00:17:00Z" w16du:dateUtc="2024-10-17T00:17:23Z"/>
          <w:iCs/>
          <w:rPrChange w:id="1010" w:author="Joey Barros" w:date="2024-10-17T00:24:00Z">
            <w:rPr>
              <w:ins w:id="1011" w:author="Joey Barros" w:date="2024-10-17T00:17:00Z" w16du:dateUtc="2024-10-17T00:17:23Z"/>
              <w:iCs w:val="0"/>
              <w:color w:val="000000" w:themeColor="text1"/>
            </w:rPr>
          </w:rPrChange>
        </w:rPr>
        <w:pPrChange w:id="1012" w:author="Joey Barros" w:date="2024-10-17T00:24:00Z">
          <w:pPr>
            <w:pStyle w:val="Heading2"/>
          </w:pPr>
        </w:pPrChange>
      </w:pPr>
      <w:ins w:id="1013" w:author="Joey Barros" w:date="2024-10-17T00:24:00Z">
        <w:r w:rsidRPr="17445461">
          <w:rPr>
            <w:b/>
            <w:bCs/>
            <w:sz w:val="28"/>
            <w:szCs w:val="28"/>
            <w:lang w:val="en-CA"/>
          </w:rPr>
          <w:t>Critical Assumption(s)</w:t>
        </w:r>
      </w:ins>
    </w:p>
    <w:p w14:paraId="586027FB" w14:textId="4E64B4AE" w:rsidR="00C21E77" w:rsidRDefault="68F1C4DF" w:rsidP="17445461">
      <w:pPr>
        <w:rPr>
          <w:ins w:id="1014" w:author="Joey Barros" w:date="2024-10-17T00:15:00Z" w16du:dateUtc="2024-10-17T00:15:03Z"/>
        </w:rPr>
      </w:pPr>
      <w:ins w:id="1015" w:author="Joey Barros" w:date="2024-10-17T00:17:00Z">
        <w:r w:rsidRPr="17445461">
          <w:lastRenderedPageBreak/>
          <w:t>One critical assumption we defined in Project Deliverable D was the efficiency of our barcode/QR code system in drastically reducing check-in/check-out time to under a minute. This assumption is fundamental to the success of our project, as it directly impacts our goal of improving therapists' time management. To validate this assumption, we need to test whether our system can consistently achieve this time goal in real-world scenarios.</w:t>
        </w:r>
      </w:ins>
    </w:p>
    <w:p w14:paraId="13FEE1BA" w14:textId="62E91A53" w:rsidR="00C21E77" w:rsidRDefault="00C21E77" w:rsidP="17445461">
      <w:pPr>
        <w:rPr>
          <w:ins w:id="1016" w:author="Joey Barros" w:date="2024-10-17T00:15:00Z" w16du:dateUtc="2024-10-17T00:15:03Z"/>
        </w:rPr>
      </w:pPr>
    </w:p>
    <w:p w14:paraId="7BB9EA11" w14:textId="60A8A6CE" w:rsidR="00C21E77" w:rsidRDefault="4201BEE9" w:rsidP="17445461">
      <w:pPr>
        <w:rPr>
          <w:ins w:id="1017" w:author="Joey Barros" w:date="2024-10-17T00:19:00Z" w16du:dateUtc="2024-10-17T00:19:20Z"/>
          <w:b/>
          <w:bCs/>
          <w:sz w:val="28"/>
          <w:szCs w:val="28"/>
        </w:rPr>
      </w:pPr>
      <w:ins w:id="1018" w:author="Joey Barros" w:date="2024-10-17T00:15:00Z">
        <w:r w:rsidRPr="17445461">
          <w:rPr>
            <w:b/>
            <w:bCs/>
            <w:sz w:val="28"/>
            <w:szCs w:val="28"/>
          </w:rPr>
          <w:t>Prototype 1 Testing</w:t>
        </w:r>
      </w:ins>
      <w:ins w:id="1019" w:author="Joey Barros" w:date="2024-10-17T00:18:00Z">
        <w:r w:rsidR="366171C8" w:rsidRPr="17445461">
          <w:rPr>
            <w:b/>
            <w:bCs/>
            <w:sz w:val="28"/>
            <w:szCs w:val="28"/>
          </w:rPr>
          <w:t xml:space="preserve"> </w:t>
        </w:r>
      </w:ins>
    </w:p>
    <w:p w14:paraId="2424108B" w14:textId="5115D483" w:rsidR="5C9EFB95" w:rsidRDefault="118BFF52" w:rsidP="5C9EFB95">
      <w:pPr>
        <w:rPr>
          <w:ins w:id="1020" w:author="Joey Barros" w:date="2024-10-24T19:51:00Z" w16du:dateUtc="2024-10-24T19:51:55Z"/>
        </w:rPr>
      </w:pPr>
      <w:ins w:id="1021" w:author="Joey Barros" w:date="2024-10-17T00:24:00Z">
        <w:r>
          <w:t xml:space="preserve">Our main plan considering this project entirely is more of a spiral view of attacking, so our main concern regarding the first prototype was ensuring the web-app functions as we have described; can scan QR codes, has login functions and works with firebase database. </w:t>
        </w:r>
        <w:proofErr w:type="gramStart"/>
        <w:r>
          <w:t>That being said our</w:t>
        </w:r>
        <w:proofErr w:type="gramEnd"/>
        <w:r>
          <w:t xml:space="preserve"> testing was focused on the metrics of </w:t>
        </w:r>
      </w:ins>
      <w:del w:id="1022" w:author="Maxim Shainski" w:date="2024-10-21T11:38:00Z">
        <w:r w:rsidR="5C9EFB95" w:rsidDel="118BFF52">
          <w:delText>time</w:delText>
        </w:r>
      </w:del>
      <w:ins w:id="1023" w:author="Maxim Shainski" w:date="2024-10-21T11:38:00Z">
        <w:r w:rsidR="00A30EEF">
          <w:t>reliability</w:t>
        </w:r>
      </w:ins>
      <w:ins w:id="1024" w:author="Joey Barros" w:date="2024-10-17T00:24:00Z">
        <w:r>
          <w:t xml:space="preserve"> and functionality.</w:t>
        </w:r>
        <w:r w:rsidRPr="04C4CD23">
          <w:rPr>
            <w:b/>
            <w:bCs/>
          </w:rPr>
          <w:t xml:space="preserve"> </w:t>
        </w:r>
      </w:ins>
    </w:p>
    <w:p w14:paraId="1BC06681" w14:textId="144B9C90" w:rsidR="04C4CD23" w:rsidRDefault="04C4CD23">
      <w:r>
        <w:br w:type="page"/>
      </w:r>
    </w:p>
    <w:p w14:paraId="77652CD3" w14:textId="2CDC5450" w:rsidR="04C4CD23" w:rsidRDefault="04C4CD23" w:rsidP="04C4CD23">
      <w:pPr>
        <w:rPr>
          <w:ins w:id="1025" w:author="Joey Barros" w:date="2024-10-17T00:24:00Z" w16du:dateUtc="2024-10-17T00:24:32Z"/>
          <w:b/>
          <w:bCs/>
        </w:rPr>
      </w:pPr>
    </w:p>
    <w:p w14:paraId="24B49078" w14:textId="1F557677" w:rsidR="00C21E77" w:rsidRDefault="366171C8" w:rsidP="17445461">
      <w:pPr>
        <w:rPr>
          <w:ins w:id="1026" w:author="Joey Barros" w:date="2024-10-17T00:20:00Z" w16du:dateUtc="2024-10-17T00:20:17Z"/>
          <w:del w:id="1027" w:author="Maxim Shainski" w:date="2024-10-21T11:35:00Z" w16du:dateUtc="2024-10-21T15:35:00Z"/>
        </w:rPr>
      </w:pPr>
      <w:del w:id="1028" w:author="Maxim Shainski" w:date="2024-10-21T11:35:00Z">
        <w:r w:rsidRPr="04C4CD23" w:rsidDel="366171C8">
          <w:rPr>
            <w:b/>
            <w:bCs/>
          </w:rPr>
          <w:delText>Objective</w:delText>
        </w:r>
      </w:del>
      <w:del w:id="1029" w:author="Joey Barros" w:date="2024-10-24T19:51:00Z">
        <w:r w:rsidDel="366171C8">
          <w:delText>: Validate whether the scanning system allows for check-in/check-out times under one minute for therapists, ensuring minimal manual input is required.</w:delText>
        </w:r>
      </w:del>
      <w:del w:id="1030" w:author="Maxim Shainski" w:date="2024-10-21T11:35:00Z">
        <w:r w:rsidRPr="04C4CD23" w:rsidDel="366171C8">
          <w:rPr>
            <w:b/>
            <w:bCs/>
            <w:sz w:val="28"/>
            <w:szCs w:val="28"/>
            <w:rPrChange w:id="1031" w:author="Joey Barros" w:date="2024-10-17T00:19:00Z">
              <w:rPr>
                <w:sz w:val="28"/>
                <w:szCs w:val="28"/>
              </w:rPr>
            </w:rPrChange>
          </w:rPr>
          <w:delText>Test 1: Usability and Speed Test</w:delText>
        </w:r>
      </w:del>
      <w:del w:id="1032" w:author="Joey Barros" w:date="2024-10-24T19:51:00Z">
        <w:r w:rsidRPr="04C4CD23" w:rsidDel="366171C8">
          <w:rPr>
            <w:b/>
            <w:bCs/>
          </w:rPr>
          <w:delText>Test Scenario</w:delText>
        </w:r>
        <w:r w:rsidDel="366171C8">
          <w:delText xml:space="preserve">: Simulate </w:delText>
        </w:r>
      </w:del>
      <w:del w:id="1033" w:author="Maxim Shainski" w:date="2024-10-21T11:35:00Z">
        <w:r w:rsidDel="276C6C44">
          <w:delText xml:space="preserve">major amounts of </w:delText>
        </w:r>
      </w:del>
      <w:del w:id="1034" w:author="Joey Barros" w:date="2024-10-24T19:51:00Z">
        <w:r w:rsidDel="366171C8">
          <w:delText>therapists performing check-in/check-out actions using the barcode/QR code system.</w:delText>
        </w:r>
      </w:del>
    </w:p>
    <w:p w14:paraId="29D8790E" w14:textId="782C01B7" w:rsidR="00C21E77" w:rsidRDefault="00C21E77" w:rsidP="17445461">
      <w:pPr>
        <w:rPr>
          <w:ins w:id="1035" w:author="Joey Barros" w:date="2024-10-17T00:22:00Z" w16du:dateUtc="2024-10-17T00:22:12Z"/>
          <w:b/>
          <w:bCs/>
          <w:sz w:val="28"/>
          <w:szCs w:val="28"/>
        </w:rPr>
      </w:pPr>
    </w:p>
    <w:p w14:paraId="1B260DEB" w14:textId="718AC926" w:rsidR="2C6A5D82" w:rsidRDefault="2C6A5D82">
      <w:pPr>
        <w:ind w:firstLine="720"/>
        <w:rPr>
          <w:ins w:id="1036" w:author="Joey Barros" w:date="2024-10-17T00:22:00Z" w16du:dateUtc="2024-10-17T00:22:12Z"/>
          <w:b/>
          <w:bCs/>
          <w:rPrChange w:id="1037" w:author="Joey Barros" w:date="2024-10-20T22:23:00Z">
            <w:rPr>
              <w:ins w:id="1038" w:author="Joey Barros" w:date="2024-10-17T00:22:00Z" w16du:dateUtc="2024-10-17T00:22:12Z"/>
              <w:b/>
              <w:bCs/>
              <w:sz w:val="28"/>
              <w:szCs w:val="28"/>
            </w:rPr>
          </w:rPrChange>
        </w:rPr>
        <w:pPrChange w:id="1039" w:author="Joey Barros" w:date="2024-10-20T22:23:00Z">
          <w:pPr/>
        </w:pPrChange>
      </w:pPr>
      <w:ins w:id="1040" w:author="Joey Barros" w:date="2024-10-20T22:23:00Z">
        <w:r>
          <w:tab/>
        </w:r>
      </w:ins>
      <w:del w:id="1041" w:author="Maxim Shainski" w:date="2024-10-21T11:36:00Z">
        <w:r w:rsidRPr="04C4CD23" w:rsidDel="2C6A5D82">
          <w:rPr>
            <w:b/>
            <w:bCs/>
          </w:rPr>
          <w:delText>Test 1 Conclusion:</w:delText>
        </w:r>
      </w:del>
    </w:p>
    <w:p w14:paraId="509FAC15" w14:textId="45ADB37C" w:rsidR="00C21E77" w:rsidRDefault="366171C8" w:rsidP="17445461">
      <w:pPr>
        <w:rPr>
          <w:ins w:id="1042" w:author="Joey Barros" w:date="2024-10-17T00:19:00Z" w16du:dateUtc="2024-10-17T00:19:31Z"/>
          <w:b/>
          <w:bCs/>
          <w:sz w:val="28"/>
          <w:szCs w:val="28"/>
        </w:rPr>
      </w:pPr>
      <w:ins w:id="1043" w:author="Joey Barros" w:date="2024-10-17T00:18:00Z">
        <w:r w:rsidRPr="17445461">
          <w:rPr>
            <w:b/>
            <w:bCs/>
            <w:sz w:val="28"/>
            <w:szCs w:val="28"/>
            <w:rPrChange w:id="1044" w:author="Joey Barros" w:date="2024-10-17T00:19:00Z">
              <w:rPr/>
            </w:rPrChange>
          </w:rPr>
          <w:t xml:space="preserve">Test </w:t>
        </w:r>
      </w:ins>
      <w:ins w:id="1045" w:author="Maxim Shainski" w:date="2024-10-21T11:36:00Z" w16du:dateUtc="2024-10-21T15:36:00Z">
        <w:r w:rsidR="00D74186">
          <w:rPr>
            <w:b/>
            <w:bCs/>
            <w:sz w:val="28"/>
            <w:szCs w:val="28"/>
          </w:rPr>
          <w:t>1</w:t>
        </w:r>
      </w:ins>
      <w:ins w:id="1046" w:author="Joey Barros" w:date="2024-10-17T00:18:00Z">
        <w:del w:id="1047" w:author="Maxim Shainski" w:date="2024-10-21T11:36:00Z" w16du:dateUtc="2024-10-21T15:36:00Z">
          <w:r w:rsidRPr="17445461">
            <w:rPr>
              <w:b/>
              <w:bCs/>
              <w:sz w:val="28"/>
              <w:szCs w:val="28"/>
              <w:rPrChange w:id="1048" w:author="Joey Barros" w:date="2024-10-17T00:19:00Z">
                <w:rPr/>
              </w:rPrChange>
            </w:rPr>
            <w:delText>2</w:delText>
          </w:r>
        </w:del>
        <w:r w:rsidRPr="17445461">
          <w:rPr>
            <w:b/>
            <w:bCs/>
            <w:sz w:val="28"/>
            <w:szCs w:val="28"/>
            <w:rPrChange w:id="1049" w:author="Joey Barros" w:date="2024-10-17T00:19:00Z">
              <w:rPr/>
            </w:rPrChange>
          </w:rPr>
          <w:t>: System Reliability and Error Handling</w:t>
        </w:r>
      </w:ins>
    </w:p>
    <w:p w14:paraId="080E813E" w14:textId="1FFFBB63" w:rsidR="00C21E77" w:rsidRDefault="366171C8" w:rsidP="17445461">
      <w:pPr>
        <w:rPr>
          <w:ins w:id="1050" w:author="Joey Barros" w:date="2024-10-17T00:22:00Z" w16du:dateUtc="2024-10-17T00:22:19Z"/>
        </w:rPr>
      </w:pPr>
      <w:ins w:id="1051" w:author="Joey Barros" w:date="2024-10-17T00:20:00Z">
        <w:r w:rsidRPr="17445461">
          <w:rPr>
            <w:b/>
            <w:bCs/>
            <w:rPrChange w:id="1052" w:author="Joey Barros" w:date="2024-10-17T00:20:00Z">
              <w:rPr>
                <w:b/>
                <w:bCs/>
                <w:sz w:val="28"/>
                <w:szCs w:val="28"/>
              </w:rPr>
            </w:rPrChange>
          </w:rPr>
          <w:t>Test Scenario:</w:t>
        </w:r>
        <w:r w:rsidRPr="17445461">
          <w:rPr>
            <w:rPrChange w:id="1053" w:author="Joey Barros" w:date="2024-10-17T00:20:00Z">
              <w:rPr>
                <w:b/>
                <w:bCs/>
                <w:sz w:val="28"/>
                <w:szCs w:val="28"/>
              </w:rPr>
            </w:rPrChange>
          </w:rPr>
          <w:t xml:space="preserve"> Ensure that the system can handle multiple users and various equipment without crashes or significant delays.</w:t>
        </w:r>
      </w:ins>
    </w:p>
    <w:p w14:paraId="55A4DAF1" w14:textId="73D85AFC" w:rsidR="00C21E77" w:rsidRDefault="00C21E77" w:rsidP="17445461">
      <w:pPr>
        <w:rPr>
          <w:ins w:id="1054" w:author="Joey Barros" w:date="2024-10-17T00:22:00Z" w16du:dateUtc="2024-10-17T00:22:19Z"/>
        </w:rPr>
      </w:pPr>
    </w:p>
    <w:tbl>
      <w:tblPr>
        <w:tblStyle w:val="TableGrid"/>
        <w:tblW w:w="0" w:type="auto"/>
        <w:tblLayout w:type="fixed"/>
        <w:tblLook w:val="06A0" w:firstRow="1" w:lastRow="0" w:firstColumn="1" w:lastColumn="0" w:noHBand="1" w:noVBand="1"/>
      </w:tblPr>
      <w:tblGrid>
        <w:gridCol w:w="1893"/>
        <w:gridCol w:w="1893"/>
        <w:gridCol w:w="1893"/>
        <w:gridCol w:w="1893"/>
        <w:gridCol w:w="1893"/>
      </w:tblGrid>
      <w:tr w:rsidR="17445461" w14:paraId="63FAF90C" w14:textId="77777777" w:rsidTr="17445461">
        <w:trPr>
          <w:trHeight w:val="300"/>
          <w:ins w:id="1055" w:author="Joey Barros" w:date="2024-10-17T00:22:00Z"/>
        </w:trPr>
        <w:tc>
          <w:tcPr>
            <w:tcW w:w="1893" w:type="dxa"/>
          </w:tcPr>
          <w:p w14:paraId="1F1DBA51" w14:textId="2B661829" w:rsidR="17445461" w:rsidRDefault="17445461" w:rsidP="17445461"/>
        </w:tc>
        <w:tc>
          <w:tcPr>
            <w:tcW w:w="1893" w:type="dxa"/>
          </w:tcPr>
          <w:p w14:paraId="1FE4587B" w14:textId="3C0D4344" w:rsidR="17445461" w:rsidRDefault="17445461" w:rsidP="17445461">
            <w:pPr>
              <w:rPr>
                <w:b/>
                <w:bCs/>
              </w:rPr>
            </w:pPr>
            <w:ins w:id="1056" w:author="Joey Barros" w:date="2024-10-17T00:22:00Z">
              <w:r w:rsidRPr="17445461">
                <w:rPr>
                  <w:b/>
                  <w:bCs/>
                </w:rPr>
                <w:t>Metrics</w:t>
              </w:r>
            </w:ins>
          </w:p>
        </w:tc>
        <w:tc>
          <w:tcPr>
            <w:tcW w:w="1893" w:type="dxa"/>
          </w:tcPr>
          <w:p w14:paraId="1E5C7A4A" w14:textId="34F8F67D" w:rsidR="2EE0B2AA" w:rsidRDefault="2EE0B2AA" w:rsidP="17445461">
            <w:pPr>
              <w:rPr>
                <w:ins w:id="1057" w:author="Joey Barros" w:date="2024-10-17T00:22:00Z" w16du:dateUtc="2024-10-17T00:22:30Z"/>
              </w:rPr>
            </w:pPr>
            <w:ins w:id="1058" w:author="Joey Barros" w:date="2024-10-17T00:22:00Z">
              <w:r w:rsidRPr="17445461">
                <w:t>Frequency of errors and crashes.</w:t>
              </w:r>
            </w:ins>
          </w:p>
          <w:p w14:paraId="696509EE" w14:textId="6BFB55BA" w:rsidR="17445461" w:rsidRDefault="17445461" w:rsidP="17445461"/>
        </w:tc>
        <w:tc>
          <w:tcPr>
            <w:tcW w:w="1893" w:type="dxa"/>
          </w:tcPr>
          <w:p w14:paraId="3CA75A15" w14:textId="335E0977" w:rsidR="2EE0B2AA" w:rsidRDefault="2EE0B2AA" w:rsidP="17445461">
            <w:ins w:id="1059" w:author="Joey Barros" w:date="2024-10-17T00:22:00Z">
              <w:r w:rsidRPr="17445461">
                <w:t>System response time under multiple-user stress.</w:t>
              </w:r>
            </w:ins>
          </w:p>
        </w:tc>
        <w:tc>
          <w:tcPr>
            <w:tcW w:w="1893" w:type="dxa"/>
          </w:tcPr>
          <w:p w14:paraId="4C4B0748" w14:textId="6D6B9CFF" w:rsidR="2EE0B2AA" w:rsidRDefault="2EE0B2AA" w:rsidP="17445461">
            <w:ins w:id="1060" w:author="Joey Barros" w:date="2024-10-17T00:22:00Z">
              <w:r w:rsidRPr="17445461">
                <w:t>User satisfaction in error handling.</w:t>
              </w:r>
            </w:ins>
          </w:p>
        </w:tc>
      </w:tr>
      <w:tr w:rsidR="17445461" w14:paraId="1B96D503" w14:textId="77777777" w:rsidTr="17445461">
        <w:trPr>
          <w:trHeight w:val="300"/>
          <w:ins w:id="1061" w:author="Joey Barros" w:date="2024-10-17T00:22:00Z"/>
        </w:trPr>
        <w:tc>
          <w:tcPr>
            <w:tcW w:w="1893" w:type="dxa"/>
          </w:tcPr>
          <w:p w14:paraId="59F955A7" w14:textId="0982ED66" w:rsidR="17445461" w:rsidRDefault="17445461" w:rsidP="17445461">
            <w:pPr>
              <w:rPr>
                <w:b/>
                <w:bCs/>
              </w:rPr>
            </w:pPr>
            <w:ins w:id="1062" w:author="Joey Barros" w:date="2024-10-17T00:22:00Z">
              <w:r w:rsidRPr="17445461">
                <w:rPr>
                  <w:b/>
                  <w:bCs/>
                </w:rPr>
                <w:t>Control</w:t>
              </w:r>
            </w:ins>
          </w:p>
        </w:tc>
        <w:tc>
          <w:tcPr>
            <w:tcW w:w="1893" w:type="dxa"/>
          </w:tcPr>
          <w:p w14:paraId="7F57B2DF" w14:textId="5BBD18EE" w:rsidR="17445461" w:rsidRDefault="17445461" w:rsidP="17445461"/>
        </w:tc>
        <w:tc>
          <w:tcPr>
            <w:tcW w:w="1893" w:type="dxa"/>
          </w:tcPr>
          <w:p w14:paraId="1A15A25B" w14:textId="6AE19DDB" w:rsidR="17445461" w:rsidRDefault="005F6D50" w:rsidP="17445461">
            <w:ins w:id="1063" w:author="Doc Rocque" w:date="2024-10-17T12:03:00Z" w16du:dateUtc="2024-10-17T16:03:00Z">
              <w:r>
                <w:t>0</w:t>
              </w:r>
            </w:ins>
          </w:p>
        </w:tc>
        <w:tc>
          <w:tcPr>
            <w:tcW w:w="1893" w:type="dxa"/>
          </w:tcPr>
          <w:p w14:paraId="4CB5D3FE" w14:textId="50784A9F" w:rsidR="17445461" w:rsidRDefault="00210A0C" w:rsidP="17445461">
            <w:del w:id="1064" w:author="Ian Worgan" w:date="2024-10-21T01:25:00Z">
              <w:r>
                <w:delText xml:space="preserve">12 </w:delText>
              </w:r>
            </w:del>
            <w:del w:id="1065" w:author="Ian Worgan" w:date="2024-10-20T17:19:00Z">
              <w:r>
                <w:delText>seconds</w:delText>
              </w:r>
            </w:del>
            <w:ins w:id="1066" w:author="Ian Worgan" w:date="2024-10-21T01:25:00Z">
              <w:r w:rsidR="721F5788">
                <w:t>6ms</w:t>
              </w:r>
            </w:ins>
          </w:p>
        </w:tc>
        <w:tc>
          <w:tcPr>
            <w:tcW w:w="1893" w:type="dxa"/>
          </w:tcPr>
          <w:p w14:paraId="676F723A" w14:textId="5D6B9083" w:rsidR="17445461" w:rsidRDefault="005F6D50" w:rsidP="17445461">
            <w:ins w:id="1067" w:author="Doc Rocque" w:date="2024-10-17T12:03:00Z" w16du:dateUtc="2024-10-17T16:03:00Z">
              <w:r>
                <w:t>9/10</w:t>
              </w:r>
            </w:ins>
          </w:p>
        </w:tc>
      </w:tr>
      <w:tr w:rsidR="17445461" w14:paraId="3FA40275" w14:textId="77777777" w:rsidTr="17445461">
        <w:trPr>
          <w:trHeight w:val="300"/>
          <w:ins w:id="1068" w:author="Joey Barros" w:date="2024-10-17T00:22:00Z"/>
        </w:trPr>
        <w:tc>
          <w:tcPr>
            <w:tcW w:w="1893" w:type="dxa"/>
          </w:tcPr>
          <w:p w14:paraId="7592285B" w14:textId="5506416C" w:rsidR="7DC7042F" w:rsidRDefault="7DC7042F">
            <w:pPr>
              <w:rPr>
                <w:b/>
                <w:bCs/>
              </w:rPr>
            </w:pPr>
            <w:ins w:id="1069" w:author="Joey Barros" w:date="2024-10-17T00:23:00Z">
              <w:r w:rsidRPr="17445461">
                <w:rPr>
                  <w:b/>
                  <w:bCs/>
                </w:rPr>
                <w:t>Under Stress</w:t>
              </w:r>
            </w:ins>
          </w:p>
        </w:tc>
        <w:tc>
          <w:tcPr>
            <w:tcW w:w="1893" w:type="dxa"/>
          </w:tcPr>
          <w:p w14:paraId="6F74B0B1" w14:textId="5BBD18EE" w:rsidR="17445461" w:rsidRDefault="17445461" w:rsidP="17445461"/>
        </w:tc>
        <w:tc>
          <w:tcPr>
            <w:tcW w:w="1893" w:type="dxa"/>
          </w:tcPr>
          <w:p w14:paraId="7C3F6B08" w14:textId="3D789540" w:rsidR="17445461" w:rsidRDefault="00B951BB" w:rsidP="17445461">
            <w:ins w:id="1070" w:author="Doc Rocque" w:date="2024-10-17T12:05:00Z" w16du:dateUtc="2024-10-17T16:05:00Z">
              <w:r>
                <w:t>0</w:t>
              </w:r>
            </w:ins>
          </w:p>
        </w:tc>
        <w:tc>
          <w:tcPr>
            <w:tcW w:w="1893" w:type="dxa"/>
          </w:tcPr>
          <w:p w14:paraId="3D906684" w14:textId="5750FFD9" w:rsidR="17445461" w:rsidRDefault="00210A0C" w:rsidP="17445461">
            <w:ins w:id="1071" w:author="Doc Rocque" w:date="2024-10-17T12:05:00Z">
              <w:del w:id="1072" w:author="Ian Worgan" w:date="2024-10-21T01:25:00Z">
                <w:r>
                  <w:delText xml:space="preserve">6 </w:delText>
                </w:r>
              </w:del>
            </w:ins>
            <w:del w:id="1073" w:author="Ian Worgan" w:date="2024-10-21T01:25:00Z">
              <w:r>
                <w:delText xml:space="preserve">seconds </w:delText>
              </w:r>
            </w:del>
            <w:ins w:id="1074" w:author="Ian Worgan" w:date="2024-10-21T01:26:00Z">
              <w:r w:rsidR="47665B3D">
                <w:t>12ms</w:t>
              </w:r>
            </w:ins>
          </w:p>
        </w:tc>
        <w:tc>
          <w:tcPr>
            <w:tcW w:w="1893" w:type="dxa"/>
          </w:tcPr>
          <w:p w14:paraId="5ED91502" w14:textId="6D503496" w:rsidR="17445461" w:rsidRDefault="007A20C1" w:rsidP="17445461">
            <w:ins w:id="1075" w:author="Doc Rocque" w:date="2024-10-17T12:03:00Z" w16du:dateUtc="2024-10-17T16:03:00Z">
              <w:r>
                <w:t>9/10</w:t>
              </w:r>
            </w:ins>
          </w:p>
        </w:tc>
      </w:tr>
    </w:tbl>
    <w:p w14:paraId="6B517EBD" w14:textId="737CCA1F" w:rsidR="00C21E77" w:rsidRDefault="00C21E77" w:rsidP="17445461">
      <w:pPr>
        <w:rPr>
          <w:ins w:id="1076" w:author="Ian Worgan" w:date="2024-10-20T17:22:00Z" w16du:dateUtc="2024-10-20T17:22:14Z"/>
        </w:rPr>
      </w:pPr>
    </w:p>
    <w:p w14:paraId="1E558439" w14:textId="181141DC" w:rsidR="045B4E90" w:rsidRDefault="045B4E90">
      <w:pPr>
        <w:ind w:firstLine="720"/>
        <w:rPr>
          <w:ins w:id="1077" w:author="Joey Barros" w:date="2024-10-20T22:22:00Z" w16du:dateUtc="2024-10-20T22:22:19Z"/>
          <w:b/>
          <w:bCs/>
          <w:rPrChange w:id="1078" w:author="Joey Barros" w:date="2024-10-20T22:22:00Z">
            <w:rPr>
              <w:ins w:id="1079" w:author="Joey Barros" w:date="2024-10-20T22:22:00Z" w16du:dateUtc="2024-10-20T22:22:19Z"/>
            </w:rPr>
          </w:rPrChange>
        </w:rPr>
      </w:pPr>
      <w:ins w:id="1080" w:author="Joey Barros" w:date="2024-10-20T22:22:00Z">
        <w:r w:rsidRPr="5C9EFB95">
          <w:rPr>
            <w:b/>
            <w:bCs/>
          </w:rPr>
          <w:t xml:space="preserve">Test </w:t>
        </w:r>
      </w:ins>
      <w:ins w:id="1081" w:author="Joey Barros" w:date="2024-10-21T11:38:00Z" w16du:dateUtc="2024-10-21T15:38:00Z">
        <w:r w:rsidR="00685900">
          <w:rPr>
            <w:b/>
            <w:bCs/>
          </w:rPr>
          <w:t xml:space="preserve">1 </w:t>
        </w:r>
      </w:ins>
      <w:ins w:id="1082" w:author="Joey Barros" w:date="2024-10-20T22:22:00Z">
        <w:r w:rsidRPr="5C9EFB95">
          <w:rPr>
            <w:b/>
            <w:bCs/>
          </w:rPr>
          <w:t>Conclusion:</w:t>
        </w:r>
      </w:ins>
    </w:p>
    <w:p w14:paraId="039F85C3" w14:textId="50286A8F" w:rsidR="4A7EE270" w:rsidRDefault="4A7EE270">
      <w:pPr>
        <w:ind w:firstLine="720"/>
        <w:rPr>
          <w:ins w:id="1083" w:author="Joey Barros" w:date="2024-10-17T00:40:00Z" w16du:dateUtc="2024-10-17T00:40:08Z"/>
        </w:rPr>
        <w:pPrChange w:id="1084" w:author="Ian Worgan" w:date="2024-10-20T17:23:00Z">
          <w:pPr/>
        </w:pPrChange>
      </w:pPr>
      <w:ins w:id="1085" w:author="Ian Worgan" w:date="2024-10-20T17:22:00Z">
        <w:r>
          <w:t xml:space="preserve">The system, based on these tests, can handle multiple users to </w:t>
        </w:r>
      </w:ins>
      <w:ins w:id="1086" w:author="Ian Worgan" w:date="2024-10-20T17:23:00Z">
        <w:r w:rsidR="0E3BE967">
          <w:t>a</w:t>
        </w:r>
      </w:ins>
      <w:ins w:id="1087" w:author="Ian Worgan" w:date="2024-10-20T17:22:00Z">
        <w:r>
          <w:t>n acceptable degree.</w:t>
        </w:r>
      </w:ins>
      <w:ins w:id="1088" w:author="Ian Worgan" w:date="2024-10-20T17:23:00Z">
        <w:r>
          <w:t xml:space="preserve"> This result may however change as</w:t>
        </w:r>
        <w:r w:rsidR="709BF78F">
          <w:t xml:space="preserve"> the application becomes more </w:t>
        </w:r>
        <w:del w:id="1089" w:author="Joey Barros" w:date="2024-10-20T22:21:00Z">
          <w:r w:rsidDel="709BF78F">
            <w:delText>feature-rich</w:delText>
          </w:r>
        </w:del>
      </w:ins>
      <w:ins w:id="1090" w:author="Joey Barros" w:date="2024-10-20T22:21:00Z">
        <w:r w:rsidR="726A4621">
          <w:t>feature rich</w:t>
        </w:r>
      </w:ins>
      <w:ins w:id="1091" w:author="Ian Worgan" w:date="2024-10-20T17:23:00Z">
        <w:r w:rsidR="7D931370">
          <w:t>. Attention should be pa</w:t>
        </w:r>
      </w:ins>
      <w:ins w:id="1092" w:author="Joey Barros" w:date="2024-10-20T22:21:00Z">
        <w:r w:rsidR="27C1EEFE">
          <w:t>i</w:t>
        </w:r>
      </w:ins>
      <w:ins w:id="1093" w:author="Ian Worgan" w:date="2024-10-20T17:23:00Z">
        <w:del w:id="1094" w:author="Joey Barros" w:date="2024-10-20T22:21:00Z">
          <w:r w:rsidDel="7D931370">
            <w:delText>ye</w:delText>
          </w:r>
        </w:del>
        <w:r w:rsidR="7D931370">
          <w:t>d to these metrics</w:t>
        </w:r>
      </w:ins>
      <w:ins w:id="1095" w:author="Ian Worgan" w:date="2024-10-20T17:24:00Z">
        <w:r w:rsidR="7D931370">
          <w:t xml:space="preserve"> as the development process continues.</w:t>
        </w:r>
      </w:ins>
    </w:p>
    <w:p w14:paraId="0CE0F67F" w14:textId="33DBD74F" w:rsidR="00C21E77" w:rsidRDefault="00C21E77" w:rsidP="17445461">
      <w:pPr>
        <w:rPr>
          <w:ins w:id="1096" w:author="Joey Barros" w:date="2024-10-17T00:40:00Z" w16du:dateUtc="2024-10-17T00:40:08Z"/>
        </w:rPr>
      </w:pPr>
    </w:p>
    <w:p w14:paraId="6269844A" w14:textId="17D6386D" w:rsidR="00C21E77" w:rsidRDefault="00C21E77" w:rsidP="17445461">
      <w:pPr>
        <w:rPr>
          <w:ins w:id="1097" w:author="Joey Barros" w:date="2024-10-17T00:40:00Z" w16du:dateUtc="2024-10-17T00:40:08Z"/>
        </w:rPr>
      </w:pPr>
    </w:p>
    <w:p w14:paraId="1B85981B" w14:textId="15AB8C23" w:rsidR="00C21E77" w:rsidRDefault="1EE3D190" w:rsidP="17445461">
      <w:pPr>
        <w:rPr>
          <w:ins w:id="1098" w:author="Joey Barros" w:date="2024-10-17T00:40:00Z" w16du:dateUtc="2024-10-17T00:40:39Z"/>
          <w:b/>
          <w:bCs/>
          <w:sz w:val="28"/>
          <w:szCs w:val="28"/>
        </w:rPr>
      </w:pPr>
      <w:ins w:id="1099" w:author="Joey Barros" w:date="2024-10-17T00:40:00Z">
        <w:r w:rsidRPr="17445461">
          <w:rPr>
            <w:b/>
            <w:bCs/>
            <w:sz w:val="28"/>
            <w:szCs w:val="28"/>
          </w:rPr>
          <w:t>DFX Factors</w:t>
        </w:r>
      </w:ins>
    </w:p>
    <w:p w14:paraId="0ADA80A4" w14:textId="07D14FCB" w:rsidR="00C21E77" w:rsidRDefault="1EE3D190" w:rsidP="17445461">
      <w:pPr>
        <w:rPr>
          <w:ins w:id="1100" w:author="Joey Barros" w:date="2024-10-17T00:40:00Z" w16du:dateUtc="2024-10-17T00:40:56Z"/>
        </w:rPr>
      </w:pPr>
      <w:ins w:id="1101" w:author="Joey Barros" w:date="2024-10-17T00:40:00Z">
        <w:r w:rsidRPr="17445461">
          <w:rPr>
            <w:b/>
            <w:bCs/>
            <w:rPrChange w:id="1102" w:author="Joey Barros" w:date="2024-10-17T00:40:00Z">
              <w:rPr>
                <w:b/>
                <w:bCs/>
                <w:sz w:val="28"/>
                <w:szCs w:val="28"/>
              </w:rPr>
            </w:rPrChange>
          </w:rPr>
          <w:lastRenderedPageBreak/>
          <w:t>DFX Factor: Usability</w:t>
        </w:r>
        <w:r w:rsidRPr="17445461">
          <w:rPr>
            <w:rPrChange w:id="1103" w:author="Joey Barros" w:date="2024-10-17T00:40:00Z">
              <w:rPr>
                <w:sz w:val="28"/>
                <w:szCs w:val="28"/>
              </w:rPr>
            </w:rPrChange>
          </w:rPr>
          <w:t xml:space="preserve"> – This test ensures that the system is user-friendly and minimizes manual input</w:t>
        </w:r>
        <w:r w:rsidRPr="17445461">
          <w:t>.</w:t>
        </w:r>
      </w:ins>
    </w:p>
    <w:p w14:paraId="039F868C" w14:textId="646AEABA" w:rsidR="00C21E77" w:rsidRDefault="1EE3D190" w:rsidP="17445461">
      <w:pPr>
        <w:rPr>
          <w:ins w:id="1104" w:author="Joey Barros" w:date="2024-10-17T00:41:00Z" w16du:dateUtc="2024-10-17T00:41:11Z"/>
        </w:rPr>
      </w:pPr>
      <w:ins w:id="1105" w:author="Joey Barros" w:date="2024-10-17T00:40:00Z">
        <w:r w:rsidRPr="17445461">
          <w:rPr>
            <w:b/>
            <w:bCs/>
          </w:rPr>
          <w:t>DFX Factor: Performance</w:t>
        </w:r>
        <w:r w:rsidRPr="17445461">
          <w:t xml:space="preserve"> – The focus is on ensuring that the system can handle simultaneous users without performance degradation or significant lag.</w:t>
        </w:r>
      </w:ins>
    </w:p>
    <w:p w14:paraId="0CA86664" w14:textId="5B01BDD1" w:rsidR="00C21E77" w:rsidRDefault="1EE3D190" w:rsidP="17445461">
      <w:pPr>
        <w:rPr>
          <w:ins w:id="1106" w:author="Joey Barros" w:date="2024-10-17T00:10:00Z" w16du:dateUtc="2024-10-17T00:10:47Z"/>
        </w:rPr>
      </w:pPr>
      <w:ins w:id="1107" w:author="Joey Barros" w:date="2024-10-17T00:41:00Z">
        <w:r w:rsidRPr="17445461">
          <w:rPr>
            <w:b/>
            <w:bCs/>
          </w:rPr>
          <w:t>DFX Factor: Reliability</w:t>
        </w:r>
        <w:r w:rsidRPr="17445461">
          <w:t xml:space="preserve"> – Validating that the system works without frequent errors or crashes</w:t>
        </w:r>
      </w:ins>
    </w:p>
    <w:p w14:paraId="22011530" w14:textId="54E12D34" w:rsidR="00C21E77" w:rsidRDefault="61442E34">
      <w:pPr>
        <w:pStyle w:val="Heading2"/>
        <w:rPr>
          <w:ins w:id="1108" w:author="Joey Barros" w:date="2024-10-17T00:10:00Z" w16du:dateUtc="2024-10-17T00:10:47Z"/>
          <w:color w:val="000000" w:themeColor="text1"/>
        </w:rPr>
        <w:pPrChange w:id="1109" w:author="Joey Barros" w:date="2024-10-17T00:10:00Z">
          <w:pPr>
            <w:pStyle w:val="ListParagraph"/>
            <w:numPr>
              <w:numId w:val="2"/>
            </w:numPr>
            <w:tabs>
              <w:tab w:val="num" w:pos="3060"/>
            </w:tabs>
            <w:ind w:left="3060" w:hanging="2160"/>
          </w:pPr>
        </w:pPrChange>
      </w:pPr>
      <w:ins w:id="1110" w:author="Joey Barros" w:date="2024-10-17T00:10:00Z">
        <w:r w:rsidRPr="17445461">
          <w:rPr>
            <w:iCs w:val="0"/>
            <w:color w:val="000000" w:themeColor="text1"/>
          </w:rPr>
          <w:t>Project Progress Presentation</w:t>
        </w:r>
      </w:ins>
    </w:p>
    <w:p w14:paraId="4209B6AD" w14:textId="5AACF818" w:rsidR="00C21E77" w:rsidRDefault="00C21E77">
      <w:pPr>
        <w:spacing w:before="280" w:after="280"/>
        <w:jc w:val="both"/>
        <w:rPr>
          <w:ins w:id="1111" w:author="Joey Barros" w:date="2024-10-17T00:10:00Z" w16du:dateUtc="2024-10-17T00:10:47Z"/>
          <w:lang w:val="en-CA"/>
        </w:rPr>
        <w:pPrChange w:id="1112" w:author="Joey Barros" w:date="2024-10-17T00:41:00Z">
          <w:pPr/>
        </w:pPrChange>
      </w:pPr>
      <w:ins w:id="1113" w:author="Joey Barros" w:date="2024-10-17T00:29:00Z">
        <w:r>
          <w:fldChar w:fldCharType="begin"/>
        </w:r>
        <w:r>
          <w:instrText xml:space="preserve">HYPERLINK "https://uottawa-my.sharepoint.com/personal/jbarr010_uottawa_ca/Documents/Goatwise%20Design%20Review.pptx?d=w7f7e7e1259854bfb8c1883a1578e59db&amp;csf=1&amp;web=1&amp;e=mWzHbN" </w:instrText>
        </w:r>
        <w:r>
          <w:fldChar w:fldCharType="separate"/>
        </w:r>
      </w:ins>
      <w:ins w:id="1114" w:author="Joey Barros" w:date="2024-10-17T00:17:00Z">
        <w:r>
          <w:fldChar w:fldCharType="begin"/>
        </w:r>
        <w:r>
          <w:instrText xml:space="preserve">HYPERLINK "https://uottawa-my.sharepoint.com/personal/jbarr010_uottawa_ca/Documents/Goatwise%20Design%20Review.pptx?d=w7f7e7e1259854bfb8c1883a1578e59db&amp;csf=1&amp;web=1&amp;e=IojMxM" </w:instrText>
        </w:r>
        <w:r>
          <w:fldChar w:fldCharType="separate"/>
        </w:r>
      </w:ins>
      <w:ins w:id="1115" w:author="Joey Barros" w:date="2024-10-17T00:29:00Z">
        <w:r w:rsidR="2CC372B1" w:rsidRPr="17445461">
          <w:rPr>
            <w:rStyle w:val="Hyperlink"/>
            <w:lang w:val="en-CA"/>
          </w:rPr>
          <w:t>Goatwise Design Review.pptx</w:t>
        </w:r>
      </w:ins>
      <w:ins w:id="1116" w:author="Joey Barros" w:date="2024-10-17T00:17:00Z">
        <w:r>
          <w:fldChar w:fldCharType="end"/>
        </w:r>
      </w:ins>
      <w:ins w:id="1117" w:author="Joey Barros" w:date="2024-10-17T00:29:00Z">
        <w:r>
          <w:fldChar w:fldCharType="end"/>
        </w:r>
      </w:ins>
    </w:p>
    <w:p w14:paraId="7312DA5D" w14:textId="01F14BD2" w:rsidR="00C21E77" w:rsidRDefault="61442E34">
      <w:pPr>
        <w:pStyle w:val="Heading2"/>
        <w:rPr>
          <w:ins w:id="1118" w:author="Joey Barros" w:date="2024-10-17T00:10:00Z" w16du:dateUtc="2024-10-17T00:10:47Z"/>
          <w:color w:val="000000" w:themeColor="text1"/>
        </w:rPr>
        <w:pPrChange w:id="1119" w:author="Joey Barros" w:date="2024-10-17T00:10:00Z">
          <w:pPr>
            <w:pStyle w:val="ListParagraph"/>
            <w:numPr>
              <w:numId w:val="1"/>
            </w:numPr>
            <w:ind w:hanging="360"/>
          </w:pPr>
        </w:pPrChange>
      </w:pPr>
      <w:ins w:id="1120" w:author="Joey Barros" w:date="2024-10-17T00:10:00Z">
        <w:r w:rsidRPr="17445461">
          <w:rPr>
            <w:iCs w:val="0"/>
            <w:color w:val="000000" w:themeColor="text1"/>
          </w:rPr>
          <w:t>Project plan update</w:t>
        </w:r>
      </w:ins>
    </w:p>
    <w:p w14:paraId="09192CBA" w14:textId="7EB5F8AC" w:rsidR="00C21E77" w:rsidRDefault="001D76E0">
      <w:pPr>
        <w:pStyle w:val="Heading2"/>
        <w:rPr>
          <w:ins w:id="1121" w:author="Joey Barros" w:date="2024-10-17T00:10:00Z" w16du:dateUtc="2024-10-17T00:10:47Z"/>
          <w:del w:id="1122" w:author="Tofehinti Olofin" w:date="2024-10-21T10:12:00Z" w16du:dateUtc="2024-10-21T14:12:00Z"/>
        </w:rPr>
        <w:pPrChange w:id="1123" w:author="Joey Barros" w:date="2024-10-17T00:10:00Z">
          <w:pPr/>
        </w:pPrChange>
      </w:pPr>
      <w:ins w:id="1124" w:author="Tofehinti Olofin" w:date="2024-10-21T10:12:00Z" w16du:dateUtc="2024-10-21T14:12:00Z">
        <w:r w:rsidRPr="001D76E0">
          <w:rPr>
            <w:b w:val="0"/>
            <w:color w:val="C00000"/>
          </w:rPr>
          <w:drawing>
            <wp:inline distT="0" distB="0" distL="0" distR="0" wp14:anchorId="34280C99" wp14:editId="2FF48740">
              <wp:extent cx="6016625" cy="2731770"/>
              <wp:effectExtent l="0" t="0" r="3175" b="0"/>
              <wp:docPr id="168311473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114734" name="Picture 1" descr="A screenshot of a computer&#10;&#10;Description automatically generated"/>
                      <pic:cNvPicPr/>
                    </pic:nvPicPr>
                    <pic:blipFill>
                      <a:blip r:embed="rId31"/>
                      <a:stretch>
                        <a:fillRect/>
                      </a:stretch>
                    </pic:blipFill>
                    <pic:spPr>
                      <a:xfrm>
                        <a:off x="0" y="0"/>
                        <a:ext cx="6016625" cy="2731770"/>
                      </a:xfrm>
                      <a:prstGeom prst="rect">
                        <a:avLst/>
                      </a:prstGeom>
                    </pic:spPr>
                  </pic:pic>
                </a:graphicData>
              </a:graphic>
            </wp:inline>
          </w:drawing>
        </w:r>
      </w:ins>
      <w:ins w:id="1125" w:author="Joey Barros" w:date="2024-10-17T00:10:00Z">
        <w:del w:id="1126" w:author="Tofehinti Olofin" w:date="2024-10-21T10:12:00Z" w16du:dateUtc="2024-10-21T14:12:00Z">
          <w:r w:rsidR="61442E34" w:rsidRPr="17445461">
            <w:delText>Add a screenshot of your gantt chart.</w:delText>
          </w:r>
        </w:del>
      </w:ins>
    </w:p>
    <w:p w14:paraId="16D9458E" w14:textId="30901162" w:rsidR="00C21E77" w:rsidRDefault="00C21E77" w:rsidP="007D56F6">
      <w:pPr>
        <w:pStyle w:val="Heading2"/>
        <w:rPr>
          <w:ins w:id="1127" w:author="Joey Barros" w:date="2024-10-17T00:41:00Z" w16du:dateUtc="2024-10-17T00:41:27Z"/>
        </w:rPr>
      </w:pPr>
    </w:p>
    <w:p w14:paraId="0C1B8F22" w14:textId="6790798D" w:rsidR="00C21E77" w:rsidRDefault="00C21E77" w:rsidP="17445461">
      <w:r>
        <w:br w:type="page"/>
      </w:r>
    </w:p>
    <w:p w14:paraId="086D4339" w14:textId="4A87662C" w:rsidR="00C21E77" w:rsidRDefault="00C21E77" w:rsidP="17445461">
      <w:pPr>
        <w:rPr>
          <w:ins w:id="1128" w:author="Joey Barros" w:date="2024-10-17T00:10:00Z" w16du:dateUtc="2024-10-17T00:10:47Z"/>
        </w:rPr>
      </w:pPr>
    </w:p>
    <w:p w14:paraId="23F7736A" w14:textId="7B381678" w:rsidR="00C21E77" w:rsidRDefault="00C21E77">
      <w:pPr>
        <w:pStyle w:val="ParIndent"/>
        <w:rPr>
          <w:ins w:id="1129" w:author="Doc Rocque" w:date="2024-10-14T17:37:00Z" w16du:dateUtc="2024-10-14T21:37:00Z"/>
          <w:del w:id="1130" w:author="Joey Barros" w:date="2024-10-17T00:10:00Z" w16du:dateUtc="2024-10-17T00:10:37Z"/>
          <w:lang w:val="en-CA"/>
        </w:rPr>
        <w:pPrChange w:id="1131" w:author="Joey Barros" w:date="2024-10-20T12:05:00Z" w16du:dateUtc="2024-10-20T16:05:00Z">
          <w:pPr>
            <w:pStyle w:val="Heading1"/>
          </w:pPr>
        </w:pPrChange>
      </w:pPr>
    </w:p>
    <w:p w14:paraId="095110DC" w14:textId="77777777" w:rsidR="00C21E77" w:rsidRDefault="00C21E77" w:rsidP="00C21E77">
      <w:pPr>
        <w:pStyle w:val="Heading1"/>
        <w:rPr>
          <w:ins w:id="1132" w:author="Doc Rocque" w:date="2024-10-14T17:37:00Z" w16du:dateUtc="2024-10-14T21:37:00Z"/>
          <w:del w:id="1133" w:author="Joey Barros" w:date="2024-10-17T00:10:00Z" w16du:dateUtc="2024-10-17T00:10:37Z"/>
          <w:lang w:val="en-CA"/>
        </w:rPr>
      </w:pPr>
    </w:p>
    <w:p w14:paraId="79AFA50D" w14:textId="77777777" w:rsidR="00C21E77" w:rsidRDefault="00C21E77" w:rsidP="00C21E77">
      <w:pPr>
        <w:pStyle w:val="Heading1"/>
        <w:rPr>
          <w:ins w:id="1134" w:author="Doc Rocque" w:date="2024-10-14T17:37:00Z" w16du:dateUtc="2024-10-14T21:37:00Z"/>
          <w:del w:id="1135" w:author="Joey Barros" w:date="2024-10-17T00:10:00Z" w16du:dateUtc="2024-10-17T00:10:37Z"/>
          <w:lang w:val="en-CA"/>
        </w:rPr>
      </w:pPr>
    </w:p>
    <w:p w14:paraId="39114572" w14:textId="77777777" w:rsidR="00C21E77" w:rsidRDefault="00C21E77" w:rsidP="00C21E77">
      <w:pPr>
        <w:pStyle w:val="Heading1"/>
        <w:rPr>
          <w:ins w:id="1136" w:author="Doc Rocque" w:date="2024-10-14T17:37:00Z" w16du:dateUtc="2024-10-14T21:37:00Z"/>
          <w:del w:id="1137" w:author="Joey Barros" w:date="2024-10-17T00:10:00Z" w16du:dateUtc="2024-10-17T00:10:37Z"/>
          <w:lang w:val="en-CA"/>
        </w:rPr>
      </w:pPr>
    </w:p>
    <w:p w14:paraId="0B47C45D" w14:textId="47AC53A2" w:rsidR="00C21E77" w:rsidRPr="00BD2AA1" w:rsidRDefault="00C21E77" w:rsidP="00C21E77">
      <w:pPr>
        <w:pStyle w:val="Heading1"/>
        <w:rPr>
          <w:ins w:id="1138" w:author="Doc Rocque" w:date="2024-10-14T17:36:00Z" w16du:dateUtc="2024-10-14T21:36:00Z"/>
          <w:del w:id="1139" w:author="Joey Barros" w:date="2024-10-17T00:10:00Z" w16du:dateUtc="2024-10-17T00:10:37Z"/>
          <w:lang w:val="en-CA"/>
        </w:rPr>
      </w:pPr>
      <w:ins w:id="1140" w:author="Doc Rocque" w:date="2024-10-14T17:36:00Z">
        <w:del w:id="1141" w:author="Joey Barros" w:date="2024-10-17T00:10:00Z">
          <w:r>
            <w:rPr>
              <w:lang w:val="en-CA"/>
            </w:rPr>
            <w:delText>Economic and IP</w:delText>
          </w:r>
          <w:r w:rsidRPr="2C9D7257">
            <w:rPr>
              <w:lang w:val="en-CA"/>
            </w:rPr>
            <w:delText xml:space="preserve"> Considerations</w:delText>
          </w:r>
        </w:del>
      </w:ins>
      <w:bookmarkEnd w:id="991"/>
    </w:p>
    <w:p w14:paraId="5B44D144" w14:textId="77777777" w:rsidR="00C21E77" w:rsidRPr="00BD2AA1" w:rsidRDefault="00C21E77" w:rsidP="00C21E77">
      <w:pPr>
        <w:pStyle w:val="Heading2"/>
        <w:rPr>
          <w:ins w:id="1142" w:author="Doc Rocque" w:date="2024-10-14T17:36:00Z" w16du:dateUtc="2024-10-14T21:36:00Z"/>
          <w:del w:id="1143" w:author="Joey Barros" w:date="2024-10-17T00:10:00Z" w16du:dateUtc="2024-10-17T00:10:37Z"/>
        </w:rPr>
      </w:pPr>
      <w:bookmarkStart w:id="1144" w:name="_Toc176011364"/>
      <w:ins w:id="1145" w:author="Doc Rocque" w:date="2024-10-14T17:36:00Z">
        <w:del w:id="1146" w:author="Joey Barros" w:date="2024-10-17T00:10:00Z">
          <w:r>
            <w:delText>Economics report</w:delText>
          </w:r>
        </w:del>
      </w:ins>
      <w:bookmarkEnd w:id="1144"/>
    </w:p>
    <w:p w14:paraId="7A1D015B" w14:textId="77777777" w:rsidR="00C21E77" w:rsidRPr="00BD2AA1" w:rsidRDefault="00C21E77" w:rsidP="00C21E77">
      <w:pPr>
        <w:pStyle w:val="ParIndent"/>
        <w:spacing w:line="240" w:lineRule="auto"/>
        <w:rPr>
          <w:ins w:id="1147" w:author="Doc Rocque" w:date="2024-10-14T17:36:00Z" w16du:dateUtc="2024-10-14T21:36:00Z"/>
          <w:del w:id="1148" w:author="Joey Barros" w:date="2024-10-17T00:10:00Z" w16du:dateUtc="2024-10-17T00:10:37Z"/>
          <w:lang w:val="en-CA"/>
        </w:rPr>
      </w:pPr>
    </w:p>
    <w:p w14:paraId="45C9F03A" w14:textId="77777777" w:rsidR="00C21E77" w:rsidRPr="00BD2AA1" w:rsidRDefault="00C21E77" w:rsidP="00C21E77">
      <w:pPr>
        <w:pStyle w:val="Heading2"/>
        <w:rPr>
          <w:ins w:id="1149" w:author="Doc Rocque" w:date="2024-10-14T17:36:00Z" w16du:dateUtc="2024-10-14T21:36:00Z"/>
          <w:del w:id="1150" w:author="Joey Barros" w:date="2024-10-17T00:10:00Z" w16du:dateUtc="2024-10-17T00:10:37Z"/>
        </w:rPr>
      </w:pPr>
      <w:bookmarkStart w:id="1151" w:name="_Toc176011365"/>
      <w:ins w:id="1152" w:author="Doc Rocque" w:date="2024-10-14T17:36:00Z">
        <w:del w:id="1153" w:author="Joey Barros" w:date="2024-10-17T00:10:00Z">
          <w:r>
            <w:delText>Intellectual property report</w:delText>
          </w:r>
        </w:del>
      </w:ins>
      <w:bookmarkEnd w:id="1151"/>
    </w:p>
    <w:p w14:paraId="6F11B7C3" w14:textId="77777777" w:rsidR="00C21E77" w:rsidRPr="00BD2AA1" w:rsidRDefault="00C21E77" w:rsidP="00C21E77">
      <w:pPr>
        <w:pStyle w:val="ParIndent"/>
        <w:spacing w:line="240" w:lineRule="auto"/>
        <w:rPr>
          <w:ins w:id="1154" w:author="Doc Rocque" w:date="2024-10-14T17:36:00Z" w16du:dateUtc="2024-10-14T21:36:00Z"/>
          <w:del w:id="1155" w:author="Joey Barros" w:date="2024-10-17T00:10:00Z" w16du:dateUtc="2024-10-17T00:10:37Z"/>
          <w:lang w:val="en-CA"/>
        </w:rPr>
      </w:pPr>
    </w:p>
    <w:p w14:paraId="15C393C0" w14:textId="77777777" w:rsidR="00C21E77" w:rsidRPr="00BD2AA1" w:rsidRDefault="00C21E77" w:rsidP="00C21E77">
      <w:pPr>
        <w:pStyle w:val="Heading2"/>
        <w:rPr>
          <w:ins w:id="1156" w:author="Doc Rocque" w:date="2024-10-14T17:36:00Z" w16du:dateUtc="2024-10-14T21:36:00Z"/>
          <w:del w:id="1157" w:author="Joey Barros" w:date="2024-10-17T00:10:00Z" w16du:dateUtc="2024-10-17T00:10:37Z"/>
        </w:rPr>
      </w:pPr>
      <w:bookmarkStart w:id="1158" w:name="_Toc176011366"/>
      <w:ins w:id="1159" w:author="Doc Rocque" w:date="2024-10-14T17:36:00Z">
        <w:del w:id="1160" w:author="Joey Barros" w:date="2024-10-17T00:10:00Z">
          <w:r>
            <w:delText>Project plan update</w:delText>
          </w:r>
        </w:del>
      </w:ins>
      <w:bookmarkEnd w:id="1158"/>
    </w:p>
    <w:p w14:paraId="0B07F369" w14:textId="77777777" w:rsidR="00C21E77" w:rsidRPr="00BD2AA1" w:rsidRDefault="00C21E77" w:rsidP="00C21E77">
      <w:pPr>
        <w:pStyle w:val="ParIndent"/>
        <w:spacing w:line="240" w:lineRule="auto"/>
        <w:ind w:firstLine="576"/>
        <w:rPr>
          <w:ins w:id="1161" w:author="Doc Rocque" w:date="2024-10-14T17:36:00Z" w16du:dateUtc="2024-10-14T21:36:00Z"/>
          <w:del w:id="1162" w:author="Joey Barros" w:date="2024-10-17T00:10:00Z" w16du:dateUtc="2024-10-17T00:10:37Z"/>
          <w:lang w:val="en-CA"/>
        </w:rPr>
      </w:pPr>
      <w:ins w:id="1163" w:author="Doc Rocque" w:date="2024-10-14T17:36:00Z">
        <w:del w:id="1164" w:author="Joey Barros" w:date="2024-10-17T00:10:00Z">
          <w:r w:rsidRPr="2C9D7257">
            <w:rPr>
              <w:color w:val="C00000"/>
            </w:rPr>
            <w:delText xml:space="preserve">Add </w:delText>
          </w:r>
          <w:r>
            <w:rPr>
              <w:color w:val="C00000"/>
            </w:rPr>
            <w:delText>a screenshot of your gantt chart</w:delText>
          </w:r>
          <w:r w:rsidRPr="2C9D7257">
            <w:rPr>
              <w:color w:val="C00000"/>
            </w:rPr>
            <w:delText>.</w:delText>
          </w:r>
        </w:del>
      </w:ins>
    </w:p>
    <w:p w14:paraId="4B11C1A2" w14:textId="77777777" w:rsidR="00C21E77" w:rsidRPr="00BD2AA1" w:rsidRDefault="00C21E77" w:rsidP="00C21E77">
      <w:pPr>
        <w:spacing w:line="240" w:lineRule="auto"/>
        <w:rPr>
          <w:ins w:id="1165" w:author="Doc Rocque" w:date="2024-10-14T17:36:00Z" w16du:dateUtc="2024-10-14T21:36:00Z"/>
          <w:del w:id="1166" w:author="Joey Barros" w:date="2024-10-17T00:10:00Z" w16du:dateUtc="2024-10-17T00:10:37Z"/>
          <w:lang w:val="en-CA"/>
        </w:rPr>
      </w:pPr>
    </w:p>
    <w:p w14:paraId="033E506D" w14:textId="77777777" w:rsidR="00C21E77" w:rsidRPr="00BD2AA1" w:rsidRDefault="00C21E77" w:rsidP="00C21E77">
      <w:pPr>
        <w:pStyle w:val="ParIndent"/>
        <w:ind w:firstLine="0"/>
        <w:rPr>
          <w:ins w:id="1167" w:author="Doc Rocque" w:date="2024-10-14T17:36:00Z" w16du:dateUtc="2024-10-14T21:36:00Z"/>
          <w:del w:id="1168" w:author="Joey Barros" w:date="2024-10-17T00:10:00Z" w16du:dateUtc="2024-10-17T00:10:37Z"/>
          <w:lang w:val="en-CA"/>
        </w:rPr>
      </w:pPr>
    </w:p>
    <w:p w14:paraId="08A020A5" w14:textId="47DC0E2C" w:rsidR="00C21E77" w:rsidRPr="00BD2AA1" w:rsidRDefault="00C21E77" w:rsidP="00C21E77">
      <w:pPr>
        <w:rPr>
          <w:ins w:id="1169" w:author="Doc Rocque" w:date="2024-10-14T17:36:00Z" w16du:dateUtc="2024-10-14T21:36:00Z"/>
          <w:del w:id="1170" w:author="Joey Barros" w:date="2024-10-17T00:10:00Z" w16du:dateUtc="2024-10-17T00:10:37Z"/>
        </w:rPr>
      </w:pPr>
    </w:p>
    <w:p w14:paraId="02111285" w14:textId="77777777" w:rsidR="00C21E77" w:rsidRPr="00BD2AA1" w:rsidRDefault="00C21E77" w:rsidP="00C21E77">
      <w:pPr>
        <w:pStyle w:val="Heading1"/>
        <w:rPr>
          <w:ins w:id="1171" w:author="Doc Rocque" w:date="2024-10-14T17:36:00Z" w16du:dateUtc="2024-10-14T21:36:00Z"/>
          <w:del w:id="1172" w:author="Joey Barros" w:date="2024-10-17T00:10:00Z" w16du:dateUtc="2024-10-17T00:10:37Z"/>
          <w:lang w:val="en-CA"/>
        </w:rPr>
      </w:pPr>
      <w:bookmarkStart w:id="1173" w:name="_Toc176011367"/>
      <w:ins w:id="1174" w:author="Doc Rocque" w:date="2024-10-14T17:36:00Z">
        <w:del w:id="1175" w:author="Joey Barros" w:date="2024-10-17T00:10:00Z">
          <w:r w:rsidRPr="2C9D7257">
            <w:rPr>
              <w:lang w:val="en-CA"/>
            </w:rPr>
            <w:delText>Design Day Pitch and Final Prototype Evaluation</w:delText>
          </w:r>
        </w:del>
      </w:ins>
      <w:bookmarkEnd w:id="1173"/>
    </w:p>
    <w:p w14:paraId="640021BE" w14:textId="77777777" w:rsidR="00C21E77" w:rsidRDefault="00C21E77" w:rsidP="00C21E77">
      <w:pPr>
        <w:pStyle w:val="ParIndent"/>
        <w:rPr>
          <w:del w:id="1176" w:author="Joey Barros" w:date="2024-10-17T00:10:00Z" w16du:dateUtc="2024-10-17T00:10:37Z"/>
          <w:color w:val="C00000"/>
        </w:rPr>
      </w:pPr>
      <w:ins w:id="1177" w:author="Doc Rocque" w:date="2024-10-14T17:36:00Z">
        <w:del w:id="1178" w:author="Joey Barros" w:date="2024-10-17T00:10:00Z">
          <w:r w:rsidRPr="2C9D7257">
            <w:rPr>
              <w:color w:val="C00000"/>
            </w:rPr>
            <w:delText>Write your design day pitch and plan your prototype demo.</w:delText>
          </w:r>
        </w:del>
      </w:ins>
    </w:p>
    <w:p w14:paraId="6E32733E" w14:textId="77777777" w:rsidR="00411F64" w:rsidRDefault="00411F64" w:rsidP="00C21E77">
      <w:pPr>
        <w:pStyle w:val="ParIndent"/>
        <w:rPr>
          <w:ins w:id="1179" w:author="Maxim Shainski" w:date="2024-10-21T11:35:00Z" w16du:dateUtc="2024-10-21T15:35:00Z"/>
          <w:color w:val="C00000"/>
        </w:rPr>
      </w:pPr>
    </w:p>
    <w:p w14:paraId="533B5272" w14:textId="007F486A" w:rsidR="00411F64" w:rsidRPr="00BD2AA1" w:rsidRDefault="00411F64" w:rsidP="04C4CD23">
      <w:pPr>
        <w:spacing w:line="240" w:lineRule="auto"/>
        <w:rPr>
          <w:ins w:id="1180" w:author="Joey Barros" w:date="2024-10-24T19:53:00Z" w16du:dateUtc="2024-10-24T19:53:52Z"/>
          <w:lang w:val="en-CA"/>
        </w:rPr>
      </w:pPr>
    </w:p>
    <w:p w14:paraId="72D4FD10" w14:textId="77777777" w:rsidR="00411F64" w:rsidRPr="00BD2AA1" w:rsidRDefault="206DBF9F" w:rsidP="04C4CD23">
      <w:pPr>
        <w:pStyle w:val="Heading1"/>
        <w:numPr>
          <w:ilvl w:val="0"/>
          <w:numId w:val="27"/>
        </w:numPr>
        <w:rPr>
          <w:ins w:id="1181" w:author="Joey Barros" w:date="2024-10-24T19:53:00Z" w16du:dateUtc="2024-10-24T19:53:52Z"/>
          <w:lang w:val="en-CA"/>
        </w:rPr>
      </w:pPr>
      <w:ins w:id="1182" w:author="Joey Barros" w:date="2024-10-24T19:53:00Z">
        <w:r w:rsidRPr="04C4CD23">
          <w:rPr>
            <w:lang w:val="en-CA"/>
          </w:rPr>
          <w:t>Design Constraints and Prototype 2</w:t>
        </w:r>
      </w:ins>
    </w:p>
    <w:p w14:paraId="3F0A09E6" w14:textId="77777777" w:rsidR="00411F64" w:rsidRPr="00BD2AA1" w:rsidRDefault="206DBF9F" w:rsidP="04C4CD23">
      <w:pPr>
        <w:pStyle w:val="Heading2"/>
        <w:rPr>
          <w:ins w:id="1183" w:author="Joey Barros" w:date="2024-10-24T19:53:00Z" w16du:dateUtc="2024-10-24T19:53:52Z"/>
        </w:rPr>
      </w:pPr>
      <w:ins w:id="1184" w:author="Joey Barros" w:date="2024-10-24T19:53:00Z">
        <w:r>
          <w:t>Design constraints</w:t>
        </w:r>
      </w:ins>
    </w:p>
    <w:p w14:paraId="31668875" w14:textId="45F4C03F" w:rsidR="00BC2F06" w:rsidRDefault="00867D1A" w:rsidP="00867D1A">
      <w:pPr>
        <w:pStyle w:val="ParIndent"/>
        <w:spacing w:line="240" w:lineRule="auto"/>
        <w:rPr>
          <w:ins w:id="1185" w:author="Tofehinti Olofin" w:date="2024-11-03T19:46:00Z" w16du:dateUtc="2024-11-04T00:46:00Z"/>
        </w:rPr>
      </w:pPr>
      <w:ins w:id="1186" w:author="Doc Rocque" w:date="2024-11-02T15:07:00Z" w16du:dateUtc="2024-11-02T19:07:00Z">
        <w:r>
          <w:rPr>
            <w:lang w:val="en-CA"/>
          </w:rPr>
          <w:t>A design constrain</w:t>
        </w:r>
      </w:ins>
      <w:ins w:id="1187" w:author="Doc Rocque" w:date="2024-11-02T15:24:00Z" w16du:dateUtc="2024-11-02T19:24:00Z">
        <w:r w:rsidR="00296905" w:rsidRPr="00296905">
          <w:rPr>
            <w:rFonts w:ascii="System Font" w:hAnsi="System Font" w:cs="System Font"/>
            <w:color w:val="0E0E0E"/>
            <w:sz w:val="28"/>
            <w:szCs w:val="28"/>
            <w:lang w:eastAsia="en-CA"/>
          </w:rPr>
          <w:t xml:space="preserve"> </w:t>
        </w:r>
      </w:ins>
      <w:ins w:id="1188" w:author="Doc Rocque" w:date="2024-11-02T15:24:00Z">
        <w:r w:rsidR="00296905" w:rsidRPr="00296905">
          <w:t xml:space="preserve">is a limitation or restriction placed on a project or design process that must be </w:t>
        </w:r>
      </w:ins>
      <w:ins w:id="1189" w:author="Doc Rocque" w:date="2024-11-02T15:31:00Z" w16du:dateUtc="2024-11-02T19:31:00Z">
        <w:r w:rsidR="00014836" w:rsidRPr="00296905">
          <w:t>considered</w:t>
        </w:r>
      </w:ins>
      <w:ins w:id="1190" w:author="Doc Rocque" w:date="2024-11-02T15:24:00Z">
        <w:r w:rsidR="00296905" w:rsidRPr="00296905">
          <w:t xml:space="preserve"> when creating a solution</w:t>
        </w:r>
      </w:ins>
      <w:ins w:id="1191" w:author="Doc Rocque" w:date="2024-11-02T15:24:00Z" w16du:dateUtc="2024-11-02T19:24:00Z">
        <w:r w:rsidR="00296905">
          <w:t>.</w:t>
        </w:r>
      </w:ins>
      <w:ins w:id="1192" w:author="Tofehinti Olofin" w:date="2024-11-03T19:36:00Z" w16du:dateUtc="2024-11-04T00:36:00Z">
        <w:r w:rsidR="00917DDC">
          <w:t xml:space="preserve"> In this project our two utmost important design constraints are design for </w:t>
        </w:r>
      </w:ins>
      <w:ins w:id="1193" w:author="Tofehinti Olofin" w:date="2024-11-03T19:46:00Z" w16du:dateUtc="2024-11-04T00:46:00Z">
        <w:r w:rsidR="00841601">
          <w:t>usability and</w:t>
        </w:r>
      </w:ins>
      <w:ins w:id="1194" w:author="Tofehinti Olofin" w:date="2024-11-03T19:37:00Z" w16du:dateUtc="2024-11-04T00:37:00Z">
        <w:r w:rsidR="00917DDC">
          <w:t xml:space="preserve"> </w:t>
        </w:r>
      </w:ins>
      <w:ins w:id="1195" w:author="Tofehinti Olofin" w:date="2024-11-03T19:43:00Z" w16du:dateUtc="2024-11-04T00:43:00Z">
        <w:r w:rsidR="00C65BB9">
          <w:t>speed.</w:t>
        </w:r>
        <w:r w:rsidR="00C617F0">
          <w:t xml:space="preserve"> </w:t>
        </w:r>
      </w:ins>
      <w:ins w:id="1196" w:author="Joey Barros" w:date="2024-10-24T20:05:00Z">
        <w:del w:id="1197" w:author="Doc Rocque" w:date="2024-11-02T15:07:00Z" w16du:dateUtc="2024-11-02T19:07:00Z">
          <w:r w:rsidR="699AA913" w:rsidRPr="04C4CD23" w:rsidDel="0098324C">
            <w:rPr>
              <w:lang w:val="en-CA"/>
            </w:rPr>
            <w:delText>TOFI DOC</w:delText>
          </w:r>
        </w:del>
      </w:ins>
    </w:p>
    <w:p w14:paraId="6D935F72" w14:textId="0EC570F8" w:rsidR="00726A5A" w:rsidRDefault="002D7A22" w:rsidP="00725574">
      <w:pPr>
        <w:pStyle w:val="ParIndent"/>
        <w:spacing w:line="240" w:lineRule="auto"/>
        <w:rPr>
          <w:ins w:id="1198" w:author="Tofehinti Olofin" w:date="2024-11-03T20:21:00Z" w16du:dateUtc="2024-11-04T01:21:00Z"/>
        </w:rPr>
      </w:pPr>
      <w:ins w:id="1199" w:author="Tofehinti Olofin" w:date="2024-11-03T19:49:00Z" w16du:dateUtc="2024-11-04T00:49:00Z">
        <w:r>
          <w:t>Firstly,</w:t>
        </w:r>
      </w:ins>
      <w:ins w:id="1200" w:author="Tofehinti Olofin" w:date="2024-11-03T19:46:00Z" w16du:dateUtc="2024-11-04T00:46:00Z">
        <w:r w:rsidR="00841601">
          <w:t xml:space="preserve"> for usabi</w:t>
        </w:r>
      </w:ins>
      <w:ins w:id="1201" w:author="Tofehinti Olofin" w:date="2024-11-03T19:47:00Z" w16du:dateUtc="2024-11-04T00:47:00Z">
        <w:r w:rsidR="00841601">
          <w:t xml:space="preserve">lity, </w:t>
        </w:r>
      </w:ins>
      <w:ins w:id="1202" w:author="Tofehinti Olofin" w:date="2024-11-03T19:49:00Z" w16du:dateUtc="2024-11-04T00:49:00Z">
        <w:r w:rsidR="00B9399E">
          <w:t xml:space="preserve">our goal is to make the deployment of our system </w:t>
        </w:r>
      </w:ins>
      <w:ins w:id="1203" w:author="Tofehinti Olofin" w:date="2024-11-03T19:48:00Z" w16du:dateUtc="2024-11-04T00:48:00Z">
        <w:r w:rsidR="00F141FD" w:rsidRPr="00F141FD">
          <w:t xml:space="preserve">easy for users of all technical levels, reducing the learning curve and minimizing errors. By </w:t>
        </w:r>
      </w:ins>
      <w:ins w:id="1204" w:author="Tofehinti Olofin" w:date="2024-11-03T19:49:00Z" w16du:dateUtc="2024-11-04T00:49:00Z">
        <w:r w:rsidR="00B9399E">
          <w:t>using</w:t>
        </w:r>
      </w:ins>
      <w:ins w:id="1205" w:author="Tofehinti Olofin" w:date="2024-11-03T19:48:00Z" w16du:dateUtc="2024-11-04T00:48:00Z">
        <w:r w:rsidR="00F141FD" w:rsidRPr="00F141FD">
          <w:t xml:space="preserve"> clear navigation, quick search features, and straightforward item check-in/check-out, </w:t>
        </w:r>
      </w:ins>
      <w:ins w:id="1206" w:author="Tofehinti Olofin" w:date="2024-11-03T19:49:00Z" w16du:dateUtc="2024-11-04T00:49:00Z">
        <w:r>
          <w:t xml:space="preserve">the hospital staff </w:t>
        </w:r>
      </w:ins>
      <w:ins w:id="1207" w:author="Tofehinti Olofin" w:date="2024-11-03T19:48:00Z" w16du:dateUtc="2024-11-04T00:48:00Z">
        <w:r w:rsidR="00F141FD" w:rsidRPr="00F141FD">
          <w:t>can complete tasks with accuracy and efficiency.</w:t>
        </w:r>
      </w:ins>
      <w:ins w:id="1208" w:author="Tofehinti Olofin" w:date="2024-11-03T20:21:00Z" w16du:dateUtc="2024-11-04T01:21:00Z">
        <w:r w:rsidR="00725574">
          <w:t xml:space="preserve"> </w:t>
        </w:r>
      </w:ins>
      <w:ins w:id="1209" w:author="Tofehinti Olofin" w:date="2024-11-03T19:50:00Z" w16du:dateUtc="2024-11-04T00:50:00Z">
        <w:r w:rsidR="00BF2756">
          <w:t>Likewise</w:t>
        </w:r>
      </w:ins>
      <w:ins w:id="1210" w:author="Maxim Shainski" w:date="2024-11-03T21:39:00Z" w16du:dateUtc="2024-11-04T02:39:00Z">
        <w:r w:rsidR="00167691">
          <w:t>,</w:t>
        </w:r>
      </w:ins>
      <w:ins w:id="1211" w:author="Tofehinti Olofin" w:date="2024-11-03T19:50:00Z" w16du:dateUtc="2024-11-04T00:50:00Z">
        <w:r w:rsidR="00BF2756">
          <w:t xml:space="preserve"> </w:t>
        </w:r>
      </w:ins>
      <w:ins w:id="1212" w:author="Maxim Shainski" w:date="2024-11-03T21:39:00Z" w16du:dateUtc="2024-11-04T02:39:00Z">
        <w:r w:rsidR="00167691">
          <w:t>f</w:t>
        </w:r>
      </w:ins>
      <w:ins w:id="1213" w:author="Tofehinti Olofin" w:date="2024-11-03T19:51:00Z" w16du:dateUtc="2024-11-04T00:51:00Z">
        <w:del w:id="1214" w:author="Maxim Shainski" w:date="2024-11-03T21:39:00Z" w16du:dateUtc="2024-11-04T02:39:00Z">
          <w:r w:rsidR="002B3774">
            <w:delText>F</w:delText>
          </w:r>
        </w:del>
        <w:r w:rsidR="002B3774">
          <w:t xml:space="preserve">ocusing on speed ensures the tool is fast and responsive, allowing </w:t>
        </w:r>
      </w:ins>
      <w:ins w:id="1215" w:author="Tofehinti Olofin" w:date="2024-11-03T20:15:00Z" w16du:dateUtc="2024-11-04T01:15:00Z">
        <w:r w:rsidR="009708C5">
          <w:t xml:space="preserve">the hospital staff </w:t>
        </w:r>
      </w:ins>
      <w:ins w:id="1216" w:author="Tofehinti Olofin" w:date="2024-11-03T19:51:00Z" w16du:dateUtc="2024-11-04T00:51:00Z">
        <w:r w:rsidR="002B3774">
          <w:t xml:space="preserve">to access and update asset information instantly. This real-time access means </w:t>
        </w:r>
      </w:ins>
      <w:ins w:id="1217" w:author="Tofehinti Olofin" w:date="2024-11-03T20:15:00Z" w16du:dateUtc="2024-11-04T01:15:00Z">
        <w:r w:rsidR="009708C5">
          <w:t>they will</w:t>
        </w:r>
      </w:ins>
      <w:ins w:id="1218" w:author="Tofehinti Olofin" w:date="2024-11-03T19:51:00Z" w16du:dateUtc="2024-11-04T00:51:00Z">
        <w:r w:rsidR="002B3774">
          <w:t xml:space="preserve"> always have the latest information at their fingertips, which is crucial for managing inventory efficiently. With quick loading times and smooth performance</w:t>
        </w:r>
      </w:ins>
      <w:ins w:id="1219" w:author="Tofehinti Olofin" w:date="2024-11-03T20:15:00Z" w16du:dateUtc="2024-11-04T01:15:00Z">
        <w:r w:rsidR="009708C5">
          <w:t xml:space="preserve">, our </w:t>
        </w:r>
      </w:ins>
      <w:ins w:id="1220" w:author="Tofehinti Olofin" w:date="2024-11-03T19:51:00Z" w16du:dateUtc="2024-11-04T00:51:00Z">
        <w:r w:rsidR="002B3774">
          <w:t xml:space="preserve">users </w:t>
        </w:r>
      </w:ins>
      <w:ins w:id="1221" w:author="Tofehinti Olofin" w:date="2024-11-03T20:15:00Z" w16du:dateUtc="2024-11-04T01:15:00Z">
        <w:r w:rsidR="00EE4D86">
          <w:t xml:space="preserve">will </w:t>
        </w:r>
      </w:ins>
      <w:ins w:id="1222" w:author="Tofehinti Olofin" w:date="2024-11-03T19:51:00Z" w16du:dateUtc="2024-11-04T00:51:00Z">
        <w:r w:rsidR="002B3774">
          <w:t>experience fewer delays and can work more effectively</w:t>
        </w:r>
      </w:ins>
      <w:ins w:id="1223" w:author="Tofehinti Olofin" w:date="2024-11-03T20:15:00Z" w16du:dateUtc="2024-11-04T01:15:00Z">
        <w:r w:rsidR="00EE4D86">
          <w:t>.</w:t>
        </w:r>
      </w:ins>
      <w:ins w:id="1224" w:author="Maxim Shainski" w:date="2024-11-03T21:38:00Z" w16du:dateUtc="2024-11-04T02:38:00Z">
        <w:r w:rsidR="00B27181">
          <w:t xml:space="preserve"> For ease of usability, minimizing the </w:t>
        </w:r>
      </w:ins>
      <w:ins w:id="1225" w:author="Maxim Shainski" w:date="2024-11-03T21:39:00Z" w16du:dateUtc="2024-11-04T02:39:00Z">
        <w:r w:rsidR="00167691">
          <w:t>number</w:t>
        </w:r>
      </w:ins>
      <w:ins w:id="1226" w:author="Maxim Shainski" w:date="2024-11-03T21:38:00Z" w16du:dateUtc="2024-11-04T02:38:00Z">
        <w:r w:rsidR="00B27181">
          <w:t xml:space="preserve"> of options and pages a us</w:t>
        </w:r>
      </w:ins>
      <w:ins w:id="1227" w:author="Maxim Shainski" w:date="2024-11-03T21:39:00Z" w16du:dateUtc="2024-11-04T02:39:00Z">
        <w:r w:rsidR="00B27181">
          <w:t xml:space="preserve">er has access to will be considered a priority; only granting access to what is </w:t>
        </w:r>
        <w:proofErr w:type="gramStart"/>
        <w:r w:rsidR="00B27181">
          <w:t>absolutely necessary</w:t>
        </w:r>
        <w:proofErr w:type="gramEnd"/>
        <w:r w:rsidR="00B27181">
          <w:t>.</w:t>
        </w:r>
      </w:ins>
    </w:p>
    <w:p w14:paraId="7229E621" w14:textId="52F6DC06" w:rsidR="00B74921" w:rsidRDefault="00B74921" w:rsidP="00B74921">
      <w:pPr>
        <w:pStyle w:val="ParIndent"/>
        <w:spacing w:line="240" w:lineRule="auto"/>
        <w:rPr>
          <w:ins w:id="1228" w:author="Tofehinti Olofin" w:date="2024-11-03T20:56:00Z" w16du:dateUtc="2024-11-04T01:56:00Z"/>
        </w:rPr>
      </w:pPr>
      <w:ins w:id="1229" w:author="Tofehinti Olofin" w:date="2024-11-03T20:56:00Z" w16du:dateUtc="2024-11-04T01:56:00Z">
        <w:r>
          <w:t xml:space="preserve">We achieved usability by employing a simple-to-understand web interface with clear navigation menus, and minimal clicks for core actions like item check-in/check-out, </w:t>
        </w:r>
      </w:ins>
      <w:ins w:id="1230" w:author="Tofehinti Olofin" w:date="2024-11-03T20:58:00Z" w16du:dateUtc="2024-11-04T01:58:00Z">
        <w:r w:rsidR="00500543" w:rsidRPr="00500543">
          <w:t xml:space="preserve">Instances of system delays or errors </w:t>
        </w:r>
      </w:ins>
      <w:ins w:id="1231" w:author="Tofehinti Olofin" w:date="2024-11-03T20:56:00Z" w16du:dateUtc="2024-11-04T01:56:00Z">
        <w:r>
          <w:t>by approximately 30%. User testing showed that 85% of participants could perform key actions without assistance, highlighting the effectiveness of our design. Additionally, the current system supports real-time data access and updates, allowing users to see inventory changes in under 2 seconds, which respects speed constraints and minimizes delays.</w:t>
        </w:r>
      </w:ins>
      <w:ins w:id="1232" w:author="Maxim Shainski" w:date="2024-11-03T21:40:00Z" w16du:dateUtc="2024-11-04T02:40:00Z">
        <w:r>
          <w:t xml:space="preserve"> </w:t>
        </w:r>
        <w:r w:rsidR="0052213E">
          <w:t xml:space="preserve">To </w:t>
        </w:r>
        <w:r w:rsidR="00102413">
          <w:t>ensure speed even if the</w:t>
        </w:r>
      </w:ins>
      <w:ins w:id="1233" w:author="Maxim Shainski" w:date="2024-11-03T21:41:00Z" w16du:dateUtc="2024-11-04T02:41:00Z">
        <w:r w:rsidR="00102413">
          <w:t xml:space="preserve"> automatic </w:t>
        </w:r>
        <w:r w:rsidR="000C26B2">
          <w:t>check in/out</w:t>
        </w:r>
        <w:r w:rsidR="00102413">
          <w:t xml:space="preserve"> fails for whatever reason, </w:t>
        </w:r>
        <w:r w:rsidR="000C26B2">
          <w:t xml:space="preserve">a quick and efficient way to manually check in and out </w:t>
        </w:r>
      </w:ins>
      <w:ins w:id="1234" w:author="Maxim Shainski" w:date="2024-11-03T21:42:00Z" w16du:dateUtc="2024-11-04T02:42:00Z">
        <w:r w:rsidR="000E678D">
          <w:t>was also added, ensuring a speedy process no matter the circumstances.</w:t>
        </w:r>
      </w:ins>
      <w:ins w:id="1235" w:author="Tofehinti Olofin" w:date="2024-11-03T20:56:00Z" w16du:dateUtc="2024-11-04T01:56:00Z">
        <w:r>
          <w:t xml:space="preserve"> This combination of usability and speed enhances user satisfaction.</w:t>
        </w:r>
      </w:ins>
      <w:ins w:id="1236" w:author="Maxim Shainski" w:date="2024-11-03T21:38:00Z" w16du:dateUtc="2024-11-04T02:38:00Z">
        <w:r w:rsidR="00876BA1">
          <w:t xml:space="preserve"> </w:t>
        </w:r>
      </w:ins>
    </w:p>
    <w:p w14:paraId="64B02845" w14:textId="3FC600DD" w:rsidR="00725574" w:rsidDel="00B74921" w:rsidRDefault="00725574">
      <w:pPr>
        <w:pStyle w:val="ParIndent"/>
        <w:spacing w:line="240" w:lineRule="auto"/>
        <w:rPr>
          <w:ins w:id="1237" w:author="Doc Rocque" w:date="2024-11-02T15:24:00Z" w16du:dateUtc="2024-11-02T19:24:00Z"/>
          <w:del w:id="1238" w:author="Tofehinti Olofin" w:date="2024-11-03T20:56:00Z" w16du:dateUtc="2024-11-04T01:56:00Z"/>
        </w:rPr>
      </w:pPr>
    </w:p>
    <w:p w14:paraId="6E135A62" w14:textId="3BC52F00" w:rsidR="00023570" w:rsidDel="006B2A61" w:rsidRDefault="00023570">
      <w:pPr>
        <w:pStyle w:val="ParIndent"/>
        <w:numPr>
          <w:ilvl w:val="3"/>
          <w:numId w:val="37"/>
        </w:numPr>
        <w:spacing w:line="240" w:lineRule="auto"/>
        <w:ind w:left="0" w:firstLine="0"/>
        <w:rPr>
          <w:ins w:id="1239" w:author="Doc Rocque" w:date="2024-11-02T15:25:00Z" w16du:dateUtc="2024-11-02T19:25:00Z"/>
          <w:del w:id="1240" w:author="Tofehinti Olofin" w:date="2024-11-03T20:59:00Z" w16du:dateUtc="2024-11-04T01:59:00Z"/>
        </w:rPr>
        <w:pPrChange w:id="1241" w:author="Tofehinti Olofin" w:date="2024-11-03T20:59:00Z" w16du:dateUtc="2024-11-04T01:59:00Z">
          <w:pPr>
            <w:pStyle w:val="ParIndent"/>
            <w:numPr>
              <w:ilvl w:val="3"/>
              <w:numId w:val="37"/>
            </w:numPr>
            <w:spacing w:line="240" w:lineRule="auto"/>
            <w:ind w:left="3960" w:hanging="360"/>
          </w:pPr>
        </w:pPrChange>
      </w:pPr>
      <w:ins w:id="1242" w:author="Doc Rocque" w:date="2024-11-02T15:24:00Z" w16du:dateUtc="2024-11-02T19:24:00Z">
        <w:del w:id="1243" w:author="Tofehinti Olofin" w:date="2024-11-03T20:59:00Z" w16du:dateUtc="2024-11-04T01:59:00Z">
          <w:r w:rsidDel="006B2A61">
            <w:delText>Time</w:delText>
          </w:r>
        </w:del>
      </w:ins>
      <w:ins w:id="1244" w:author="Doc Rocque" w:date="2024-11-02T15:25:00Z" w16du:dateUtc="2024-11-02T19:25:00Z">
        <w:del w:id="1245" w:author="Tofehinti Olofin" w:date="2024-11-03T20:59:00Z" w16du:dateUtc="2024-11-04T01:59:00Z">
          <w:r w:rsidDel="006B2A61">
            <w:delText xml:space="preserve"> </w:delText>
          </w:r>
        </w:del>
      </w:ins>
    </w:p>
    <w:p w14:paraId="4AAF8B79" w14:textId="66A48788" w:rsidR="00023570" w:rsidDel="006B2A61" w:rsidRDefault="004370C8">
      <w:pPr>
        <w:pStyle w:val="ParIndent"/>
        <w:numPr>
          <w:ilvl w:val="3"/>
          <w:numId w:val="37"/>
        </w:numPr>
        <w:spacing w:line="240" w:lineRule="auto"/>
        <w:ind w:left="0" w:firstLine="0"/>
        <w:rPr>
          <w:ins w:id="1246" w:author="Doc Rocque" w:date="2024-11-02T15:25:00Z" w16du:dateUtc="2024-11-02T19:25:00Z"/>
          <w:del w:id="1247" w:author="Tofehinti Olofin" w:date="2024-11-03T20:59:00Z" w16du:dateUtc="2024-11-04T01:59:00Z"/>
        </w:rPr>
        <w:pPrChange w:id="1248" w:author="Tofehinti Olofin" w:date="2024-11-03T20:59:00Z" w16du:dateUtc="2024-11-04T01:59:00Z">
          <w:pPr>
            <w:pStyle w:val="ParIndent"/>
            <w:numPr>
              <w:ilvl w:val="3"/>
              <w:numId w:val="37"/>
            </w:numPr>
            <w:spacing w:line="240" w:lineRule="auto"/>
            <w:ind w:left="3960" w:hanging="360"/>
          </w:pPr>
        </w:pPrChange>
      </w:pPr>
      <w:ins w:id="1249" w:author="Doc Rocque" w:date="2024-11-02T15:25:00Z" w16du:dateUtc="2024-11-02T19:25:00Z">
        <w:del w:id="1250" w:author="Tofehinti Olofin" w:date="2024-11-03T20:59:00Z" w16du:dateUtc="2024-11-04T01:59:00Z">
          <w:r w:rsidDel="006B2A61">
            <w:delText>Budget</w:delText>
          </w:r>
        </w:del>
      </w:ins>
    </w:p>
    <w:p w14:paraId="667E5B66" w14:textId="2CE90EE1" w:rsidR="004370C8" w:rsidDel="006B2A61" w:rsidRDefault="00014836">
      <w:pPr>
        <w:pStyle w:val="ParIndent"/>
        <w:numPr>
          <w:ilvl w:val="3"/>
          <w:numId w:val="37"/>
        </w:numPr>
        <w:spacing w:line="240" w:lineRule="auto"/>
        <w:ind w:left="0" w:firstLine="0"/>
        <w:rPr>
          <w:ins w:id="1251" w:author="Doc Rocque" w:date="2024-11-02T15:30:00Z" w16du:dateUtc="2024-11-02T19:30:00Z"/>
          <w:del w:id="1252" w:author="Tofehinti Olofin" w:date="2024-11-03T20:59:00Z" w16du:dateUtc="2024-11-04T01:59:00Z"/>
        </w:rPr>
        <w:pPrChange w:id="1253" w:author="Tofehinti Olofin" w:date="2024-11-03T20:59:00Z" w16du:dateUtc="2024-11-04T01:59:00Z">
          <w:pPr>
            <w:pStyle w:val="ParIndent"/>
            <w:numPr>
              <w:ilvl w:val="3"/>
              <w:numId w:val="37"/>
            </w:numPr>
            <w:spacing w:line="240" w:lineRule="auto"/>
            <w:ind w:left="3960" w:hanging="360"/>
          </w:pPr>
        </w:pPrChange>
      </w:pPr>
      <w:ins w:id="1254" w:author="Doc Rocque" w:date="2024-11-02T15:30:00Z" w16du:dateUtc="2024-11-02T19:30:00Z">
        <w:del w:id="1255" w:author="Tofehinti Olofin" w:date="2024-11-03T20:59:00Z" w16du:dateUtc="2024-11-04T01:59:00Z">
          <w:r w:rsidDel="006B2A61">
            <w:delText>Functionality</w:delText>
          </w:r>
        </w:del>
      </w:ins>
    </w:p>
    <w:p w14:paraId="5EEC78D4" w14:textId="77777777" w:rsidR="00564950" w:rsidRDefault="00564950">
      <w:pPr>
        <w:pStyle w:val="ParIndent"/>
        <w:spacing w:line="240" w:lineRule="auto"/>
        <w:ind w:firstLine="0"/>
        <w:rPr>
          <w:ins w:id="1256" w:author="Doc Rocque" w:date="2024-11-02T15:24:00Z" w16du:dateUtc="2024-11-02T19:24:00Z"/>
        </w:rPr>
        <w:pPrChange w:id="1257" w:author="Tofehinti Olofin" w:date="2024-11-03T20:59:00Z" w16du:dateUtc="2024-11-04T01:59:00Z">
          <w:pPr>
            <w:pStyle w:val="ParIndent"/>
            <w:spacing w:line="240" w:lineRule="auto"/>
          </w:pPr>
        </w:pPrChange>
      </w:pPr>
    </w:p>
    <w:p w14:paraId="16B14E10" w14:textId="77777777" w:rsidR="00296905" w:rsidRPr="00BD2AA1" w:rsidRDefault="00296905" w:rsidP="00867D1A">
      <w:pPr>
        <w:pStyle w:val="ParIndent"/>
        <w:spacing w:line="240" w:lineRule="auto"/>
        <w:rPr>
          <w:ins w:id="1258" w:author="Joey Barros" w:date="2024-10-24T19:53:00Z" w16du:dateUtc="2024-10-24T19:53:52Z"/>
          <w:lang w:val="en-CA"/>
        </w:rPr>
      </w:pPr>
    </w:p>
    <w:p w14:paraId="07D895AF" w14:textId="77777777" w:rsidR="00411F64" w:rsidRPr="00BD2AA1" w:rsidRDefault="206DBF9F" w:rsidP="04C4CD23">
      <w:pPr>
        <w:pStyle w:val="Heading2"/>
        <w:rPr>
          <w:ins w:id="1259" w:author="Joey Barros" w:date="2024-10-24T20:05:00Z" w16du:dateUtc="2024-10-24T20:05:39Z"/>
        </w:rPr>
      </w:pPr>
      <w:ins w:id="1260" w:author="Joey Barros" w:date="2024-10-24T19:53:00Z">
        <w:r>
          <w:lastRenderedPageBreak/>
          <w:t>Prototype 2</w:t>
        </w:r>
      </w:ins>
    </w:p>
    <w:p w14:paraId="01F0D6FF" w14:textId="4C1C0B41" w:rsidR="00411F64" w:rsidRPr="00BD2AA1" w:rsidRDefault="45E72BB8">
      <w:pPr>
        <w:pStyle w:val="ParIndent"/>
        <w:ind w:firstLine="0"/>
        <w:rPr>
          <w:ins w:id="1261" w:author="Joey Barros" w:date="2024-10-24T20:05:00Z" w16du:dateUtc="2024-10-24T20:05:53Z"/>
        </w:rPr>
        <w:pPrChange w:id="1262" w:author="Joey Barros" w:date="2024-10-24T20:05:00Z">
          <w:pPr>
            <w:pStyle w:val="Heading2"/>
          </w:pPr>
        </w:pPrChange>
      </w:pPr>
      <w:ins w:id="1263" w:author="Joey Barros" w:date="2024-10-24T20:05:00Z">
        <w:r>
          <w:t xml:space="preserve">Prototype 2 Introduction: </w:t>
        </w:r>
        <w:del w:id="1264" w:author="Doc Rocque" w:date="2024-11-02T15:06:00Z" w16du:dateUtc="2024-11-02T19:06:00Z">
          <w:r>
            <w:delText>Whats</w:delText>
          </w:r>
        </w:del>
      </w:ins>
      <w:ins w:id="1265" w:author="Doc Rocque" w:date="2024-11-02T15:06:00Z" w16du:dateUtc="2024-11-02T19:06:00Z">
        <w:r w:rsidR="00BA291E">
          <w:t>What’s</w:t>
        </w:r>
      </w:ins>
      <w:ins w:id="1266" w:author="Joey Barros" w:date="2024-10-24T20:05:00Z">
        <w:r>
          <w:t xml:space="preserve"> different th</w:t>
        </w:r>
      </w:ins>
      <w:ins w:id="1267" w:author="Maxim Shainski" w:date="2024-11-04T14:00:00Z" w16du:dateUtc="2024-11-04T19:00:00Z">
        <w:r w:rsidR="00947026">
          <w:t>a</w:t>
        </w:r>
      </w:ins>
      <w:ins w:id="1268" w:author="Joey Barros" w:date="2024-10-24T20:05:00Z">
        <w:del w:id="1269" w:author="Maxim Shainski" w:date="2024-11-04T14:00:00Z" w16du:dateUtc="2024-11-04T19:00:00Z">
          <w:r w:rsidDel="00947026">
            <w:delText>e</w:delText>
          </w:r>
        </w:del>
        <w:r>
          <w:t>n the last</w:t>
        </w:r>
      </w:ins>
      <w:ins w:id="1270" w:author="Maxim Shainski" w:date="2024-11-04T14:00:00Z" w16du:dateUtc="2024-11-04T19:00:00Z">
        <w:r w:rsidR="00947026">
          <w:t xml:space="preserve">. UI was updated for easier </w:t>
        </w:r>
      </w:ins>
      <w:ins w:id="1271" w:author="Maxim Shainski" w:date="2024-11-04T14:01:00Z" w16du:dateUtc="2024-11-04T19:01:00Z">
        <w:r w:rsidR="00947026">
          <w:t>use. Users are now able to check in and check out items</w:t>
        </w:r>
        <w:r w:rsidR="00B81C9A">
          <w:t xml:space="preserve">. When a user does this, the database stores when the interaction happened, whether the item is checked in or checked out and if it’s checked out, by who. </w:t>
        </w:r>
      </w:ins>
      <w:ins w:id="1272" w:author="Maxim Shainski" w:date="2024-11-04T14:02:00Z" w16du:dateUtc="2024-11-04T19:02:00Z">
        <w:r w:rsidR="00E14D9B">
          <w:t xml:space="preserve">Users </w:t>
        </w:r>
        <w:proofErr w:type="gramStart"/>
        <w:r w:rsidR="00E14D9B">
          <w:t>are able to</w:t>
        </w:r>
        <w:proofErr w:type="gramEnd"/>
        <w:r w:rsidR="00E14D9B">
          <w:t xml:space="preserve"> see all the items in the database and search for them. Also made manual checking in and out fast as well, allowing for a speedy process no matter what.</w:t>
        </w:r>
      </w:ins>
    </w:p>
    <w:p w14:paraId="1D8F6105" w14:textId="53504585" w:rsidR="5C3976D9" w:rsidRDefault="5C3976D9" w:rsidP="5C3976D9">
      <w:pPr>
        <w:pStyle w:val="ParIndent"/>
        <w:ind w:firstLine="0"/>
        <w:rPr>
          <w:ins w:id="1273" w:author="Joey Barros" w:date="2024-10-29T14:53:00Z" w16du:dateUtc="2024-10-29T14:53:39Z"/>
        </w:rPr>
      </w:pPr>
    </w:p>
    <w:p w14:paraId="3EAFCEF0" w14:textId="44B4D4A4" w:rsidR="2032A250" w:rsidRDefault="2032A250" w:rsidP="5C3976D9">
      <w:pPr>
        <w:pStyle w:val="ParIndent"/>
        <w:ind w:firstLine="0"/>
        <w:rPr>
          <w:ins w:id="1274" w:author="Joey Barros" w:date="2024-10-29T14:54:00Z" w16du:dateUtc="2024-10-29T14:54:20Z"/>
          <w:b/>
          <w:bCs/>
        </w:rPr>
      </w:pPr>
      <w:ins w:id="1275" w:author="Joey Barros" w:date="2024-10-29T14:53:00Z">
        <w:r w:rsidRPr="5C3976D9">
          <w:rPr>
            <w:b/>
            <w:bCs/>
            <w:rPrChange w:id="1276" w:author="Joey Barros" w:date="2024-10-29T14:53:00Z">
              <w:rPr/>
            </w:rPrChange>
          </w:rPr>
          <w:t>Prototype 2 Testing:</w:t>
        </w:r>
      </w:ins>
    </w:p>
    <w:p w14:paraId="08645EC6" w14:textId="63C93509" w:rsidR="2032A250" w:rsidRDefault="2032A250" w:rsidP="5C3976D9">
      <w:pPr>
        <w:pStyle w:val="ParIndent"/>
        <w:ind w:firstLine="0"/>
        <w:rPr>
          <w:ins w:id="1277" w:author="Joey Barros" w:date="2024-10-24T20:05:00Z" w16du:dateUtc="2024-10-24T20:05:53Z"/>
        </w:rPr>
      </w:pPr>
      <w:ins w:id="1278" w:author="Joey Barros" w:date="2024-10-29T14:54:00Z">
        <w:r>
          <w:t xml:space="preserve">Our main </w:t>
        </w:r>
      </w:ins>
      <w:ins w:id="1279" w:author="Joey Barros" w:date="2024-10-31T12:55:00Z">
        <w:r w:rsidR="000537D5">
          <w:t>aims</w:t>
        </w:r>
      </w:ins>
      <w:ins w:id="1280" w:author="Joey Barros" w:date="2024-10-29T14:54:00Z">
        <w:r>
          <w:t xml:space="preserve"> for this prototype testing will be </w:t>
        </w:r>
      </w:ins>
      <w:ins w:id="1281" w:author="Joey Barros" w:date="2024-10-31T12:55:00Z">
        <w:r w:rsidR="000537D5">
          <w:t>confirming</w:t>
        </w:r>
      </w:ins>
      <w:ins w:id="1282" w:author="Joey Barros" w:date="2024-10-29T14:54:00Z">
        <w:r>
          <w:t xml:space="preserve"> core </w:t>
        </w:r>
      </w:ins>
      <w:ins w:id="1283" w:author="Joey Barros" w:date="2024-10-31T19:13:00Z">
        <w:r w:rsidR="1780393A">
          <w:t>processes</w:t>
        </w:r>
      </w:ins>
      <w:ins w:id="1284" w:author="Joey Barros" w:date="2024-10-29T14:54:00Z">
        <w:r>
          <w:t xml:space="preserve"> such </w:t>
        </w:r>
      </w:ins>
      <w:ins w:id="1285" w:author="Joey Barros" w:date="2024-10-31T12:55:00Z">
        <w:r w:rsidR="000537D5">
          <w:t>as</w:t>
        </w:r>
      </w:ins>
      <w:ins w:id="1286" w:author="Joey Barros" w:date="2024-10-29T14:54:00Z">
        <w:r>
          <w:t xml:space="preserve"> check in/check out, location tracking, time logging and </w:t>
        </w:r>
      </w:ins>
      <w:ins w:id="1287" w:author="Maxim Shainski" w:date="2024-11-03T21:42:00Z" w16du:dateUtc="2024-11-04T02:42:00Z">
        <w:r w:rsidR="000E678D">
          <w:t xml:space="preserve">potential </w:t>
        </w:r>
      </w:ins>
      <w:ins w:id="1288" w:author="Joey Barros" w:date="2024-10-29T14:54:00Z">
        <w:r>
          <w:t>adminis</w:t>
        </w:r>
      </w:ins>
      <w:ins w:id="1289" w:author="Joey Barros" w:date="2024-10-29T14:55:00Z">
        <w:r>
          <w:t xml:space="preserve">trative </w:t>
        </w:r>
      </w:ins>
      <w:ins w:id="1290" w:author="Joey Barros" w:date="2024-10-31T12:55:00Z">
        <w:r w:rsidR="000537D5">
          <w:t>capabilities</w:t>
        </w:r>
      </w:ins>
      <w:ins w:id="1291" w:author="Joey Barros" w:date="2024-10-29T14:55:00Z">
        <w:r>
          <w:t xml:space="preserve">. We will be focusing on </w:t>
        </w:r>
      </w:ins>
      <w:ins w:id="1292" w:author="Joey Barros" w:date="2024-10-31T12:55:00Z">
        <w:r w:rsidR="000537D5">
          <w:t>assessing</w:t>
        </w:r>
      </w:ins>
      <w:ins w:id="1293" w:author="Joey Barros" w:date="2024-10-29T14:55:00Z">
        <w:r>
          <w:t xml:space="preserve"> the usability and </w:t>
        </w:r>
      </w:ins>
      <w:ins w:id="1294" w:author="Joey Barros" w:date="2024-10-31T12:55:00Z">
        <w:r w:rsidR="000537D5">
          <w:t>efficiency</w:t>
        </w:r>
      </w:ins>
      <w:ins w:id="1295" w:author="Joey Barros" w:date="2024-10-29T14:55:00Z">
        <w:r>
          <w:t xml:space="preserve"> of the interface to </w:t>
        </w:r>
        <w:r w:rsidR="051819CE">
          <w:t>ensure it meets client/user needs and follows our DFX’s. These tests</w:t>
        </w:r>
      </w:ins>
      <w:ins w:id="1296" w:author="Joey Barros" w:date="2024-10-29T14:56:00Z">
        <w:r w:rsidR="051819CE">
          <w:t xml:space="preserve"> are done to ensure that our product is </w:t>
        </w:r>
      </w:ins>
      <w:ins w:id="1297" w:author="Joey Barros" w:date="2024-10-31T12:55:00Z">
        <w:r w:rsidR="000537D5">
          <w:t>reliable</w:t>
        </w:r>
      </w:ins>
      <w:ins w:id="1298" w:author="Joey Barros" w:date="2024-10-29T14:56:00Z">
        <w:r w:rsidR="051819CE">
          <w:t xml:space="preserve"> in </w:t>
        </w:r>
      </w:ins>
      <w:ins w:id="1299" w:author="Joey Barros" w:date="2024-10-31T19:13:00Z">
        <w:r w:rsidR="36DF510D">
          <w:t>the real world</w:t>
        </w:r>
      </w:ins>
      <w:ins w:id="1300" w:author="Joey Barros" w:date="2024-10-29T14:57:00Z">
        <w:r w:rsidR="3A68890D">
          <w:t>.</w:t>
        </w:r>
      </w:ins>
    </w:p>
    <w:p w14:paraId="25B82A89" w14:textId="608440B5" w:rsidR="5C3976D9" w:rsidRDefault="5C3976D9">
      <w:r>
        <w:br w:type="page"/>
      </w:r>
    </w:p>
    <w:p w14:paraId="78BE6DAF" w14:textId="236A7366" w:rsidR="72B68863" w:rsidRDefault="72B68863" w:rsidP="5C3976D9">
      <w:pPr>
        <w:rPr>
          <w:ins w:id="1301" w:author="Joey Barros" w:date="2024-10-29T14:59:00Z" w16du:dateUtc="2024-10-29T14:59:51Z"/>
          <w:b/>
          <w:bCs/>
          <w:sz w:val="28"/>
          <w:szCs w:val="28"/>
        </w:rPr>
      </w:pPr>
      <w:ins w:id="1302" w:author="Joey Barros" w:date="2024-10-29T15:00:00Z">
        <w:r w:rsidRPr="5C3976D9">
          <w:rPr>
            <w:b/>
            <w:bCs/>
            <w:sz w:val="28"/>
            <w:szCs w:val="28"/>
          </w:rPr>
          <w:lastRenderedPageBreak/>
          <w:t>Test 1: Usability and Speed Test</w:t>
        </w:r>
      </w:ins>
    </w:p>
    <w:p w14:paraId="1A72CA82" w14:textId="5AAD9201" w:rsidR="5C3976D9" w:rsidRDefault="242A422A" w:rsidP="5C3976D9">
      <w:pPr>
        <w:pStyle w:val="ParIndent"/>
        <w:rPr>
          <w:ins w:id="1303" w:author="Joey Barros" w:date="2024-10-29T14:59:00Z" w16du:dateUtc="2024-10-29T14:59:51Z"/>
        </w:rPr>
      </w:pPr>
      <w:ins w:id="1304" w:author="Joey Barros" w:date="2024-10-29T14:59:00Z">
        <w:r w:rsidRPr="5C3976D9">
          <w:rPr>
            <w:b/>
            <w:bCs/>
          </w:rPr>
          <w:t>Objective</w:t>
        </w:r>
        <w:r>
          <w:t xml:space="preserve">: </w:t>
        </w:r>
      </w:ins>
      <w:ins w:id="1305" w:author="Joey Barros" w:date="2024-10-31T12:56:00Z" w16du:dateUtc="2024-10-31T16:56:00Z">
        <w:r w:rsidR="000537D5">
          <w:t>Confirm</w:t>
        </w:r>
      </w:ins>
      <w:ins w:id="1306" w:author="Joey Barros" w:date="2024-10-29T14:59:00Z">
        <w:r>
          <w:t xml:space="preserve"> whether the scanning system allows for check-in/check-out times under one minute for therapists, ensuring minimal manual input </w:t>
        </w:r>
        <w:bookmarkStart w:id="1307" w:name="_Int_In3L1JgX"/>
        <w:r>
          <w:t xml:space="preserve">is </w:t>
        </w:r>
      </w:ins>
      <w:ins w:id="1308" w:author="Joey Barros" w:date="2024-10-31T12:56:00Z" w16du:dateUtc="2024-10-31T16:56:00Z">
        <w:r w:rsidR="000537D5">
          <w:t>needed</w:t>
        </w:r>
      </w:ins>
      <w:bookmarkEnd w:id="1307"/>
      <w:ins w:id="1309" w:author="Joey Barros" w:date="2024-10-29T14:59:00Z">
        <w:r>
          <w:t>.</w:t>
        </w:r>
      </w:ins>
    </w:p>
    <w:p w14:paraId="6A832B2D" w14:textId="43D2018F" w:rsidR="7DEAAE36" w:rsidRDefault="7DEAAE36" w:rsidP="7DEAAE36">
      <w:pPr>
        <w:pStyle w:val="ParIndent"/>
        <w:rPr>
          <w:ins w:id="1310" w:author="Joey Barros" w:date="2024-10-29T14:59:00Z" w16du:dateUtc="2024-10-29T14:59:51Z"/>
        </w:rPr>
      </w:pPr>
    </w:p>
    <w:p w14:paraId="2DC81000" w14:textId="50BD6EFA" w:rsidR="242A422A" w:rsidRDefault="242A422A">
      <w:pPr>
        <w:rPr>
          <w:ins w:id="1311" w:author="Joey Barros" w:date="2024-10-29T14:59:00Z" w16du:dateUtc="2024-10-29T14:59:51Z"/>
        </w:rPr>
      </w:pPr>
      <w:ins w:id="1312" w:author="Joey Barros" w:date="2024-10-29T14:59:00Z">
        <w:r w:rsidRPr="5C3976D9">
          <w:rPr>
            <w:b/>
            <w:bCs/>
          </w:rPr>
          <w:t>Test Scenario</w:t>
        </w:r>
        <w:r>
          <w:t>: Simulate major amounts of therapists performing check-in/check-out actions using the barcode/QR code system.</w:t>
        </w:r>
      </w:ins>
    </w:p>
    <w:tbl>
      <w:tblPr>
        <w:tblStyle w:val="TableGrid"/>
        <w:tblW w:w="0" w:type="auto"/>
        <w:tblLook w:val="06A0" w:firstRow="1" w:lastRow="0" w:firstColumn="1" w:lastColumn="0" w:noHBand="1" w:noVBand="1"/>
      </w:tblPr>
      <w:tblGrid>
        <w:gridCol w:w="1893"/>
        <w:gridCol w:w="1893"/>
        <w:gridCol w:w="1893"/>
        <w:gridCol w:w="1893"/>
        <w:gridCol w:w="1893"/>
      </w:tblGrid>
      <w:tr w:rsidR="5C3976D9" w14:paraId="724096BA" w14:textId="77777777" w:rsidTr="5C3976D9">
        <w:trPr>
          <w:trHeight w:val="300"/>
          <w:ins w:id="1313" w:author="Joey Barros" w:date="2024-10-29T14:59:00Z"/>
        </w:trPr>
        <w:tc>
          <w:tcPr>
            <w:tcW w:w="1893" w:type="dxa"/>
          </w:tcPr>
          <w:p w14:paraId="085BE88F" w14:textId="77777777" w:rsidR="5C3976D9" w:rsidRDefault="5C3976D9"/>
        </w:tc>
        <w:tc>
          <w:tcPr>
            <w:tcW w:w="1893" w:type="dxa"/>
          </w:tcPr>
          <w:p w14:paraId="7DBCE38B" w14:textId="77777777" w:rsidR="5C3976D9" w:rsidRDefault="5C3976D9" w:rsidP="5C3976D9">
            <w:pPr>
              <w:rPr>
                <w:b/>
                <w:bCs/>
              </w:rPr>
            </w:pPr>
            <w:ins w:id="1314" w:author="Joey Barros" w:date="2024-10-29T14:59:00Z">
              <w:r w:rsidRPr="5C3976D9">
                <w:rPr>
                  <w:b/>
                  <w:bCs/>
                </w:rPr>
                <w:t>Metrics</w:t>
              </w:r>
            </w:ins>
          </w:p>
        </w:tc>
        <w:tc>
          <w:tcPr>
            <w:tcW w:w="1893" w:type="dxa"/>
          </w:tcPr>
          <w:p w14:paraId="00E61732" w14:textId="77777777" w:rsidR="5C3976D9" w:rsidRDefault="5C3976D9">
            <w:ins w:id="1315" w:author="Joey Barros" w:date="2024-10-29T14:59:00Z">
              <w:r>
                <w:t>Instances of system delays or errors</w:t>
              </w:r>
            </w:ins>
          </w:p>
        </w:tc>
        <w:tc>
          <w:tcPr>
            <w:tcW w:w="1893" w:type="dxa"/>
          </w:tcPr>
          <w:p w14:paraId="144FE7C7" w14:textId="77777777" w:rsidR="5C3976D9" w:rsidRDefault="5C3976D9">
            <w:ins w:id="1316" w:author="Joey Barros" w:date="2024-10-29T14:59:00Z">
              <w:r>
                <w:t>Average time taken for check-in/check-out processes.</w:t>
              </w:r>
            </w:ins>
          </w:p>
        </w:tc>
        <w:tc>
          <w:tcPr>
            <w:tcW w:w="1893" w:type="dxa"/>
          </w:tcPr>
          <w:p w14:paraId="53611217" w14:textId="77777777" w:rsidR="5C3976D9" w:rsidRDefault="5C3976D9">
            <w:ins w:id="1317" w:author="Joey Barros" w:date="2024-10-29T14:59:00Z">
              <w:r>
                <w:t>Number of steps requiring manual input.</w:t>
              </w:r>
            </w:ins>
          </w:p>
        </w:tc>
      </w:tr>
      <w:tr w:rsidR="5C3976D9" w14:paraId="5149190A" w14:textId="77777777" w:rsidTr="5C3976D9">
        <w:trPr>
          <w:trHeight w:val="300"/>
          <w:ins w:id="1318" w:author="Joey Barros" w:date="2024-10-29T14:59:00Z"/>
        </w:trPr>
        <w:tc>
          <w:tcPr>
            <w:tcW w:w="1893" w:type="dxa"/>
          </w:tcPr>
          <w:p w14:paraId="61BB95B0" w14:textId="77777777" w:rsidR="5C3976D9" w:rsidRDefault="5C3976D9" w:rsidP="5C3976D9">
            <w:pPr>
              <w:rPr>
                <w:b/>
                <w:bCs/>
              </w:rPr>
            </w:pPr>
            <w:ins w:id="1319" w:author="Joey Barros" w:date="2024-10-29T14:59:00Z">
              <w:r w:rsidRPr="5C3976D9">
                <w:rPr>
                  <w:b/>
                  <w:bCs/>
                </w:rPr>
                <w:t>Control</w:t>
              </w:r>
            </w:ins>
          </w:p>
        </w:tc>
        <w:tc>
          <w:tcPr>
            <w:tcW w:w="1893" w:type="dxa"/>
          </w:tcPr>
          <w:p w14:paraId="0F875774" w14:textId="6FC16FAE" w:rsidR="5C3976D9" w:rsidRDefault="5C3976D9">
            <w:ins w:id="1320" w:author="Joey Barros" w:date="2024-10-29T14:59:00Z">
              <w:del w:id="1321" w:author="Ian Worgan" w:date="2024-11-02T18:22:00Z">
                <w:r>
                  <w:delText>1 minute</w:delText>
                </w:r>
              </w:del>
            </w:ins>
          </w:p>
        </w:tc>
        <w:tc>
          <w:tcPr>
            <w:tcW w:w="1893" w:type="dxa"/>
          </w:tcPr>
          <w:p w14:paraId="7AC24A9A" w14:textId="2BF9DDD0" w:rsidR="5C3976D9" w:rsidRDefault="5C3976D9">
            <w:ins w:id="1322" w:author="Joey Barros" w:date="2024-10-29T14:59:00Z">
              <w:del w:id="1323" w:author="Ian Worgan" w:date="2024-11-02T18:22:00Z">
                <w:r w:rsidDel="5C3976D9">
                  <w:delText>5 minutes</w:delText>
                </w:r>
              </w:del>
            </w:ins>
            <w:ins w:id="1324" w:author="Ian Worgan" w:date="2024-11-02T18:22:00Z">
              <w:r w:rsidR="1F486C6F">
                <w:t xml:space="preserve"> </w:t>
              </w:r>
            </w:ins>
            <w:ins w:id="1325" w:author="Ian Worgan" w:date="2024-11-02T18:24:00Z">
              <w:r w:rsidR="4FBFE3D2">
                <w:t xml:space="preserve"> 2.</w:t>
              </w:r>
              <w:r>
                <w:t>5 minutes</w:t>
              </w:r>
            </w:ins>
          </w:p>
        </w:tc>
        <w:tc>
          <w:tcPr>
            <w:tcW w:w="1893" w:type="dxa"/>
          </w:tcPr>
          <w:p w14:paraId="07F7FF5E" w14:textId="47EF67A7" w:rsidR="5C3976D9" w:rsidRDefault="5C3976D9">
            <w:ins w:id="1326" w:author="Joey Barros" w:date="2024-10-29T14:59:00Z">
              <w:del w:id="1327" w:author="Ian Worgan" w:date="2024-11-02T18:22:00Z">
                <w:r>
                  <w:delText>10 seconds</w:delText>
                </w:r>
              </w:del>
            </w:ins>
            <w:ins w:id="1328" w:author="Ian Worgan" w:date="2024-11-02T18:22:00Z">
              <w:r w:rsidR="6D658604">
                <w:t xml:space="preserve"> </w:t>
              </w:r>
            </w:ins>
            <w:ins w:id="1329" w:author="Maxim Shainski" w:date="2024-11-03T21:44:00Z" w16du:dateUtc="2024-11-04T02:44:00Z">
              <w:r w:rsidR="00AE2097">
                <w:t>30 seconds</w:t>
              </w:r>
            </w:ins>
            <w:ins w:id="1330" w:author="Ian Worgan" w:date="2024-11-02T18:22:00Z">
              <w:del w:id="1331" w:author="Maxim Shainski" w:date="2024-11-03T21:44:00Z" w16du:dateUtc="2024-11-04T02:44:00Z">
                <w:r w:rsidR="6D658604">
                  <w:delText>5 seconds</w:delText>
                </w:r>
              </w:del>
            </w:ins>
          </w:p>
        </w:tc>
        <w:tc>
          <w:tcPr>
            <w:tcW w:w="1893" w:type="dxa"/>
          </w:tcPr>
          <w:p w14:paraId="7CFA219B" w14:textId="67B638D3" w:rsidR="5C3976D9" w:rsidRDefault="00531990">
            <w:ins w:id="1332" w:author="Maxim Shainski" w:date="2024-11-03T21:37:00Z" w16du:dateUtc="2024-11-04T02:37:00Z">
              <w:r>
                <w:t>2-3</w:t>
              </w:r>
            </w:ins>
            <w:ins w:id="1333" w:author="Joey Barros" w:date="2024-10-29T14:59:00Z">
              <w:del w:id="1334" w:author="Maxim Shainski" w:date="2024-11-03T21:36:00Z" w16du:dateUtc="2024-11-04T02:36:00Z">
                <w:r w:rsidR="5C3976D9">
                  <w:delText>1</w:delText>
                </w:r>
              </w:del>
              <w:r w:rsidR="5C3976D9">
                <w:t xml:space="preserve"> step</w:t>
              </w:r>
            </w:ins>
          </w:p>
        </w:tc>
      </w:tr>
      <w:tr w:rsidR="5C3976D9" w14:paraId="73CBD1C0" w14:textId="77777777" w:rsidTr="5C3976D9">
        <w:trPr>
          <w:trHeight w:val="300"/>
          <w:ins w:id="1335" w:author="Joey Barros" w:date="2024-10-29T14:59:00Z"/>
        </w:trPr>
        <w:tc>
          <w:tcPr>
            <w:tcW w:w="1893" w:type="dxa"/>
          </w:tcPr>
          <w:p w14:paraId="27C8959A" w14:textId="77777777" w:rsidR="5C3976D9" w:rsidRDefault="5C3976D9" w:rsidP="5C3976D9">
            <w:pPr>
              <w:rPr>
                <w:b/>
                <w:bCs/>
              </w:rPr>
            </w:pPr>
            <w:ins w:id="1336" w:author="Joey Barros" w:date="2024-10-29T14:59:00Z">
              <w:r w:rsidRPr="5C3976D9">
                <w:rPr>
                  <w:b/>
                  <w:bCs/>
                </w:rPr>
                <w:t>Under Stress</w:t>
              </w:r>
            </w:ins>
          </w:p>
        </w:tc>
        <w:tc>
          <w:tcPr>
            <w:tcW w:w="1893" w:type="dxa"/>
          </w:tcPr>
          <w:p w14:paraId="134620F5" w14:textId="030AD668" w:rsidR="5C3976D9" w:rsidRDefault="5C3976D9">
            <w:ins w:id="1337" w:author="Joey Barros" w:date="2024-10-29T14:59:00Z">
              <w:del w:id="1338" w:author="Ian Worgan" w:date="2024-11-02T18:22:00Z">
                <w:r>
                  <w:delText>30 seconds</w:delText>
                </w:r>
              </w:del>
            </w:ins>
          </w:p>
        </w:tc>
        <w:tc>
          <w:tcPr>
            <w:tcW w:w="1893" w:type="dxa"/>
          </w:tcPr>
          <w:p w14:paraId="7D787F1B" w14:textId="4DCDE240" w:rsidR="5C3976D9" w:rsidRDefault="5C3976D9">
            <w:ins w:id="1339" w:author="Joey Barros" w:date="2024-10-29T14:59:00Z">
              <w:del w:id="1340" w:author="Ian Worgan" w:date="2024-11-02T18:22:00Z">
                <w:r>
                  <w:delText>2.5 minutes</w:delText>
                </w:r>
              </w:del>
            </w:ins>
            <w:ins w:id="1341" w:author="Ian Worgan" w:date="2024-11-02T18:22:00Z">
              <w:r w:rsidR="1556309C">
                <w:t xml:space="preserve"> </w:t>
              </w:r>
            </w:ins>
            <w:ins w:id="1342" w:author="Ian Worgan" w:date="2024-11-02T18:24:00Z">
              <w:r w:rsidR="58651B6B">
                <w:t>5 minutes</w:t>
              </w:r>
            </w:ins>
          </w:p>
        </w:tc>
        <w:tc>
          <w:tcPr>
            <w:tcW w:w="1893" w:type="dxa"/>
          </w:tcPr>
          <w:p w14:paraId="7E05F1D0" w14:textId="56EC08AE" w:rsidR="5C3976D9" w:rsidRDefault="5C3976D9">
            <w:ins w:id="1343" w:author="Joey Barros" w:date="2024-10-29T14:59:00Z">
              <w:del w:id="1344" w:author="Ian Worgan" w:date="2024-11-02T18:23:00Z">
                <w:r>
                  <w:delText>5 seconds</w:delText>
                </w:r>
              </w:del>
            </w:ins>
            <w:ins w:id="1345" w:author="Ian Worgan" w:date="2024-11-02T18:23:00Z">
              <w:r w:rsidR="2E82766A">
                <w:t xml:space="preserve"> </w:t>
              </w:r>
              <w:del w:id="1346" w:author="Maxim Shainski" w:date="2024-11-03T21:44:00Z" w16du:dateUtc="2024-11-04T02:44:00Z">
                <w:r w:rsidR="2E82766A">
                  <w:delText>10 seconds</w:delText>
                </w:r>
              </w:del>
            </w:ins>
            <w:ins w:id="1347" w:author="Maxim Shainski" w:date="2024-11-03T21:44:00Z" w16du:dateUtc="2024-11-04T02:44:00Z">
              <w:r w:rsidR="005B231E">
                <w:t>45 seconds</w:t>
              </w:r>
            </w:ins>
          </w:p>
        </w:tc>
        <w:tc>
          <w:tcPr>
            <w:tcW w:w="1893" w:type="dxa"/>
          </w:tcPr>
          <w:p w14:paraId="24486584" w14:textId="61CDA5A1" w:rsidR="5C3976D9" w:rsidRDefault="00531990">
            <w:ins w:id="1348" w:author="Maxim Shainski" w:date="2024-11-03T21:37:00Z" w16du:dateUtc="2024-11-04T02:37:00Z">
              <w:r>
                <w:t>2-3</w:t>
              </w:r>
            </w:ins>
            <w:ins w:id="1349" w:author="Joey Barros" w:date="2024-10-29T14:59:00Z">
              <w:del w:id="1350" w:author="Maxim Shainski" w:date="2024-11-03T21:37:00Z" w16du:dateUtc="2024-11-04T02:37:00Z">
                <w:r w:rsidR="5C3976D9">
                  <w:delText>1</w:delText>
                </w:r>
              </w:del>
              <w:r w:rsidR="5C3976D9">
                <w:t xml:space="preserve"> step</w:t>
              </w:r>
            </w:ins>
          </w:p>
        </w:tc>
      </w:tr>
    </w:tbl>
    <w:p w14:paraId="3F9D16A2" w14:textId="406C3F68" w:rsidR="402694FE" w:rsidRDefault="402694FE" w:rsidP="5C3976D9">
      <w:pPr>
        <w:rPr>
          <w:ins w:id="1351" w:author="Joey Barros" w:date="2024-10-29T15:09:00Z" w16du:dateUtc="2024-10-29T15:09:00Z"/>
          <w:b/>
          <w:bCs/>
          <w:sz w:val="28"/>
          <w:szCs w:val="28"/>
        </w:rPr>
      </w:pPr>
      <w:ins w:id="1352" w:author="Joey Barros" w:date="2024-10-29T15:08:00Z">
        <w:r w:rsidRPr="5C3976D9">
          <w:rPr>
            <w:b/>
            <w:bCs/>
            <w:sz w:val="28"/>
            <w:szCs w:val="28"/>
          </w:rPr>
          <w:t>Test 1 Conclusion:</w:t>
        </w:r>
      </w:ins>
    </w:p>
    <w:p w14:paraId="39106E0D" w14:textId="7B238FD0" w:rsidR="5C3976D9" w:rsidRDefault="07B3E185" w:rsidP="5C3976D9">
      <w:pPr>
        <w:rPr>
          <w:ins w:id="1353" w:author="Joey Barros" w:date="2024-10-29T15:01:00Z" w16du:dateUtc="2024-10-29T15:01:30Z"/>
          <w:rPrChange w:id="1354" w:author="Ian Worgan" w:date="2024-11-03T19:36:00Z" w16du:dateUtc="2024-11-04T00:36:00Z">
            <w:rPr>
              <w:ins w:id="1355" w:author="Joey Barros" w:date="2024-10-29T15:01:00Z" w16du:dateUtc="2024-10-29T15:01:30Z"/>
              <w:b/>
              <w:bCs/>
              <w:sz w:val="28"/>
              <w:szCs w:val="28"/>
            </w:rPr>
          </w:rPrChange>
        </w:rPr>
      </w:pPr>
      <w:ins w:id="1356" w:author="Ian Worgan" w:date="2024-11-02T18:18:00Z">
        <w:r w:rsidRPr="7DEAAE36">
          <w:rPr>
            <w:rPrChange w:id="1357" w:author="Ian Worgan" w:date="2024-11-02T18:35:00Z">
              <w:rPr>
                <w:b/>
                <w:bCs/>
                <w:sz w:val="28"/>
                <w:szCs w:val="28"/>
              </w:rPr>
            </w:rPrChange>
          </w:rPr>
          <w:t xml:space="preserve">The </w:t>
        </w:r>
        <w:r w:rsidRPr="7DEAAE36">
          <w:rPr>
            <w:rPrChange w:id="1358" w:author="Ian Worgan" w:date="2024-11-02T18:35:00Z">
              <w:rPr>
                <w:sz w:val="28"/>
                <w:szCs w:val="28"/>
              </w:rPr>
            </w:rPrChange>
          </w:rPr>
          <w:t>current prototype i</w:t>
        </w:r>
      </w:ins>
      <w:ins w:id="1359" w:author="Doc Rocque" w:date="2024-11-02T14:50:00Z">
        <w:r w:rsidR="00EA2A3C">
          <w:t>s</w:t>
        </w:r>
      </w:ins>
      <w:ins w:id="1360" w:author="Ian Worgan" w:date="2024-11-02T18:18:00Z">
        <w:r w:rsidRPr="7DEAAE36">
          <w:rPr>
            <w:rPrChange w:id="1361" w:author="Ian Worgan" w:date="2024-11-02T18:35:00Z">
              <w:rPr>
                <w:sz w:val="28"/>
                <w:szCs w:val="28"/>
              </w:rPr>
            </w:rPrChange>
          </w:rPr>
          <w:t xml:space="preserve"> showing very </w:t>
        </w:r>
      </w:ins>
      <w:ins w:id="1362" w:author="Ian Worgan" w:date="2024-11-02T18:19:00Z">
        <w:r w:rsidRPr="7DEAAE36">
          <w:rPr>
            <w:rPrChange w:id="1363" w:author="Ian Worgan" w:date="2024-11-02T18:35:00Z">
              <w:rPr>
                <w:sz w:val="28"/>
                <w:szCs w:val="28"/>
              </w:rPr>
            </w:rPrChange>
          </w:rPr>
          <w:t>favorable results for checking items i</w:t>
        </w:r>
        <w:r w:rsidR="28689DCA" w:rsidRPr="7DEAAE36">
          <w:rPr>
            <w:rPrChange w:id="1364" w:author="Ian Worgan" w:date="2024-11-02T18:35:00Z">
              <w:rPr>
                <w:sz w:val="28"/>
                <w:szCs w:val="28"/>
              </w:rPr>
            </w:rPrChange>
          </w:rPr>
          <w:t>n and out efficiently. The me</w:t>
        </w:r>
      </w:ins>
      <w:ins w:id="1365" w:author="Ian Worgan" w:date="2024-11-02T18:20:00Z">
        <w:r w:rsidR="28689DCA" w:rsidRPr="7DEAAE36">
          <w:rPr>
            <w:rPrChange w:id="1366" w:author="Ian Worgan" w:date="2024-11-02T18:35:00Z">
              <w:rPr>
                <w:sz w:val="28"/>
                <w:szCs w:val="28"/>
              </w:rPr>
            </w:rPrChange>
          </w:rPr>
          <w:t>trics shown seem to be significantly faster than the an</w:t>
        </w:r>
        <w:r w:rsidR="3BCE4270" w:rsidRPr="7DEAAE36">
          <w:rPr>
            <w:rPrChange w:id="1367" w:author="Ian Worgan" w:date="2024-11-02T18:35:00Z">
              <w:rPr>
                <w:sz w:val="28"/>
                <w:szCs w:val="28"/>
              </w:rPr>
            </w:rPrChange>
          </w:rPr>
          <w:t xml:space="preserve">ecdotal check-in/check-out results of their </w:t>
        </w:r>
      </w:ins>
      <w:ins w:id="1368" w:author="Ian Worgan" w:date="2024-11-02T18:21:00Z">
        <w:r w:rsidR="3BCE4270" w:rsidRPr="7DEAAE36">
          <w:rPr>
            <w:rPrChange w:id="1369" w:author="Ian Worgan" w:date="2024-11-02T18:35:00Z">
              <w:rPr>
                <w:sz w:val="28"/>
                <w:szCs w:val="28"/>
              </w:rPr>
            </w:rPrChange>
          </w:rPr>
          <w:t xml:space="preserve">current system. This shows that the process used is </w:t>
        </w:r>
        <w:r w:rsidR="09ACC214" w:rsidRPr="7DEAAE36">
          <w:rPr>
            <w:rPrChange w:id="1370" w:author="Ian Worgan" w:date="2024-11-02T18:35:00Z">
              <w:rPr>
                <w:sz w:val="28"/>
                <w:szCs w:val="28"/>
              </w:rPr>
            </w:rPrChange>
          </w:rPr>
          <w:t>logically sound, and any improvements will likely come from system response tim</w:t>
        </w:r>
      </w:ins>
      <w:ins w:id="1371" w:author="Joey Barros" w:date="2024-11-03T21:20:00Z">
        <w:r w:rsidR="447878B5">
          <w:t>e.</w:t>
        </w:r>
      </w:ins>
      <w:ins w:id="1372" w:author="Ian Worgan" w:date="2024-11-02T18:21:00Z">
        <w:del w:id="1373" w:author="Joey Barros" w:date="2024-11-03T21:20:00Z">
          <w:r w:rsidRPr="7DEAAE36" w:rsidDel="09ACC214">
            <w:rPr>
              <w:rPrChange w:id="1374" w:author="Ian Worgan" w:date="2024-11-02T18:35:00Z">
                <w:rPr>
                  <w:sz w:val="28"/>
                  <w:szCs w:val="28"/>
                </w:rPr>
              </w:rPrChange>
            </w:rPr>
            <w:delText>e.</w:delText>
          </w:r>
        </w:del>
      </w:ins>
    </w:p>
    <w:p w14:paraId="7BCD9A5A" w14:textId="77777777" w:rsidR="00DE029E" w:rsidRDefault="00DE029E">
      <w:pPr>
        <w:rPr>
          <w:ins w:id="1375" w:author="Doc Rocque" w:date="2024-11-02T14:50:00Z" w16du:dateUtc="2024-11-02T18:50:00Z"/>
          <w:del w:id="1376" w:author="Joey Barros" w:date="2024-11-03T21:20:00Z" w16du:dateUtc="2024-11-03T21:20:09Z"/>
          <w:b/>
          <w:bCs/>
          <w:sz w:val="28"/>
          <w:szCs w:val="28"/>
        </w:rPr>
      </w:pPr>
    </w:p>
    <w:p w14:paraId="286D478D" w14:textId="77777777" w:rsidR="00DE029E" w:rsidRDefault="00DE029E">
      <w:pPr>
        <w:rPr>
          <w:ins w:id="1377" w:author="Doc Rocque" w:date="2024-11-02T14:50:00Z" w16du:dateUtc="2024-11-02T18:50:00Z"/>
          <w:del w:id="1378" w:author="Joey Barros" w:date="2024-11-03T21:20:00Z" w16du:dateUtc="2024-11-03T21:20:44Z"/>
          <w:b/>
          <w:bCs/>
          <w:sz w:val="28"/>
          <w:szCs w:val="28"/>
        </w:rPr>
      </w:pPr>
    </w:p>
    <w:p w14:paraId="2FB2B05D" w14:textId="61D55665" w:rsidR="7DEAAE36" w:rsidRDefault="7DEAAE36" w:rsidP="7DEAAE36">
      <w:pPr>
        <w:rPr>
          <w:ins w:id="1379" w:author="Joey Barros" w:date="2024-11-03T21:20:00Z" w16du:dateUtc="2024-11-03T21:20:53Z"/>
          <w:b/>
          <w:bCs/>
          <w:sz w:val="28"/>
          <w:szCs w:val="28"/>
        </w:rPr>
      </w:pPr>
    </w:p>
    <w:p w14:paraId="371B0E7A" w14:textId="593D86E8" w:rsidR="714692A4" w:rsidRDefault="714692A4">
      <w:pPr>
        <w:rPr>
          <w:ins w:id="1380" w:author="Doc Rocque" w:date="2024-11-02T14:50:00Z" w16du:dateUtc="2024-11-02T18:50:00Z"/>
          <w:del w:id="1381" w:author="Joey Barros" w:date="2024-11-03T21:20:00Z" w16du:dateUtc="2024-11-03T21:20:17Z"/>
          <w:b/>
          <w:bCs/>
          <w:sz w:val="28"/>
          <w:szCs w:val="28"/>
        </w:rPr>
      </w:pPr>
      <w:ins w:id="1382" w:author="Joey Barros" w:date="2024-10-29T15:01:00Z">
        <w:r w:rsidRPr="5C3976D9">
          <w:rPr>
            <w:b/>
            <w:bCs/>
            <w:sz w:val="28"/>
            <w:szCs w:val="28"/>
          </w:rPr>
          <w:t xml:space="preserve">Test 2: Functional </w:t>
        </w:r>
        <w:proofErr w:type="spellStart"/>
        <w:r w:rsidRPr="5C3976D9">
          <w:rPr>
            <w:b/>
            <w:bCs/>
            <w:sz w:val="28"/>
            <w:szCs w:val="28"/>
          </w:rPr>
          <w:t>Testing</w:t>
        </w:r>
      </w:ins>
    </w:p>
    <w:p w14:paraId="7F8C8147" w14:textId="58880C86" w:rsidR="5C3976D9" w:rsidRDefault="714692A4" w:rsidP="00BD3B3A">
      <w:pPr>
        <w:pStyle w:val="ParIndent"/>
        <w:rPr>
          <w:ins w:id="1383" w:author="Joey Barros" w:date="2024-10-30T02:23:00Z" w16du:dateUtc="2024-10-30T02:23:37Z"/>
          <w:b/>
          <w:sz w:val="28"/>
          <w:szCs w:val="28"/>
        </w:rPr>
      </w:pPr>
      <w:ins w:id="1384" w:author="Joey Barros" w:date="2024-10-29T15:01:00Z">
        <w:r w:rsidRPr="590A3147">
          <w:rPr>
            <w:b/>
            <w:bCs/>
          </w:rPr>
          <w:t>Objective</w:t>
        </w:r>
        <w:proofErr w:type="spellEnd"/>
        <w:r>
          <w:t xml:space="preserve">: Ensure key </w:t>
        </w:r>
      </w:ins>
      <w:ins w:id="1385" w:author="Joey Barros" w:date="2024-10-29T15:02:00Z">
        <w:r>
          <w:t>functions</w:t>
        </w:r>
      </w:ins>
      <w:ins w:id="1386" w:author="Joey Barros" w:date="2024-10-29T15:01:00Z">
        <w:r>
          <w:t xml:space="preserve"> (</w:t>
        </w:r>
      </w:ins>
      <w:ins w:id="1387" w:author="Joey Barros" w:date="2024-10-29T15:02:00Z">
        <w:r>
          <w:t>check in/out, location, time logging and admin capabilities operate according to user needs.</w:t>
        </w:r>
      </w:ins>
    </w:p>
    <w:p w14:paraId="1F0C5EB2" w14:textId="283DCD8B" w:rsidR="590A3147" w:rsidRDefault="590A3147" w:rsidP="590A3147">
      <w:pPr>
        <w:pStyle w:val="ParIndent"/>
        <w:rPr>
          <w:ins w:id="1388" w:author="Joey Barros" w:date="2024-10-29T15:01:00Z" w16du:dateUtc="2024-10-29T15:01:33Z"/>
        </w:rPr>
      </w:pPr>
    </w:p>
    <w:p w14:paraId="75D1C90F" w14:textId="1748392D" w:rsidR="714692A4" w:rsidRDefault="714692A4">
      <w:pPr>
        <w:rPr>
          <w:ins w:id="1389" w:author="Joey Barros" w:date="2024-10-29T15:01:00Z" w16du:dateUtc="2024-10-29T15:01:33Z"/>
        </w:rPr>
      </w:pPr>
      <w:ins w:id="1390" w:author="Joey Barros" w:date="2024-10-29T15:01:00Z">
        <w:r w:rsidRPr="5C3976D9">
          <w:rPr>
            <w:b/>
            <w:bCs/>
          </w:rPr>
          <w:t>Test Scenario</w:t>
        </w:r>
        <w:r>
          <w:t xml:space="preserve">: </w:t>
        </w:r>
      </w:ins>
      <w:ins w:id="1391" w:author="Joey Barros" w:date="2024-10-29T15:02:00Z">
        <w:r w:rsidR="499B445C">
          <w:t xml:space="preserve">Conduct 50 </w:t>
        </w:r>
      </w:ins>
      <w:ins w:id="1392" w:author="Joey Barros" w:date="2024-10-29T15:03:00Z">
        <w:r w:rsidR="499B445C">
          <w:t>“therapists” and run all functions simultaneously</w:t>
        </w:r>
      </w:ins>
    </w:p>
    <w:tbl>
      <w:tblPr>
        <w:tblStyle w:val="TableGrid"/>
        <w:tblW w:w="0" w:type="auto"/>
        <w:tblLook w:val="06A0" w:firstRow="1" w:lastRow="0" w:firstColumn="1" w:lastColumn="0" w:noHBand="1" w:noVBand="1"/>
      </w:tblPr>
      <w:tblGrid>
        <w:gridCol w:w="1893"/>
        <w:gridCol w:w="1893"/>
        <w:gridCol w:w="1893"/>
        <w:gridCol w:w="1893"/>
        <w:gridCol w:w="1893"/>
      </w:tblGrid>
      <w:tr w:rsidR="5C3976D9" w14:paraId="766EE31C" w14:textId="77777777" w:rsidTr="5C3976D9">
        <w:trPr>
          <w:trHeight w:val="300"/>
          <w:ins w:id="1393" w:author="Joey Barros" w:date="2024-10-29T15:01:00Z"/>
        </w:trPr>
        <w:tc>
          <w:tcPr>
            <w:tcW w:w="1893" w:type="dxa"/>
          </w:tcPr>
          <w:p w14:paraId="3E232C34" w14:textId="77777777" w:rsidR="5C3976D9" w:rsidRDefault="5C3976D9"/>
        </w:tc>
        <w:tc>
          <w:tcPr>
            <w:tcW w:w="1893" w:type="dxa"/>
          </w:tcPr>
          <w:p w14:paraId="3D78CBD7" w14:textId="77777777" w:rsidR="5C3976D9" w:rsidRDefault="5C3976D9" w:rsidP="5C3976D9">
            <w:pPr>
              <w:rPr>
                <w:b/>
                <w:bCs/>
              </w:rPr>
            </w:pPr>
            <w:ins w:id="1394" w:author="Joey Barros" w:date="2024-10-29T15:01:00Z">
              <w:r w:rsidRPr="5C3976D9">
                <w:rPr>
                  <w:b/>
                  <w:bCs/>
                </w:rPr>
                <w:t>Metrics</w:t>
              </w:r>
            </w:ins>
          </w:p>
        </w:tc>
        <w:tc>
          <w:tcPr>
            <w:tcW w:w="1893" w:type="dxa"/>
          </w:tcPr>
          <w:p w14:paraId="00BACFD5" w14:textId="77777777" w:rsidR="5C3976D9" w:rsidRDefault="5C3976D9">
            <w:ins w:id="1395" w:author="Joey Barros" w:date="2024-10-29T15:01:00Z">
              <w:r>
                <w:t>Instances of system delays or errors</w:t>
              </w:r>
            </w:ins>
          </w:p>
        </w:tc>
        <w:tc>
          <w:tcPr>
            <w:tcW w:w="1893" w:type="dxa"/>
          </w:tcPr>
          <w:p w14:paraId="4A4C197D" w14:textId="276E5A8F" w:rsidR="5B058E37" w:rsidRDefault="5B058E37">
            <w:ins w:id="1396" w:author="Joey Barros" w:date="2024-10-29T15:04:00Z">
              <w:r>
                <w:t>Completion time for all 50 functions</w:t>
              </w:r>
            </w:ins>
          </w:p>
        </w:tc>
        <w:tc>
          <w:tcPr>
            <w:tcW w:w="1893" w:type="dxa"/>
          </w:tcPr>
          <w:p w14:paraId="1378729B" w14:textId="20D109EC" w:rsidR="5B058E37" w:rsidRDefault="5B058E37">
            <w:ins w:id="1397" w:author="Joey Barros" w:date="2024-10-29T15:04:00Z">
              <w:r>
                <w:t>Timestamp accuracy</w:t>
              </w:r>
            </w:ins>
          </w:p>
        </w:tc>
      </w:tr>
      <w:tr w:rsidR="5C3976D9" w14:paraId="18DD3173" w14:textId="77777777" w:rsidTr="5C3976D9">
        <w:trPr>
          <w:trHeight w:val="300"/>
          <w:ins w:id="1398" w:author="Joey Barros" w:date="2024-10-29T15:01:00Z"/>
        </w:trPr>
        <w:tc>
          <w:tcPr>
            <w:tcW w:w="1893" w:type="dxa"/>
          </w:tcPr>
          <w:p w14:paraId="0B89842E" w14:textId="77777777" w:rsidR="5C3976D9" w:rsidRDefault="5C3976D9" w:rsidP="5C3976D9">
            <w:pPr>
              <w:rPr>
                <w:b/>
                <w:bCs/>
              </w:rPr>
            </w:pPr>
            <w:ins w:id="1399" w:author="Joey Barros" w:date="2024-10-29T15:01:00Z">
              <w:r w:rsidRPr="5C3976D9">
                <w:rPr>
                  <w:b/>
                  <w:bCs/>
                </w:rPr>
                <w:t>Control</w:t>
              </w:r>
            </w:ins>
          </w:p>
        </w:tc>
        <w:tc>
          <w:tcPr>
            <w:tcW w:w="1893" w:type="dxa"/>
          </w:tcPr>
          <w:p w14:paraId="79040773" w14:textId="75F804BD" w:rsidR="5C3976D9" w:rsidRDefault="5C3976D9"/>
        </w:tc>
        <w:tc>
          <w:tcPr>
            <w:tcW w:w="1893" w:type="dxa"/>
          </w:tcPr>
          <w:p w14:paraId="6AF85DA7" w14:textId="6D8F87F2" w:rsidR="5C3976D9" w:rsidRDefault="253C11A8">
            <w:ins w:id="1400" w:author="Ian Worgan" w:date="2024-11-02T18:24:00Z">
              <w:r>
                <w:t>0</w:t>
              </w:r>
            </w:ins>
          </w:p>
        </w:tc>
        <w:tc>
          <w:tcPr>
            <w:tcW w:w="1893" w:type="dxa"/>
          </w:tcPr>
          <w:p w14:paraId="4E92A5B7" w14:textId="2C77CCF5" w:rsidR="5C3976D9" w:rsidRDefault="253C11A8">
            <w:ins w:id="1401" w:author="Ian Worgan" w:date="2024-11-02T18:25:00Z">
              <w:r>
                <w:t>10ms</w:t>
              </w:r>
            </w:ins>
          </w:p>
        </w:tc>
        <w:tc>
          <w:tcPr>
            <w:tcW w:w="1893" w:type="dxa"/>
          </w:tcPr>
          <w:p w14:paraId="36055B51" w14:textId="787A6D5F" w:rsidR="5C3976D9" w:rsidRDefault="00A534BB">
            <w:ins w:id="1402" w:author="Maxim Shainski" w:date="2024-11-03T21:45:00Z" w16du:dateUtc="2024-11-04T02:45:00Z">
              <w:r>
                <w:t xml:space="preserve">+- </w:t>
              </w:r>
              <w:r w:rsidR="00796B6D">
                <w:t>1 second</w:t>
              </w:r>
            </w:ins>
            <w:ins w:id="1403" w:author="Ian Worgan" w:date="2024-11-02T18:25:00Z">
              <w:del w:id="1404" w:author="Maxim Shainski" w:date="2024-11-03T21:45:00Z" w16du:dateUtc="2024-11-04T02:45:00Z">
                <w:r w:rsidR="253C11A8">
                  <w:delText>+/- 30 seconds</w:delText>
                </w:r>
              </w:del>
            </w:ins>
          </w:p>
        </w:tc>
      </w:tr>
      <w:tr w:rsidR="5C3976D9" w14:paraId="5846DE1B" w14:textId="77777777" w:rsidTr="5C3976D9">
        <w:trPr>
          <w:trHeight w:val="300"/>
          <w:ins w:id="1405" w:author="Joey Barros" w:date="2024-10-29T15:01:00Z"/>
        </w:trPr>
        <w:tc>
          <w:tcPr>
            <w:tcW w:w="1893" w:type="dxa"/>
          </w:tcPr>
          <w:p w14:paraId="589DE235" w14:textId="77777777" w:rsidR="5C3976D9" w:rsidRDefault="5C3976D9" w:rsidP="5C3976D9">
            <w:pPr>
              <w:rPr>
                <w:b/>
                <w:bCs/>
              </w:rPr>
            </w:pPr>
            <w:ins w:id="1406" w:author="Joey Barros" w:date="2024-10-29T15:01:00Z">
              <w:r w:rsidRPr="5C3976D9">
                <w:rPr>
                  <w:b/>
                  <w:bCs/>
                </w:rPr>
                <w:t>Under Stress</w:t>
              </w:r>
            </w:ins>
          </w:p>
        </w:tc>
        <w:tc>
          <w:tcPr>
            <w:tcW w:w="1893" w:type="dxa"/>
          </w:tcPr>
          <w:p w14:paraId="3E9EBBB1" w14:textId="2A2DB4FD" w:rsidR="5C3976D9" w:rsidRDefault="5C3976D9"/>
        </w:tc>
        <w:tc>
          <w:tcPr>
            <w:tcW w:w="1893" w:type="dxa"/>
          </w:tcPr>
          <w:p w14:paraId="29A04BFF" w14:textId="119F82D3" w:rsidR="5C3976D9" w:rsidRDefault="253C11A8">
            <w:ins w:id="1407" w:author="Ian Worgan" w:date="2024-11-02T18:24:00Z">
              <w:r>
                <w:t>0</w:t>
              </w:r>
            </w:ins>
          </w:p>
        </w:tc>
        <w:tc>
          <w:tcPr>
            <w:tcW w:w="1893" w:type="dxa"/>
          </w:tcPr>
          <w:p w14:paraId="3CDA852F" w14:textId="4FEB96A5" w:rsidR="5C3976D9" w:rsidRDefault="5F8E6AD6">
            <w:ins w:id="1408" w:author="Ian Worgan" w:date="2024-11-02T18:28:00Z">
              <w:r>
                <w:t>496</w:t>
              </w:r>
            </w:ins>
            <w:ins w:id="1409" w:author="Ian Worgan" w:date="2024-11-02T18:25:00Z">
              <w:r w:rsidR="253C11A8">
                <w:t>ms</w:t>
              </w:r>
            </w:ins>
          </w:p>
        </w:tc>
        <w:tc>
          <w:tcPr>
            <w:tcW w:w="1893" w:type="dxa"/>
          </w:tcPr>
          <w:p w14:paraId="0FCE7EAA" w14:textId="7125FBE5" w:rsidR="5C3976D9" w:rsidRDefault="00796B6D">
            <w:ins w:id="1410" w:author="Maxim Shainski" w:date="2024-11-03T21:45:00Z" w16du:dateUtc="2024-11-04T02:45:00Z">
              <w:r>
                <w:t>+-</w:t>
              </w:r>
            </w:ins>
            <w:ins w:id="1411" w:author="Maxim Shainski" w:date="2024-11-03T21:46:00Z" w16du:dateUtc="2024-11-04T02:46:00Z">
              <w:r>
                <w:t xml:space="preserve"> 1 second</w:t>
              </w:r>
            </w:ins>
            <w:ins w:id="1412" w:author="Ian Worgan" w:date="2024-11-02T18:26:00Z">
              <w:del w:id="1413" w:author="Maxim Shainski" w:date="2024-11-03T21:45:00Z" w16du:dateUtc="2024-11-04T02:45:00Z">
                <w:r w:rsidR="253C11A8">
                  <w:delText>+/- 42 seconds</w:delText>
                </w:r>
              </w:del>
            </w:ins>
          </w:p>
        </w:tc>
      </w:tr>
    </w:tbl>
    <w:p w14:paraId="018A93DD" w14:textId="408F6017" w:rsidR="1D679F9F" w:rsidRDefault="1D679F9F" w:rsidP="5C3976D9">
      <w:pPr>
        <w:rPr>
          <w:ins w:id="1414" w:author="Joey Barros" w:date="2024-10-29T15:08:00Z" w16du:dateUtc="2024-10-29T15:08:55Z"/>
          <w:b/>
          <w:bCs/>
          <w:sz w:val="28"/>
          <w:szCs w:val="28"/>
        </w:rPr>
      </w:pPr>
      <w:ins w:id="1415" w:author="Joey Barros" w:date="2024-10-29T15:08:00Z">
        <w:r w:rsidRPr="5C3976D9">
          <w:rPr>
            <w:b/>
            <w:bCs/>
            <w:sz w:val="28"/>
            <w:szCs w:val="28"/>
          </w:rPr>
          <w:t>Test 2 Conclusion:</w:t>
        </w:r>
      </w:ins>
    </w:p>
    <w:p w14:paraId="17B096A6" w14:textId="0CCB3ADB" w:rsidR="00BC2F06" w:rsidRDefault="01D6EDC4" w:rsidP="5C3976D9">
      <w:pPr>
        <w:rPr>
          <w:ins w:id="1416" w:author="Doc Rocque" w:date="2024-11-02T15:05:00Z" w16du:dateUtc="2024-11-02T19:05:00Z"/>
        </w:rPr>
      </w:pPr>
      <w:ins w:id="1417" w:author="Ian Worgan" w:date="2024-11-02T18:26:00Z">
        <w:r w:rsidRPr="7DEAAE36">
          <w:rPr>
            <w:rPrChange w:id="1418" w:author="Ian Worgan" w:date="2024-11-02T18:35:00Z">
              <w:rPr>
                <w:b/>
                <w:bCs/>
                <w:sz w:val="28"/>
                <w:szCs w:val="28"/>
              </w:rPr>
            </w:rPrChange>
          </w:rPr>
          <w:t xml:space="preserve">The </w:t>
        </w:r>
      </w:ins>
      <w:ins w:id="1419" w:author="Ian Worgan" w:date="2024-11-02T18:27:00Z">
        <w:r w:rsidRPr="7DEAAE36">
          <w:rPr>
            <w:rPrChange w:id="1420" w:author="Ian Worgan" w:date="2024-11-02T18:27:00Z">
              <w:rPr>
                <w:b/>
                <w:bCs/>
                <w:sz w:val="28"/>
                <w:szCs w:val="28"/>
              </w:rPr>
            </w:rPrChange>
          </w:rPr>
          <w:t>prototype shows very fast an</w:t>
        </w:r>
        <w:r w:rsidR="57DBF86B" w:rsidRPr="7DEAAE36">
          <w:rPr>
            <w:rPrChange w:id="1421" w:author="Ian Worgan" w:date="2024-11-02T18:27:00Z">
              <w:rPr>
                <w:b/>
                <w:bCs/>
                <w:sz w:val="28"/>
                <w:szCs w:val="28"/>
              </w:rPr>
            </w:rPrChange>
          </w:rPr>
          <w:t xml:space="preserve">d accurate results for the completion of many </w:t>
        </w:r>
        <w:r w:rsidR="57DBF86B" w:rsidRPr="7DEAAE36">
          <w:rPr>
            <w:rPrChange w:id="1422" w:author="Ian Worgan" w:date="2024-11-02T18:35:00Z">
              <w:rPr>
                <w:sz w:val="28"/>
                <w:szCs w:val="28"/>
              </w:rPr>
            </w:rPrChange>
          </w:rPr>
          <w:t xml:space="preserve">simultaneous actions. </w:t>
        </w:r>
      </w:ins>
      <w:ins w:id="1423" w:author="Ian Worgan" w:date="2024-11-02T18:28:00Z">
        <w:r w:rsidR="57DBF86B" w:rsidRPr="7DEAAE36">
          <w:rPr>
            <w:rPrChange w:id="1424" w:author="Ian Worgan" w:date="2024-11-02T18:35:00Z">
              <w:rPr>
                <w:sz w:val="28"/>
                <w:szCs w:val="28"/>
              </w:rPr>
            </w:rPrChange>
          </w:rPr>
          <w:t xml:space="preserve">While the system does seem to scale linearly with </w:t>
        </w:r>
      </w:ins>
      <w:del w:id="1425" w:author="Joey Barros" w:date="2024-11-03T21:20:00Z">
        <w:r w:rsidR="00BC2F06" w:rsidRPr="7DEAAE36" w:rsidDel="57DBF86B">
          <w:rPr>
            <w:rPrChange w:id="1426" w:author="Ian Worgan" w:date="2024-11-02T18:35:00Z">
              <w:rPr>
                <w:sz w:val="28"/>
                <w:szCs w:val="28"/>
              </w:rPr>
            </w:rPrChange>
          </w:rPr>
          <w:delText>n</w:delText>
        </w:r>
        <w:r w:rsidR="00BC2F06" w:rsidRPr="7DEAAE36" w:rsidDel="0D8748FA">
          <w:rPr>
            <w:rPrChange w:id="1427" w:author="Ian Worgan" w:date="2024-11-02T18:35:00Z">
              <w:rPr>
                <w:sz w:val="28"/>
                <w:szCs w:val="28"/>
              </w:rPr>
            </w:rPrChange>
          </w:rPr>
          <w:delText>umber</w:delText>
        </w:r>
      </w:del>
      <w:ins w:id="1428" w:author="Joey Barros" w:date="2024-11-03T21:20:00Z">
        <w:r w:rsidR="708195D6">
          <w:t>the number</w:t>
        </w:r>
      </w:ins>
      <w:ins w:id="1429" w:author="Ian Worgan" w:date="2024-11-02T18:28:00Z">
        <w:r w:rsidR="0D8748FA" w:rsidRPr="7DEAAE36">
          <w:rPr>
            <w:rPrChange w:id="1430" w:author="Ian Worgan" w:date="2024-11-02T18:35:00Z">
              <w:rPr>
                <w:sz w:val="28"/>
                <w:szCs w:val="28"/>
              </w:rPr>
            </w:rPrChange>
          </w:rPr>
          <w:t xml:space="preserve"> of actions performed, the completion of these actions is nonetheless completed in an acceptable amount of</w:t>
        </w:r>
      </w:ins>
      <w:ins w:id="1431" w:author="Ian Worgan" w:date="2024-11-02T18:29:00Z">
        <w:r w:rsidR="0D8748FA" w:rsidRPr="7DEAAE36">
          <w:rPr>
            <w:rPrChange w:id="1432" w:author="Ian Worgan" w:date="2024-11-02T18:35:00Z">
              <w:rPr>
                <w:sz w:val="28"/>
                <w:szCs w:val="28"/>
              </w:rPr>
            </w:rPrChange>
          </w:rPr>
          <w:t xml:space="preserve"> time given the load. It </w:t>
        </w:r>
        <w:r w:rsidR="6EB23742" w:rsidRPr="7DEAAE36">
          <w:rPr>
            <w:rPrChange w:id="1433" w:author="Ian Worgan" w:date="2024-11-02T18:35:00Z">
              <w:rPr>
                <w:sz w:val="28"/>
                <w:szCs w:val="28"/>
              </w:rPr>
            </w:rPrChange>
          </w:rPr>
          <w:t xml:space="preserve">is extremely unlikely that more than 50 simultaneous users will be active. The time stamp accuracy </w:t>
        </w:r>
      </w:ins>
      <w:ins w:id="1434" w:author="Maxim Shainski" w:date="2024-11-03T21:46:00Z" w16du:dateUtc="2024-11-04T02:46:00Z">
        <w:r w:rsidR="00796B6D">
          <w:t xml:space="preserve">is </w:t>
        </w:r>
        <w:r w:rsidR="00FF09D1">
          <w:t xml:space="preserve">also consistently within 1 second, as the program takes the system time and converts to EST, which would be the </w:t>
        </w:r>
        <w:r w:rsidR="005813C8">
          <w:t>time zone</w:t>
        </w:r>
        <w:r w:rsidR="00FF09D1">
          <w:t xml:space="preserve"> where the client</w:t>
        </w:r>
        <w:r w:rsidR="005813C8">
          <w:t xml:space="preserve"> is located.</w:t>
        </w:r>
        <w:r w:rsidR="6EB23742">
          <w:t xml:space="preserve"> </w:t>
        </w:r>
      </w:ins>
      <w:ins w:id="1435" w:author="Ian Worgan" w:date="2024-11-02T18:29:00Z">
        <w:del w:id="1436" w:author="Maxim Shainski" w:date="2024-11-03T21:46:00Z" w16du:dateUtc="2024-11-04T02:46:00Z">
          <w:r w:rsidR="6EB23742" w:rsidRPr="7DEAAE36">
            <w:rPr>
              <w:rPrChange w:id="1437" w:author="Ian Worgan" w:date="2024-11-02T18:35:00Z">
                <w:rPr>
                  <w:sz w:val="28"/>
                  <w:szCs w:val="28"/>
                </w:rPr>
              </w:rPrChange>
            </w:rPr>
            <w:delText>is also within</w:delText>
          </w:r>
        </w:del>
      </w:ins>
      <w:ins w:id="1438" w:author="Ian Worgan" w:date="2024-11-02T18:30:00Z">
        <w:del w:id="1439" w:author="Maxim Shainski" w:date="2024-11-03T21:46:00Z" w16du:dateUtc="2024-11-04T02:46:00Z">
          <w:r w:rsidR="6EB23742" w:rsidRPr="7DEAAE36">
            <w:rPr>
              <w:rPrChange w:id="1440" w:author="Ian Worgan" w:date="2024-11-02T18:35:00Z">
                <w:rPr>
                  <w:sz w:val="28"/>
                  <w:szCs w:val="28"/>
                </w:rPr>
              </w:rPrChange>
            </w:rPr>
            <w:delText xml:space="preserve"> an </w:delText>
          </w:r>
        </w:del>
      </w:ins>
      <w:del w:id="1441" w:author="Maxim Shainski" w:date="2024-11-03T21:46:00Z" w16du:dateUtc="2024-11-04T02:46:00Z">
        <w:r w:rsidR="00BC2F06" w:rsidRPr="7DEAAE36" w:rsidDel="6EB23742">
          <w:rPr>
            <w:rPrChange w:id="1442" w:author="Ian Worgan" w:date="2024-11-02T18:35:00Z">
              <w:rPr>
                <w:sz w:val="28"/>
                <w:szCs w:val="28"/>
              </w:rPr>
            </w:rPrChange>
          </w:rPr>
          <w:delText>acceptable  range</w:delText>
        </w:r>
      </w:del>
      <w:ins w:id="1443" w:author="Doc Rocque" w:date="2024-11-02T14:52:00Z">
        <w:del w:id="1444" w:author="Maxim Shainski" w:date="2024-11-03T21:46:00Z" w16du:dateUtc="2024-11-04T02:46:00Z">
          <w:r w:rsidR="009A2A45">
            <w:delText>acceptable</w:delText>
          </w:r>
        </w:del>
      </w:ins>
      <w:ins w:id="1445" w:author="Joey Barros" w:date="2024-11-04T01:55:00Z">
        <w:del w:id="1446" w:author="Maxim Shainski" w:date="2024-11-03T21:46:00Z" w16du:dateUtc="2024-11-04T02:46:00Z">
          <w:r w:rsidR="764DB237">
            <w:delText>range acceptable</w:delText>
          </w:r>
        </w:del>
      </w:ins>
      <w:ins w:id="1447" w:author="Doc Rocque" w:date="2024-11-02T14:52:00Z">
        <w:del w:id="1448" w:author="Maxim Shainski" w:date="2024-11-03T21:46:00Z" w16du:dateUtc="2024-11-04T02:46:00Z">
          <w:r w:rsidR="009A2A45">
            <w:delText xml:space="preserve"> </w:delText>
          </w:r>
        </w:del>
      </w:ins>
      <w:del w:id="1449" w:author="Maxim Shainski" w:date="2024-11-03T21:46:00Z" w16du:dateUtc="2024-11-04T02:46:00Z">
        <w:r w:rsidR="00BC2F06" w:rsidDel="009A2A45">
          <w:delText>range</w:delText>
        </w:r>
        <w:r w:rsidR="00BC2F06" w:rsidRPr="7DEAAE36" w:rsidDel="6EB23742">
          <w:rPr>
            <w:rPrChange w:id="1450" w:author="Ian Worgan" w:date="2024-11-02T18:35:00Z">
              <w:rPr>
                <w:sz w:val="28"/>
                <w:szCs w:val="28"/>
              </w:rPr>
            </w:rPrChange>
          </w:rPr>
          <w:delText>, and</w:delText>
        </w:r>
      </w:del>
      <w:ins w:id="1451" w:author="Joey Barros" w:date="2024-11-03T21:20:00Z">
        <w:del w:id="1452" w:author="Maxim Shainski" w:date="2024-11-03T21:46:00Z" w16du:dateUtc="2024-11-04T02:46:00Z">
          <w:r w:rsidR="27937E18">
            <w:delText>range and</w:delText>
          </w:r>
        </w:del>
      </w:ins>
      <w:ins w:id="1453" w:author="Ian Worgan" w:date="2024-11-02T18:30:00Z">
        <w:del w:id="1454" w:author="Maxim Shainski" w:date="2024-11-03T21:46:00Z" w16du:dateUtc="2024-11-04T02:46:00Z">
          <w:r w:rsidR="6EB23742" w:rsidRPr="7DEAAE36">
            <w:rPr>
              <w:rPrChange w:id="1455" w:author="Ian Worgan" w:date="2024-11-02T18:35:00Z">
                <w:rPr>
                  <w:sz w:val="28"/>
                  <w:szCs w:val="28"/>
                </w:rPr>
              </w:rPrChange>
            </w:rPr>
            <w:delText xml:space="preserve"> has very little variation with load.</w:delText>
          </w:r>
        </w:del>
      </w:ins>
    </w:p>
    <w:p w14:paraId="36B748FA" w14:textId="77777777" w:rsidR="00BC2F06" w:rsidRDefault="00BC2F06" w:rsidP="5C3976D9">
      <w:pPr>
        <w:rPr>
          <w:ins w:id="1456" w:author="Doc Rocque" w:date="2024-11-02T15:05:00Z" w16du:dateUtc="2024-11-02T19:05:00Z"/>
          <w:del w:id="1457" w:author="Joey Barros" w:date="2024-11-03T21:20:00Z" w16du:dateUtc="2024-11-03T21:20:29Z"/>
          <w:b/>
          <w:bCs/>
          <w:sz w:val="28"/>
          <w:szCs w:val="28"/>
        </w:rPr>
      </w:pPr>
    </w:p>
    <w:p w14:paraId="62F05A53" w14:textId="77777777" w:rsidR="00BC2F06" w:rsidRDefault="00BC2F06" w:rsidP="5C3976D9">
      <w:pPr>
        <w:rPr>
          <w:ins w:id="1458" w:author="Doc Rocque" w:date="2024-11-02T15:05:00Z" w16du:dateUtc="2024-11-02T19:05:00Z"/>
          <w:del w:id="1459" w:author="Joey Barros" w:date="2024-11-03T21:20:00Z" w16du:dateUtc="2024-11-03T21:20:35Z"/>
          <w:b/>
          <w:bCs/>
          <w:sz w:val="28"/>
          <w:szCs w:val="28"/>
        </w:rPr>
      </w:pPr>
    </w:p>
    <w:p w14:paraId="614B368E" w14:textId="1D627257" w:rsidR="5C3976D9" w:rsidRDefault="5C3976D9" w:rsidP="5C3976D9">
      <w:pPr>
        <w:rPr>
          <w:ins w:id="1460" w:author="Joey Barros" w:date="2024-10-29T15:08:00Z" w16du:dateUtc="2024-10-29T15:08:07Z"/>
          <w:b/>
          <w:bCs/>
          <w:sz w:val="28"/>
          <w:szCs w:val="28"/>
        </w:rPr>
      </w:pPr>
    </w:p>
    <w:p w14:paraId="34FEE79B" w14:textId="003095D2" w:rsidR="4D529733" w:rsidRDefault="4D529733" w:rsidP="5C3976D9">
      <w:pPr>
        <w:rPr>
          <w:ins w:id="1461" w:author="Joey Barros" w:date="2024-10-29T15:04:00Z" w16du:dateUtc="2024-10-29T15:04:42Z"/>
          <w:b/>
          <w:bCs/>
          <w:sz w:val="28"/>
          <w:szCs w:val="28"/>
        </w:rPr>
      </w:pPr>
      <w:ins w:id="1462" w:author="Joey Barros" w:date="2024-10-29T15:04:00Z">
        <w:r w:rsidRPr="5C3976D9">
          <w:rPr>
            <w:b/>
            <w:bCs/>
            <w:sz w:val="28"/>
            <w:szCs w:val="28"/>
          </w:rPr>
          <w:t>Test 3:</w:t>
        </w:r>
      </w:ins>
      <w:ins w:id="1463" w:author="Joey Barros" w:date="2024-10-29T15:05:00Z">
        <w:r w:rsidRPr="5C3976D9">
          <w:rPr>
            <w:b/>
            <w:bCs/>
            <w:sz w:val="28"/>
            <w:szCs w:val="28"/>
          </w:rPr>
          <w:t xml:space="preserve"> Reliability</w:t>
        </w:r>
      </w:ins>
      <w:ins w:id="1464" w:author="Joey Barros" w:date="2024-10-29T15:04:00Z">
        <w:r w:rsidRPr="5C3976D9">
          <w:rPr>
            <w:b/>
            <w:bCs/>
            <w:sz w:val="28"/>
            <w:szCs w:val="28"/>
          </w:rPr>
          <w:t xml:space="preserve"> Testing</w:t>
        </w:r>
      </w:ins>
    </w:p>
    <w:p w14:paraId="1DBD91B6" w14:textId="553586CA" w:rsidR="4D529733" w:rsidRDefault="4D529733" w:rsidP="5C3976D9">
      <w:pPr>
        <w:pStyle w:val="ParIndent"/>
        <w:rPr>
          <w:ins w:id="1465" w:author="Joey Barros" w:date="2024-10-29T15:08:00Z" w16du:dateUtc="2024-10-29T15:08:09Z"/>
        </w:rPr>
      </w:pPr>
      <w:ins w:id="1466" w:author="Joey Barros" w:date="2024-10-29T15:04:00Z">
        <w:r w:rsidRPr="5C3976D9">
          <w:rPr>
            <w:b/>
            <w:bCs/>
          </w:rPr>
          <w:t>Objective</w:t>
        </w:r>
        <w:r>
          <w:t xml:space="preserve">: </w:t>
        </w:r>
      </w:ins>
      <w:ins w:id="1467" w:author="Joey Barros" w:date="2024-10-29T15:05:00Z">
        <w:r>
          <w:t xml:space="preserve">Verify website’s stability and resilience </w:t>
        </w:r>
        <w:r w:rsidR="1C6A86DF">
          <w:t>under different load conditions</w:t>
        </w:r>
      </w:ins>
    </w:p>
    <w:p w14:paraId="2A47B925" w14:textId="31B529F7" w:rsidR="5C3976D9" w:rsidRDefault="5C3976D9" w:rsidP="5C3976D9">
      <w:pPr>
        <w:pStyle w:val="ParIndent"/>
        <w:rPr>
          <w:ins w:id="1468" w:author="Joey Barros" w:date="2024-10-29T15:05:00Z" w16du:dateUtc="2024-10-29T15:05:25Z"/>
        </w:rPr>
      </w:pPr>
    </w:p>
    <w:p w14:paraId="778CE0BC" w14:textId="02230BF7" w:rsidR="4D529733" w:rsidRDefault="4D529733" w:rsidP="5C3976D9">
      <w:pPr>
        <w:pStyle w:val="ParIndent"/>
        <w:ind w:firstLine="0"/>
        <w:rPr>
          <w:ins w:id="1469" w:author="Joey Barros" w:date="2024-10-29T15:04:00Z" w16du:dateUtc="2024-10-29T15:04:42Z"/>
        </w:rPr>
      </w:pPr>
      <w:ins w:id="1470" w:author="Joey Barros" w:date="2024-10-29T15:04:00Z">
        <w:r w:rsidRPr="5C3976D9">
          <w:rPr>
            <w:b/>
            <w:bCs/>
          </w:rPr>
          <w:t>Test Scenario</w:t>
        </w:r>
        <w:r>
          <w:t xml:space="preserve">: </w:t>
        </w:r>
      </w:ins>
      <w:ins w:id="1471" w:author="Joey Barros" w:date="2024-10-29T15:06:00Z">
        <w:r w:rsidR="7D6BB479" w:rsidRPr="5C3976D9">
          <w:t>Simulate 30 users accessing the system simultaneously.</w:t>
        </w:r>
      </w:ins>
    </w:p>
    <w:tbl>
      <w:tblPr>
        <w:tblStyle w:val="TableGrid"/>
        <w:tblW w:w="0" w:type="auto"/>
        <w:tblLook w:val="06A0" w:firstRow="1" w:lastRow="0" w:firstColumn="1" w:lastColumn="0" w:noHBand="1" w:noVBand="1"/>
        <w:tblPrChange w:id="1472" w:author="Joey Barros" w:date="2024-10-29T15:07:00Z">
          <w:tblPr>
            <w:tblStyle w:val="TableGrid"/>
            <w:tblW w:w="0" w:type="auto"/>
            <w:tblLook w:val="06A0" w:firstRow="1" w:lastRow="0" w:firstColumn="1" w:lastColumn="0" w:noHBand="1" w:noVBand="1"/>
          </w:tblPr>
        </w:tblPrChange>
      </w:tblPr>
      <w:tblGrid>
        <w:gridCol w:w="1577"/>
        <w:gridCol w:w="1577"/>
        <w:gridCol w:w="1578"/>
        <w:gridCol w:w="1578"/>
        <w:gridCol w:w="1575"/>
        <w:gridCol w:w="1580"/>
        <w:tblGridChange w:id="1473">
          <w:tblGrid>
            <w:gridCol w:w="1577"/>
            <w:gridCol w:w="1"/>
            <w:gridCol w:w="1576"/>
            <w:gridCol w:w="2"/>
            <w:gridCol w:w="1576"/>
            <w:gridCol w:w="2"/>
            <w:gridCol w:w="1576"/>
            <w:gridCol w:w="2"/>
            <w:gridCol w:w="1573"/>
            <w:gridCol w:w="5"/>
            <w:gridCol w:w="1575"/>
            <w:gridCol w:w="3"/>
          </w:tblGrid>
        </w:tblGridChange>
      </w:tblGrid>
      <w:tr w:rsidR="5C3976D9" w14:paraId="5EB8BC55" w14:textId="77777777" w:rsidTr="5C3976D9">
        <w:trPr>
          <w:trHeight w:val="300"/>
          <w:ins w:id="1474" w:author="Joey Barros" w:date="2024-10-29T15:04:00Z"/>
          <w:trPrChange w:id="1475" w:author="Joey Barros" w:date="2024-10-29T15:07:00Z">
            <w:trPr>
              <w:trHeight w:val="300"/>
            </w:trPr>
          </w:trPrChange>
        </w:trPr>
        <w:tc>
          <w:tcPr>
            <w:tcW w:w="1578" w:type="dxa"/>
            <w:tcPrChange w:id="1476" w:author="Joey Barros" w:date="2024-10-29T15:07:00Z">
              <w:tcPr>
                <w:tcW w:w="1578" w:type="dxa"/>
                <w:gridSpan w:val="2"/>
              </w:tcPr>
            </w:tcPrChange>
          </w:tcPr>
          <w:p w14:paraId="605A4E5B" w14:textId="77777777" w:rsidR="5C3976D9" w:rsidRDefault="5C3976D9"/>
        </w:tc>
        <w:tc>
          <w:tcPr>
            <w:tcW w:w="1578" w:type="dxa"/>
            <w:tcPrChange w:id="1477" w:author="Joey Barros" w:date="2024-10-29T15:07:00Z">
              <w:tcPr>
                <w:tcW w:w="1578" w:type="dxa"/>
                <w:gridSpan w:val="2"/>
              </w:tcPr>
            </w:tcPrChange>
          </w:tcPr>
          <w:p w14:paraId="7F2CDB98" w14:textId="77777777" w:rsidR="5C3976D9" w:rsidRDefault="5C3976D9" w:rsidP="5C3976D9">
            <w:pPr>
              <w:rPr>
                <w:b/>
                <w:bCs/>
              </w:rPr>
            </w:pPr>
            <w:ins w:id="1478" w:author="Joey Barros" w:date="2024-10-29T15:04:00Z">
              <w:r w:rsidRPr="5C3976D9">
                <w:rPr>
                  <w:b/>
                  <w:bCs/>
                </w:rPr>
                <w:t>Metrics</w:t>
              </w:r>
            </w:ins>
          </w:p>
        </w:tc>
        <w:tc>
          <w:tcPr>
            <w:tcW w:w="1578" w:type="dxa"/>
            <w:tcPrChange w:id="1479" w:author="Joey Barros" w:date="2024-10-29T15:07:00Z">
              <w:tcPr>
                <w:tcW w:w="1578" w:type="dxa"/>
                <w:gridSpan w:val="2"/>
              </w:tcPr>
            </w:tcPrChange>
          </w:tcPr>
          <w:p w14:paraId="6574B208" w14:textId="77777777" w:rsidR="5C3976D9" w:rsidRDefault="5C3976D9">
            <w:ins w:id="1480" w:author="Joey Barros" w:date="2024-10-29T15:04:00Z">
              <w:r>
                <w:t>Instances of system delays or errors</w:t>
              </w:r>
            </w:ins>
          </w:p>
        </w:tc>
        <w:tc>
          <w:tcPr>
            <w:tcW w:w="1578" w:type="dxa"/>
            <w:tcPrChange w:id="1481" w:author="Joey Barros" w:date="2024-10-29T15:07:00Z">
              <w:tcPr>
                <w:tcW w:w="1578" w:type="dxa"/>
                <w:gridSpan w:val="2"/>
              </w:tcPr>
            </w:tcPrChange>
          </w:tcPr>
          <w:p w14:paraId="19BAA7C5" w14:textId="09F7A3B3" w:rsidR="035569BA" w:rsidRDefault="035569BA" w:rsidP="5C3976D9">
            <w:ins w:id="1482" w:author="Joey Barros" w:date="2024-10-29T15:06:00Z">
              <w:r>
                <w:t>Response Time under Load</w:t>
              </w:r>
            </w:ins>
          </w:p>
        </w:tc>
        <w:tc>
          <w:tcPr>
            <w:tcW w:w="1575" w:type="dxa"/>
            <w:tcPrChange w:id="1483" w:author="Joey Barros" w:date="2024-10-29T15:07:00Z">
              <w:tcPr>
                <w:tcW w:w="1578" w:type="dxa"/>
                <w:gridSpan w:val="2"/>
              </w:tcPr>
            </w:tcPrChange>
          </w:tcPr>
          <w:p w14:paraId="74CCD927" w14:textId="6A9DFB00" w:rsidR="035569BA" w:rsidRDefault="035569BA" w:rsidP="5C3976D9">
            <w:ins w:id="1484" w:author="Joey Barros" w:date="2024-10-29T15:07:00Z">
              <w:r w:rsidRPr="5C3976D9">
                <w:t>The system remains fully operational with no crashes or slowdowns.</w:t>
              </w:r>
            </w:ins>
          </w:p>
        </w:tc>
        <w:tc>
          <w:tcPr>
            <w:tcW w:w="1580" w:type="dxa"/>
            <w:tcPrChange w:id="1485" w:author="Joey Barros" w:date="2024-10-29T15:07:00Z">
              <w:tcPr>
                <w:tcW w:w="1578" w:type="dxa"/>
                <w:gridSpan w:val="2"/>
              </w:tcPr>
            </w:tcPrChange>
          </w:tcPr>
          <w:p w14:paraId="65A939A4" w14:textId="6E0B043B" w:rsidR="035569BA" w:rsidRDefault="035569BA" w:rsidP="5C3976D9">
            <w:ins w:id="1486" w:author="Joey Barros" w:date="2024-10-29T15:07:00Z">
              <w:r w:rsidRPr="5C3976D9">
                <w:t xml:space="preserve">No memory leaks or performance degradation over time. </w:t>
              </w:r>
            </w:ins>
          </w:p>
        </w:tc>
      </w:tr>
      <w:tr w:rsidR="5C3976D9" w14:paraId="08CDA79E" w14:textId="77777777" w:rsidTr="5C3976D9">
        <w:trPr>
          <w:trHeight w:val="300"/>
          <w:ins w:id="1487" w:author="Joey Barros" w:date="2024-10-29T15:04:00Z"/>
          <w:trPrChange w:id="1488" w:author="Joey Barros" w:date="2024-10-29T15:07:00Z">
            <w:trPr>
              <w:trHeight w:val="300"/>
            </w:trPr>
          </w:trPrChange>
        </w:trPr>
        <w:tc>
          <w:tcPr>
            <w:tcW w:w="1578" w:type="dxa"/>
            <w:tcPrChange w:id="1489" w:author="Joey Barros" w:date="2024-10-29T15:07:00Z">
              <w:tcPr>
                <w:tcW w:w="1578" w:type="dxa"/>
                <w:gridSpan w:val="2"/>
              </w:tcPr>
            </w:tcPrChange>
          </w:tcPr>
          <w:p w14:paraId="739FAA35" w14:textId="77777777" w:rsidR="5C3976D9" w:rsidRDefault="5C3976D9" w:rsidP="5C3976D9">
            <w:pPr>
              <w:rPr>
                <w:b/>
                <w:bCs/>
              </w:rPr>
            </w:pPr>
            <w:ins w:id="1490" w:author="Joey Barros" w:date="2024-10-29T15:04:00Z">
              <w:r w:rsidRPr="5C3976D9">
                <w:rPr>
                  <w:b/>
                  <w:bCs/>
                </w:rPr>
                <w:t>Control</w:t>
              </w:r>
            </w:ins>
          </w:p>
        </w:tc>
        <w:tc>
          <w:tcPr>
            <w:tcW w:w="1578" w:type="dxa"/>
            <w:tcPrChange w:id="1491" w:author="Joey Barros" w:date="2024-10-29T15:07:00Z">
              <w:tcPr>
                <w:tcW w:w="1578" w:type="dxa"/>
                <w:gridSpan w:val="2"/>
              </w:tcPr>
            </w:tcPrChange>
          </w:tcPr>
          <w:p w14:paraId="4A34D004" w14:textId="75F804BD" w:rsidR="5C3976D9" w:rsidRDefault="5C3976D9"/>
        </w:tc>
        <w:tc>
          <w:tcPr>
            <w:tcW w:w="1578" w:type="dxa"/>
            <w:tcPrChange w:id="1492" w:author="Joey Barros" w:date="2024-10-29T15:07:00Z">
              <w:tcPr>
                <w:tcW w:w="1578" w:type="dxa"/>
                <w:gridSpan w:val="2"/>
              </w:tcPr>
            </w:tcPrChange>
          </w:tcPr>
          <w:p w14:paraId="6E1FF75D" w14:textId="18E58775" w:rsidR="5C3976D9" w:rsidRDefault="716C39EC">
            <w:ins w:id="1493" w:author="Ian Worgan" w:date="2024-11-02T18:30:00Z">
              <w:r>
                <w:t>0</w:t>
              </w:r>
            </w:ins>
          </w:p>
        </w:tc>
        <w:tc>
          <w:tcPr>
            <w:tcW w:w="1578" w:type="dxa"/>
            <w:tcPrChange w:id="1494" w:author="Joey Barros" w:date="2024-10-29T15:07:00Z">
              <w:tcPr>
                <w:tcW w:w="1578" w:type="dxa"/>
                <w:gridSpan w:val="2"/>
              </w:tcPr>
            </w:tcPrChange>
          </w:tcPr>
          <w:p w14:paraId="147611D8" w14:textId="569C03A9" w:rsidR="5C3976D9" w:rsidRDefault="56705E51">
            <w:ins w:id="1495" w:author="Ian Worgan" w:date="2024-11-02T18:34:00Z">
              <w:r>
                <w:t>1</w:t>
              </w:r>
            </w:ins>
            <w:ins w:id="1496" w:author="Ian Worgan" w:date="2024-11-02T18:31:00Z">
              <w:r w:rsidR="5B7C37F3">
                <w:t xml:space="preserve"> </w:t>
              </w:r>
            </w:ins>
            <w:proofErr w:type="spellStart"/>
            <w:ins w:id="1497" w:author="Ian Worgan" w:date="2024-11-02T18:30:00Z">
              <w:r w:rsidR="018DE8C1">
                <w:t>ms</w:t>
              </w:r>
            </w:ins>
            <w:proofErr w:type="spellEnd"/>
          </w:p>
        </w:tc>
        <w:tc>
          <w:tcPr>
            <w:tcW w:w="1575" w:type="dxa"/>
            <w:tcPrChange w:id="1498" w:author="Joey Barros" w:date="2024-10-29T15:07:00Z">
              <w:tcPr>
                <w:tcW w:w="1578" w:type="dxa"/>
                <w:gridSpan w:val="2"/>
              </w:tcPr>
            </w:tcPrChange>
          </w:tcPr>
          <w:p w14:paraId="7E98478D" w14:textId="1E7A7C62" w:rsidR="5C3976D9" w:rsidRDefault="028EA99B">
            <w:ins w:id="1499" w:author="Ian Worgan" w:date="2024-11-02T18:31:00Z">
              <w:r>
                <w:t>True</w:t>
              </w:r>
            </w:ins>
          </w:p>
        </w:tc>
        <w:tc>
          <w:tcPr>
            <w:tcW w:w="1580" w:type="dxa"/>
            <w:tcPrChange w:id="1500" w:author="Joey Barros" w:date="2024-10-29T15:07:00Z">
              <w:tcPr>
                <w:tcW w:w="1578" w:type="dxa"/>
                <w:gridSpan w:val="2"/>
              </w:tcPr>
            </w:tcPrChange>
          </w:tcPr>
          <w:p w14:paraId="7DD92935" w14:textId="4CB2DBFB" w:rsidR="5C3976D9" w:rsidRDefault="745971ED" w:rsidP="5C3976D9">
            <w:ins w:id="1501" w:author="Ian Worgan" w:date="2024-11-02T18:31:00Z">
              <w:r>
                <w:t>True</w:t>
              </w:r>
            </w:ins>
          </w:p>
        </w:tc>
      </w:tr>
      <w:tr w:rsidR="5C3976D9" w14:paraId="20D6D6EB" w14:textId="77777777" w:rsidTr="5C3976D9">
        <w:trPr>
          <w:trHeight w:val="300"/>
          <w:ins w:id="1502" w:author="Joey Barros" w:date="2024-10-29T15:04:00Z"/>
          <w:trPrChange w:id="1503" w:author="Joey Barros" w:date="2024-10-29T15:07:00Z">
            <w:trPr>
              <w:trHeight w:val="300"/>
            </w:trPr>
          </w:trPrChange>
        </w:trPr>
        <w:tc>
          <w:tcPr>
            <w:tcW w:w="1578" w:type="dxa"/>
            <w:tcPrChange w:id="1504" w:author="Joey Barros" w:date="2024-10-29T15:07:00Z">
              <w:tcPr>
                <w:tcW w:w="1578" w:type="dxa"/>
                <w:gridSpan w:val="2"/>
              </w:tcPr>
            </w:tcPrChange>
          </w:tcPr>
          <w:p w14:paraId="64D4AF32" w14:textId="77777777" w:rsidR="5C3976D9" w:rsidRDefault="5C3976D9" w:rsidP="5C3976D9">
            <w:pPr>
              <w:rPr>
                <w:b/>
                <w:bCs/>
              </w:rPr>
            </w:pPr>
            <w:ins w:id="1505" w:author="Joey Barros" w:date="2024-10-29T15:04:00Z">
              <w:r w:rsidRPr="5C3976D9">
                <w:rPr>
                  <w:b/>
                  <w:bCs/>
                </w:rPr>
                <w:t>Under Stress</w:t>
              </w:r>
            </w:ins>
          </w:p>
        </w:tc>
        <w:tc>
          <w:tcPr>
            <w:tcW w:w="1578" w:type="dxa"/>
            <w:tcPrChange w:id="1506" w:author="Joey Barros" w:date="2024-10-29T15:07:00Z">
              <w:tcPr>
                <w:tcW w:w="1578" w:type="dxa"/>
                <w:gridSpan w:val="2"/>
              </w:tcPr>
            </w:tcPrChange>
          </w:tcPr>
          <w:p w14:paraId="4F5C7E25" w14:textId="2A2DB4FD" w:rsidR="5C3976D9" w:rsidRDefault="5C3976D9"/>
        </w:tc>
        <w:tc>
          <w:tcPr>
            <w:tcW w:w="1578" w:type="dxa"/>
            <w:tcPrChange w:id="1507" w:author="Joey Barros" w:date="2024-10-29T15:07:00Z">
              <w:tcPr>
                <w:tcW w:w="1578" w:type="dxa"/>
                <w:gridSpan w:val="2"/>
              </w:tcPr>
            </w:tcPrChange>
          </w:tcPr>
          <w:p w14:paraId="336D47C3" w14:textId="3B4488C4" w:rsidR="5C3976D9" w:rsidRDefault="03F637F0">
            <w:ins w:id="1508" w:author="Ian Worgan" w:date="2024-11-02T18:30:00Z">
              <w:r>
                <w:t>0</w:t>
              </w:r>
            </w:ins>
          </w:p>
        </w:tc>
        <w:tc>
          <w:tcPr>
            <w:tcW w:w="1578" w:type="dxa"/>
            <w:tcPrChange w:id="1509" w:author="Joey Barros" w:date="2024-10-29T15:07:00Z">
              <w:tcPr>
                <w:tcW w:w="1578" w:type="dxa"/>
                <w:gridSpan w:val="2"/>
              </w:tcPr>
            </w:tcPrChange>
          </w:tcPr>
          <w:p w14:paraId="311DCCD0" w14:textId="59270D93" w:rsidR="5C3976D9" w:rsidRDefault="5E0851BC">
            <w:ins w:id="1510" w:author="Ian Worgan" w:date="2024-11-02T18:34:00Z">
              <w:r>
                <w:t xml:space="preserve">15 </w:t>
              </w:r>
              <w:proofErr w:type="spellStart"/>
              <w:r>
                <w:t>ms</w:t>
              </w:r>
            </w:ins>
            <w:proofErr w:type="spellEnd"/>
          </w:p>
        </w:tc>
        <w:tc>
          <w:tcPr>
            <w:tcW w:w="1575" w:type="dxa"/>
            <w:tcPrChange w:id="1511" w:author="Joey Barros" w:date="2024-10-29T15:07:00Z">
              <w:tcPr>
                <w:tcW w:w="1578" w:type="dxa"/>
                <w:gridSpan w:val="2"/>
              </w:tcPr>
            </w:tcPrChange>
          </w:tcPr>
          <w:p w14:paraId="212BB20C" w14:textId="02C5971B" w:rsidR="5C3976D9" w:rsidRDefault="1E8DD456">
            <w:ins w:id="1512" w:author="Ian Worgan" w:date="2024-11-02T18:31:00Z">
              <w:r>
                <w:t>True</w:t>
              </w:r>
            </w:ins>
          </w:p>
        </w:tc>
        <w:tc>
          <w:tcPr>
            <w:tcW w:w="1580" w:type="dxa"/>
            <w:tcPrChange w:id="1513" w:author="Joey Barros" w:date="2024-10-29T15:07:00Z">
              <w:tcPr>
                <w:tcW w:w="1578" w:type="dxa"/>
                <w:gridSpan w:val="2"/>
              </w:tcPr>
            </w:tcPrChange>
          </w:tcPr>
          <w:p w14:paraId="09A99296" w14:textId="473D02E1" w:rsidR="5C3976D9" w:rsidRDefault="69801B10" w:rsidP="5C3976D9">
            <w:ins w:id="1514" w:author="Ian Worgan" w:date="2024-11-02T18:31:00Z">
              <w:r>
                <w:t>True</w:t>
              </w:r>
            </w:ins>
          </w:p>
        </w:tc>
      </w:tr>
    </w:tbl>
    <w:p w14:paraId="2920C2DE" w14:textId="6E28D8A2" w:rsidR="5C3976D9" w:rsidRDefault="5C3976D9" w:rsidP="5C3976D9">
      <w:pPr>
        <w:rPr>
          <w:ins w:id="1515" w:author="Joey Barros" w:date="2024-10-29T15:08:00Z" w16du:dateUtc="2024-10-29T15:08:33Z"/>
          <w:b/>
          <w:bCs/>
        </w:rPr>
      </w:pPr>
    </w:p>
    <w:p w14:paraId="7215A38F" w14:textId="725CBD8A" w:rsidR="29F946A8" w:rsidRDefault="29F946A8" w:rsidP="5C3976D9">
      <w:pPr>
        <w:rPr>
          <w:ins w:id="1516" w:author="Joey Barros" w:date="2024-10-29T15:08:00Z" w16du:dateUtc="2024-10-29T15:08:33Z"/>
          <w:b/>
          <w:bCs/>
          <w:sz w:val="28"/>
          <w:szCs w:val="28"/>
        </w:rPr>
      </w:pPr>
      <w:ins w:id="1517" w:author="Joey Barros" w:date="2024-10-29T15:08:00Z">
        <w:r w:rsidRPr="5C3976D9">
          <w:rPr>
            <w:b/>
            <w:bCs/>
            <w:sz w:val="28"/>
            <w:szCs w:val="28"/>
          </w:rPr>
          <w:t>Test 3 Conclusion:</w:t>
        </w:r>
      </w:ins>
    </w:p>
    <w:p w14:paraId="63B6D825" w14:textId="56FD6F8A" w:rsidR="5C3976D9" w:rsidRDefault="6FE5E265">
      <w:pPr>
        <w:ind w:firstLine="720"/>
        <w:rPr>
          <w:ins w:id="1518" w:author="Joey Barros" w:date="2024-10-29T15:10:00Z" w16du:dateUtc="2024-10-29T15:10:24Z"/>
        </w:rPr>
        <w:pPrChange w:id="1519" w:author="Joey Barros" w:date="2024-11-03T19:36:00Z" w16du:dateUtc="2024-11-04T00:36:00Z">
          <w:pPr/>
        </w:pPrChange>
      </w:pPr>
      <w:ins w:id="1520" w:author="Ian Worgan" w:date="2024-11-02T18:32:00Z">
        <w:r w:rsidRPr="7DEAAE36">
          <w:rPr>
            <w:rPrChange w:id="1521" w:author="Ian Worgan" w:date="2024-11-02T18:32:00Z">
              <w:rPr>
                <w:b/>
                <w:bCs/>
              </w:rPr>
            </w:rPrChange>
          </w:rPr>
          <w:t xml:space="preserve">This test </w:t>
        </w:r>
        <w:r>
          <w:t>showed acceptable levels of perfor</w:t>
        </w:r>
      </w:ins>
      <w:ins w:id="1522" w:author="Ian Worgan" w:date="2024-11-02T18:33:00Z">
        <w:r>
          <w:t xml:space="preserve">mance for multi-user activation. The system response time did </w:t>
        </w:r>
      </w:ins>
      <w:del w:id="1523" w:author="Doc Rocque" w:date="2024-11-02T14:53:00Z">
        <w:r w:rsidDel="6FE5E265">
          <w:delText>varry</w:delText>
        </w:r>
      </w:del>
      <w:ins w:id="1524" w:author="Doc Rocque" w:date="2024-11-02T14:53:00Z">
        <w:r w:rsidR="00E2307B">
          <w:t>vary</w:t>
        </w:r>
      </w:ins>
      <w:ins w:id="1525" w:author="Ian Worgan" w:date="2024-11-02T18:33:00Z">
        <w:r>
          <w:t xml:space="preserve"> </w:t>
        </w:r>
        <w:r w:rsidR="3CA2D9FD">
          <w:t xml:space="preserve">significantly with the </w:t>
        </w:r>
      </w:ins>
      <w:del w:id="1526" w:author="Doc Rocque" w:date="2024-11-02T14:53:00Z">
        <w:r w:rsidDel="3CA2D9FD">
          <w:delText>30 user</w:delText>
        </w:r>
      </w:del>
      <w:ins w:id="1527" w:author="Doc Rocque" w:date="2024-11-02T14:53:00Z">
        <w:r w:rsidR="00E2307B">
          <w:t>30-user</w:t>
        </w:r>
      </w:ins>
      <w:ins w:id="1528" w:author="Ian Worgan" w:date="2024-11-02T18:33:00Z">
        <w:r w:rsidR="3CA2D9FD">
          <w:t xml:space="preserve"> load, however the performance was still </w:t>
        </w:r>
      </w:ins>
      <w:ins w:id="1529" w:author="Ian Worgan" w:date="2024-11-02T18:34:00Z">
        <w:r w:rsidR="3CA2D9FD">
          <w:t>more than acceptable</w:t>
        </w:r>
        <w:r w:rsidR="603CF406">
          <w:t>, with the shift in response time being barely noticeable. The system also rem</w:t>
        </w:r>
      </w:ins>
      <w:ins w:id="1530" w:author="Ian Worgan" w:date="2024-11-02T18:35:00Z">
        <w:r w:rsidR="603CF406">
          <w:t xml:space="preserve">ained fully </w:t>
        </w:r>
      </w:ins>
      <w:del w:id="1531" w:author="Doc Rocque" w:date="2024-11-02T14:58:00Z">
        <w:r w:rsidDel="603CF406">
          <w:delText>opperational</w:delText>
        </w:r>
      </w:del>
      <w:ins w:id="1532" w:author="Doc Rocque" w:date="2024-11-02T14:58:00Z">
        <w:r w:rsidR="00F43C64">
          <w:t>operational</w:t>
        </w:r>
      </w:ins>
      <w:ins w:id="1533" w:author="Ian Worgan" w:date="2024-11-02T18:35:00Z">
        <w:r w:rsidR="603CF406">
          <w:t xml:space="preserve"> and had no memory leaks.</w:t>
        </w:r>
      </w:ins>
    </w:p>
    <w:p w14:paraId="718BB875" w14:textId="3192A36E" w:rsidR="7DEAAE36" w:rsidRDefault="7DEAAE36" w:rsidP="7DEAAE36">
      <w:pPr>
        <w:rPr>
          <w:ins w:id="1534" w:author="Joey Barros" w:date="2024-10-29T15:10:00Z" w16du:dateUtc="2024-10-29T15:10:24Z"/>
          <w:rPrChange w:id="1535" w:author="Ian Worgan" w:date="2024-11-02T18:32:00Z">
            <w:rPr>
              <w:ins w:id="1536" w:author="Joey Barros" w:date="2024-10-29T15:10:00Z" w16du:dateUtc="2024-10-29T15:10:24Z"/>
              <w:b/>
              <w:bCs/>
            </w:rPr>
          </w:rPrChange>
        </w:rPr>
      </w:pPr>
    </w:p>
    <w:p w14:paraId="3E2E6502" w14:textId="3ED2C830" w:rsidR="224B64D3" w:rsidRDefault="224B64D3" w:rsidP="0662D651">
      <w:pPr>
        <w:rPr>
          <w:ins w:id="1537" w:author="Joey Barros" w:date="2024-10-29T15:11:00Z" w16du:dateUtc="2024-10-29T15:11:28Z"/>
          <w:b/>
          <w:bCs/>
          <w:sz w:val="28"/>
          <w:szCs w:val="28"/>
          <w:rPrChange w:id="1538" w:author="Joey Barros" w:date="2024-10-31T19:13:00Z">
            <w:rPr>
              <w:ins w:id="1539" w:author="Joey Barros" w:date="2024-10-29T15:11:00Z" w16du:dateUtc="2024-10-29T15:11:28Z"/>
              <w:b/>
              <w:bCs/>
            </w:rPr>
          </w:rPrChange>
        </w:rPr>
      </w:pPr>
      <w:ins w:id="1540" w:author="Joey Barros" w:date="2024-10-29T15:11:00Z">
        <w:r w:rsidRPr="0662D651">
          <w:rPr>
            <w:b/>
            <w:bCs/>
            <w:sz w:val="28"/>
            <w:szCs w:val="28"/>
            <w:rPrChange w:id="1541" w:author="Joey Barros" w:date="2024-10-31T19:13:00Z">
              <w:rPr>
                <w:b/>
                <w:bCs/>
              </w:rPr>
            </w:rPrChange>
          </w:rPr>
          <w:t>Prototype 2</w:t>
        </w:r>
      </w:ins>
      <w:ins w:id="1542" w:author="Joey Barros" w:date="2024-10-31T12:56:00Z">
        <w:r w:rsidR="00370208" w:rsidRPr="0662D651">
          <w:rPr>
            <w:b/>
            <w:bCs/>
            <w:sz w:val="28"/>
            <w:szCs w:val="28"/>
            <w:rPrChange w:id="1543" w:author="Joey Barros" w:date="2024-10-31T19:13:00Z">
              <w:rPr>
                <w:b/>
                <w:bCs/>
              </w:rPr>
            </w:rPrChange>
          </w:rPr>
          <w:t xml:space="preserve"> Overall</w:t>
        </w:r>
      </w:ins>
      <w:ins w:id="1544" w:author="Joey Barros" w:date="2024-10-29T15:11:00Z">
        <w:r w:rsidRPr="0662D651">
          <w:rPr>
            <w:b/>
            <w:bCs/>
            <w:sz w:val="28"/>
            <w:szCs w:val="28"/>
            <w:rPrChange w:id="1545" w:author="Joey Barros" w:date="2024-10-31T19:13:00Z">
              <w:rPr>
                <w:b/>
                <w:bCs/>
              </w:rPr>
            </w:rPrChange>
          </w:rPr>
          <w:t xml:space="preserve"> Conclusion</w:t>
        </w:r>
      </w:ins>
    </w:p>
    <w:p w14:paraId="41D779A4" w14:textId="40EC35D4" w:rsidR="5C3976D9" w:rsidRDefault="00BA11C6">
      <w:pPr>
        <w:ind w:firstLine="720"/>
        <w:rPr>
          <w:ins w:id="1546" w:author="Maxim Shainski" w:date="2024-11-04T13:39:00Z" w16du:dateUtc="2024-11-04T18:39:00Z"/>
        </w:rPr>
      </w:pPr>
      <w:ins w:id="1547" w:author="Doc Rocque" w:date="2024-11-02T15:04:00Z">
        <w:r w:rsidRPr="7DEAAE36">
          <w:rPr>
            <w:rPrChange w:id="1548" w:author="Joey Barros" w:date="2024-11-03T21:21:00Z">
              <w:rPr>
                <w:b/>
                <w:bCs/>
              </w:rPr>
            </w:rPrChange>
          </w:rPr>
          <w:t>The prototype shows strong performance across multiple tests, handling both high efficiency in check-in/check-out tasks and scalability under load. The system maintains accurate timestamps, operates within acceptable response times even with multiple users, and remains stable without memory issues. Minor optimizations in response time could further enhance its performance.</w:t>
        </w:r>
      </w:ins>
    </w:p>
    <w:p w14:paraId="1343F978" w14:textId="77777777" w:rsidR="001B3C3B" w:rsidRDefault="001B3C3B" w:rsidP="001B3C3B">
      <w:pPr>
        <w:rPr>
          <w:ins w:id="1549" w:author="Joey Barros" w:date="2024-10-29T14:57:00Z" w16du:dateUtc="2024-10-29T14:57:11Z"/>
        </w:rPr>
      </w:pPr>
    </w:p>
    <w:p w14:paraId="30B9AFF7" w14:textId="241026AD" w:rsidR="7DEAAE36" w:rsidRDefault="7DEAAE36">
      <w:pPr>
        <w:rPr>
          <w:ins w:id="1550" w:author="Maxim Shainski" w:date="2024-11-04T13:37:00Z" w16du:dateUtc="2024-11-04T18:37:00Z"/>
        </w:rPr>
      </w:pPr>
    </w:p>
    <w:p w14:paraId="1997F96B" w14:textId="57B02A75" w:rsidR="00D20EB3" w:rsidRPr="00D20EB3" w:rsidRDefault="00D20EB3">
      <w:pPr>
        <w:rPr>
          <w:ins w:id="1551" w:author="Maxim Shainski" w:date="2024-11-04T13:34:00Z" w16du:dateUtc="2024-11-04T18:34:00Z"/>
          <w:sz w:val="28"/>
          <w:szCs w:val="28"/>
          <w:rPrChange w:id="1552" w:author="Maxim Shainski" w:date="2024-11-04T13:37:00Z" w16du:dateUtc="2024-11-04T18:37:00Z">
            <w:rPr>
              <w:ins w:id="1553" w:author="Maxim Shainski" w:date="2024-11-04T13:34:00Z" w16du:dateUtc="2024-11-04T18:34:00Z"/>
            </w:rPr>
          </w:rPrChange>
        </w:rPr>
      </w:pPr>
      <w:ins w:id="1554" w:author="Maxim Shainski" w:date="2024-11-04T13:37:00Z" w16du:dateUtc="2024-11-04T18:37:00Z">
        <w:r w:rsidRPr="00D20EB3">
          <w:rPr>
            <w:sz w:val="28"/>
            <w:szCs w:val="28"/>
            <w:rPrChange w:id="1555" w:author="Maxim Shainski" w:date="2024-11-04T13:37:00Z" w16du:dateUtc="2024-11-04T18:37:00Z">
              <w:rPr/>
            </w:rPrChange>
          </w:rPr>
          <w:t>What we will show and what we will ask</w:t>
        </w:r>
      </w:ins>
    </w:p>
    <w:p w14:paraId="2113AF28" w14:textId="5FD0607D" w:rsidR="00401FFE" w:rsidRDefault="00401FFE">
      <w:pPr>
        <w:ind w:firstLine="720"/>
        <w:rPr>
          <w:ins w:id="1556" w:author="Maxim Shainski" w:date="2024-11-04T13:39:00Z" w16du:dateUtc="2024-11-04T18:39:00Z"/>
        </w:rPr>
        <w:pPrChange w:id="1557" w:author="Maxim Shainski" w:date="2024-11-04T13:40:00Z" w16du:dateUtc="2024-11-04T18:40:00Z">
          <w:pPr/>
        </w:pPrChange>
      </w:pPr>
      <w:ins w:id="1558" w:author="Maxim Shainski" w:date="2024-11-04T13:34:00Z" w16du:dateUtc="2024-11-04T18:34:00Z">
        <w:r>
          <w:t xml:space="preserve">We intend to present the </w:t>
        </w:r>
        <w:r w:rsidR="00B45C8C">
          <w:t>updated new UI, the speed of the sign-in process as well as the check in/out process and how the information is shown to the users. We will need to know the extent of the rights that should be given to the user</w:t>
        </w:r>
      </w:ins>
      <w:ins w:id="1559" w:author="Maxim Shainski" w:date="2024-11-04T13:35:00Z" w16du:dateUtc="2024-11-04T18:35:00Z">
        <w:r w:rsidR="00B45C8C">
          <w:t xml:space="preserve"> vs the admin</w:t>
        </w:r>
        <w:r w:rsidR="00DF7F53">
          <w:t>, f</w:t>
        </w:r>
      </w:ins>
      <w:ins w:id="1560" w:author="Maxim Shainski" w:date="2024-11-04T13:36:00Z" w16du:dateUtc="2024-11-04T18:36:00Z">
        <w:r w:rsidR="00DF7F53">
          <w:t>or example modifying or deleting items</w:t>
        </w:r>
      </w:ins>
      <w:ins w:id="1561" w:author="Maxim Shainski" w:date="2024-11-04T13:35:00Z" w16du:dateUtc="2024-11-04T18:35:00Z">
        <w:r w:rsidR="00B45C8C">
          <w:t>. Need to know how many images are planned on being used</w:t>
        </w:r>
        <w:r w:rsidR="00C45660">
          <w:t xml:space="preserve">. We also need to know if they plan on allowing people to make accounts or just </w:t>
        </w:r>
        <w:proofErr w:type="gramStart"/>
        <w:r w:rsidR="00C45660">
          <w:t>let</w:t>
        </w:r>
        <w:proofErr w:type="gramEnd"/>
        <w:r w:rsidR="00C45660">
          <w:t xml:space="preserve"> the admins make accounts. Our suggestion is admin. We also need to know how </w:t>
        </w:r>
      </w:ins>
      <w:ins w:id="1562" w:author="Maxim Shainski" w:date="2024-11-04T13:36:00Z" w16du:dateUtc="2024-11-04T18:36:00Z">
        <w:r w:rsidR="00DF7F53">
          <w:t xml:space="preserve">they want the admins </w:t>
        </w:r>
        <w:r w:rsidR="002F12AE">
          <w:t xml:space="preserve">to add products, either directly through firebase or make an admin page. </w:t>
        </w:r>
      </w:ins>
    </w:p>
    <w:p w14:paraId="5524E9B6" w14:textId="77777777" w:rsidR="00F015E3" w:rsidRDefault="00F015E3">
      <w:pPr>
        <w:rPr>
          <w:ins w:id="1563" w:author="Joey Barros" w:date="2024-10-29T14:57:00Z" w16du:dateUtc="2024-10-29T14:57:11Z"/>
        </w:rPr>
      </w:pPr>
    </w:p>
    <w:p w14:paraId="7922BB20" w14:textId="207EB06B" w:rsidR="00411F64" w:rsidRPr="00BD2AA1" w:rsidRDefault="206DBF9F">
      <w:pPr>
        <w:pStyle w:val="ParIndent"/>
        <w:numPr>
          <w:ilvl w:val="0"/>
          <w:numId w:val="50"/>
        </w:numPr>
        <w:rPr>
          <w:ins w:id="1564" w:author="Joey Barros" w:date="2024-10-24T19:53:00Z" w16du:dateUtc="2024-10-24T19:53:52Z"/>
        </w:rPr>
        <w:pPrChange w:id="1565" w:author="Joey Barros" w:date="2024-10-31T12:55:00Z" w16du:dateUtc="2024-10-31T16:55:00Z">
          <w:pPr>
            <w:pStyle w:val="Heading2"/>
          </w:pPr>
        </w:pPrChange>
      </w:pPr>
      <w:ins w:id="1566" w:author="Joey Barros" w:date="2024-10-24T19:53:00Z">
        <w:r>
          <w:t>Project plan update</w:t>
        </w:r>
      </w:ins>
    </w:p>
    <w:p w14:paraId="452AC80B" w14:textId="7FF5330E" w:rsidR="00411F64" w:rsidRPr="003D213C" w:rsidDel="003D213C" w:rsidRDefault="00102705" w:rsidP="003D213C">
      <w:pPr>
        <w:pStyle w:val="ListParagraph"/>
        <w:numPr>
          <w:ilvl w:val="0"/>
          <w:numId w:val="50"/>
        </w:numPr>
        <w:rPr>
          <w:ins w:id="1567" w:author="Joey Barros" w:date="2024-10-24T19:53:00Z" w16du:dateUtc="2024-10-24T19:53:52Z"/>
          <w:del w:id="1568" w:author="Tofehinti Olofin" w:date="2024-11-04T11:52:00Z" w16du:dateUtc="2024-11-04T16:52:00Z"/>
        </w:rPr>
      </w:pPr>
      <w:ins w:id="1569" w:author="Tofehinti Olofin" w:date="2024-11-04T11:52:00Z" w16du:dateUtc="2024-11-04T16:52:00Z">
        <w:r w:rsidRPr="00102705">
          <w:rPr>
            <w:noProof/>
            <w:color w:val="C00000"/>
          </w:rPr>
          <w:drawing>
            <wp:inline distT="0" distB="0" distL="0" distR="0" wp14:anchorId="794F4197" wp14:editId="09EF92FC">
              <wp:extent cx="6016625" cy="2699385"/>
              <wp:effectExtent l="0" t="0" r="3175" b="5715"/>
              <wp:docPr id="21828717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287170" name="Picture 1" descr="A screenshot of a computer&#10;&#10;Description automatically generated"/>
                      <pic:cNvPicPr/>
                    </pic:nvPicPr>
                    <pic:blipFill>
                      <a:blip r:embed="rId32"/>
                      <a:stretch>
                        <a:fillRect/>
                      </a:stretch>
                    </pic:blipFill>
                    <pic:spPr>
                      <a:xfrm>
                        <a:off x="0" y="0"/>
                        <a:ext cx="6016625" cy="2699385"/>
                      </a:xfrm>
                      <a:prstGeom prst="rect">
                        <a:avLst/>
                      </a:prstGeom>
                    </pic:spPr>
                  </pic:pic>
                </a:graphicData>
              </a:graphic>
            </wp:inline>
          </w:drawing>
        </w:r>
      </w:ins>
      <w:ins w:id="1570" w:author="Joey Barros" w:date="2024-10-24T19:53:00Z">
        <w:del w:id="1571" w:author="Tofehinti Olofin" w:date="2024-11-04T11:52:00Z" w16du:dateUtc="2024-11-04T16:52:00Z">
          <w:r w:rsidR="206DBF9F" w:rsidRPr="003D213C" w:rsidDel="003D213C">
            <w:rPr>
              <w:color w:val="C00000"/>
            </w:rPr>
            <w:delText>Add a screenshot of your gantt chart.</w:delText>
          </w:r>
        </w:del>
      </w:ins>
    </w:p>
    <w:p w14:paraId="2842B971" w14:textId="77777777" w:rsidR="00411F64" w:rsidRPr="00BD2AA1" w:rsidRDefault="00411F64" w:rsidP="003D213C">
      <w:pPr>
        <w:pStyle w:val="ListParagraph"/>
        <w:rPr>
          <w:ins w:id="1572" w:author="Joey Barros" w:date="2024-10-24T19:53:00Z" w16du:dateUtc="2024-10-24T19:53:52Z"/>
        </w:rPr>
      </w:pPr>
    </w:p>
    <w:p w14:paraId="0DC5BD91" w14:textId="7E1160ED" w:rsidR="00411F64" w:rsidRPr="00BD2AA1" w:rsidRDefault="00411F64" w:rsidP="04C4CD23">
      <w:pPr>
        <w:spacing w:line="240" w:lineRule="auto"/>
        <w:rPr>
          <w:ins w:id="1573" w:author="Joey Barros" w:date="2024-10-24T19:53:00Z" w16du:dateUtc="2024-10-24T19:53:52Z"/>
          <w:lang w:val="en-CA"/>
        </w:rPr>
      </w:pPr>
    </w:p>
    <w:p w14:paraId="3A988460" w14:textId="77777777" w:rsidR="00411F64" w:rsidRPr="00BD2AA1" w:rsidRDefault="206DBF9F" w:rsidP="04C4CD23">
      <w:pPr>
        <w:pStyle w:val="Heading1"/>
        <w:numPr>
          <w:ilvl w:val="0"/>
          <w:numId w:val="27"/>
        </w:numPr>
        <w:rPr>
          <w:ins w:id="1574" w:author="Joey Barros" w:date="2024-10-24T19:53:00Z" w16du:dateUtc="2024-10-24T19:53:52Z"/>
          <w:lang w:val="en-CA"/>
        </w:rPr>
      </w:pPr>
      <w:ins w:id="1575" w:author="Joey Barros" w:date="2024-10-24T19:53:00Z">
        <w:r w:rsidRPr="04C4CD23">
          <w:rPr>
            <w:lang w:val="en-CA"/>
          </w:rPr>
          <w:lastRenderedPageBreak/>
          <w:t>Economic and IP Considerations</w:t>
        </w:r>
      </w:ins>
    </w:p>
    <w:p w14:paraId="7D47EDCF" w14:textId="77777777" w:rsidR="00411F64" w:rsidRPr="00BD2AA1" w:rsidRDefault="206DBF9F" w:rsidP="04C4CD23">
      <w:pPr>
        <w:pStyle w:val="Heading2"/>
        <w:rPr>
          <w:ins w:id="1576" w:author="Joey Barros" w:date="2024-10-24T19:53:00Z" w16du:dateUtc="2024-10-24T19:53:52Z"/>
        </w:rPr>
      </w:pPr>
      <w:ins w:id="1577" w:author="Joey Barros" w:date="2024-10-24T19:53:00Z">
        <w:r>
          <w:t>Economics report</w:t>
        </w:r>
      </w:ins>
    </w:p>
    <w:p w14:paraId="42AABFAF" w14:textId="77777777" w:rsidR="00411F64" w:rsidRPr="00BD2AA1" w:rsidRDefault="00411F64" w:rsidP="04C4CD23">
      <w:pPr>
        <w:pStyle w:val="ParIndent"/>
        <w:spacing w:line="240" w:lineRule="auto"/>
        <w:rPr>
          <w:ins w:id="1578" w:author="Joey Barros" w:date="2024-10-24T19:53:00Z" w16du:dateUtc="2024-10-24T19:53:52Z"/>
          <w:lang w:val="en-CA"/>
        </w:rPr>
      </w:pPr>
    </w:p>
    <w:p w14:paraId="7A2CF2FF" w14:textId="77777777" w:rsidR="00411F64" w:rsidRPr="00BD2AA1" w:rsidRDefault="206DBF9F" w:rsidP="04C4CD23">
      <w:pPr>
        <w:pStyle w:val="Heading2"/>
        <w:rPr>
          <w:ins w:id="1579" w:author="Joey Barros" w:date="2024-10-24T19:53:00Z" w16du:dateUtc="2024-10-24T19:53:52Z"/>
        </w:rPr>
      </w:pPr>
      <w:ins w:id="1580" w:author="Joey Barros" w:date="2024-10-24T19:53:00Z">
        <w:r>
          <w:t>Intellectual property report</w:t>
        </w:r>
      </w:ins>
    </w:p>
    <w:p w14:paraId="4F1C5D9D" w14:textId="77777777" w:rsidR="00411F64" w:rsidRPr="00BD2AA1" w:rsidRDefault="00411F64" w:rsidP="04C4CD23">
      <w:pPr>
        <w:pStyle w:val="ParIndent"/>
        <w:spacing w:line="240" w:lineRule="auto"/>
        <w:rPr>
          <w:ins w:id="1581" w:author="Joey Barros" w:date="2024-10-24T19:53:00Z" w16du:dateUtc="2024-10-24T19:53:52Z"/>
          <w:lang w:val="en-CA"/>
        </w:rPr>
      </w:pPr>
    </w:p>
    <w:p w14:paraId="420822AC" w14:textId="02DAAB6E" w:rsidR="56DB96CF" w:rsidRDefault="56DB96CF" w:rsidP="0662D651">
      <w:pPr>
        <w:pStyle w:val="Heading2"/>
        <w:rPr>
          <w:ins w:id="1582" w:author="Maxim Shainski" w:date="2024-10-21T11:35:00Z" w16du:dateUtc="2024-10-21T15:35:00Z"/>
          <w:del w:id="1583" w:author="Joey Barros" w:date="2024-10-31T19:13:00Z" w16du:dateUtc="2024-10-31T19:13:51Z"/>
        </w:rPr>
      </w:pPr>
    </w:p>
    <w:p w14:paraId="0B5957D1" w14:textId="7A0DF90A" w:rsidR="00411F64" w:rsidRDefault="00411F64">
      <w:pPr>
        <w:rPr>
          <w:del w:id="1584" w:author="Joey Barros" w:date="2024-10-17T00:10:00Z" w16du:dateUtc="2024-10-17T00:10:37Z"/>
        </w:rPr>
      </w:pPr>
      <w:del w:id="1585" w:author="Joey Barros" w:date="2024-10-24T19:53:00Z">
        <w:r w:rsidDel="00411F64">
          <w:delText>Prototype 2:</w:delText>
        </w:r>
      </w:del>
    </w:p>
    <w:p w14:paraId="4D8840CE" w14:textId="77777777" w:rsidR="00411F64" w:rsidRDefault="00411F64" w:rsidP="00411F64">
      <w:pPr>
        <w:rPr>
          <w:ins w:id="1586" w:author="Maxim Shainski" w:date="2024-10-21T11:35:00Z" w16du:dateUtc="2024-10-21T15:35:00Z"/>
          <w:del w:id="1587" w:author="Joey Barros" w:date="2024-10-31T19:13:00Z" w16du:dateUtc="2024-10-31T19:13:51Z"/>
        </w:rPr>
      </w:pPr>
      <w:ins w:id="1588" w:author="Maxim Shainski" w:date="2024-10-21T11:35:00Z">
        <w:del w:id="1589" w:author="Joey Barros" w:date="2024-10-31T19:13:00Z">
          <w:r w:rsidRPr="0662D651" w:rsidDel="00411F64">
            <w:rPr>
              <w:b/>
              <w:bCs/>
            </w:rPr>
            <w:delText>Objective</w:delText>
          </w:r>
          <w:r w:rsidDel="00411F64">
            <w:delText>: Validate whether the scanning system allows for check-in/check-out times under one minute for therapists, ensuring minimal manual input is required.</w:delText>
          </w:r>
        </w:del>
      </w:ins>
    </w:p>
    <w:p w14:paraId="7F2AEA5C" w14:textId="77777777" w:rsidR="00411F64" w:rsidRDefault="00411F64" w:rsidP="00411F64">
      <w:pPr>
        <w:rPr>
          <w:ins w:id="1590" w:author="Maxim Shainski" w:date="2024-10-21T11:35:00Z" w16du:dateUtc="2024-10-21T15:35:00Z"/>
          <w:del w:id="1591" w:author="Joey Barros" w:date="2024-10-31T19:13:00Z" w16du:dateUtc="2024-10-31T19:13:51Z"/>
          <w:b/>
          <w:bCs/>
          <w:sz w:val="28"/>
          <w:szCs w:val="28"/>
        </w:rPr>
      </w:pPr>
    </w:p>
    <w:p w14:paraId="2C6DCF39" w14:textId="77777777" w:rsidR="00411F64" w:rsidRDefault="00411F64" w:rsidP="00411F64">
      <w:pPr>
        <w:rPr>
          <w:ins w:id="1592" w:author="Maxim Shainski" w:date="2024-10-21T11:35:00Z" w16du:dateUtc="2024-10-21T15:35:00Z"/>
          <w:del w:id="1593" w:author="Joey Barros" w:date="2024-10-31T19:13:00Z" w16du:dateUtc="2024-10-31T19:13:51Z"/>
          <w:b/>
          <w:bCs/>
          <w:sz w:val="28"/>
          <w:szCs w:val="28"/>
        </w:rPr>
      </w:pPr>
      <w:ins w:id="1594" w:author="Maxim Shainski" w:date="2024-10-21T11:35:00Z">
        <w:del w:id="1595" w:author="Joey Barros" w:date="2024-10-31T19:13:00Z">
          <w:r w:rsidRPr="0662D651" w:rsidDel="00411F64">
            <w:rPr>
              <w:b/>
              <w:bCs/>
              <w:sz w:val="28"/>
              <w:szCs w:val="28"/>
            </w:rPr>
            <w:delText>Test 1: Usability and Speed Test</w:delText>
          </w:r>
        </w:del>
      </w:ins>
    </w:p>
    <w:p w14:paraId="0BB384AB" w14:textId="77777777" w:rsidR="00411F64" w:rsidRDefault="00411F64" w:rsidP="00411F64">
      <w:pPr>
        <w:rPr>
          <w:ins w:id="1596" w:author="Maxim Shainski" w:date="2024-10-21T11:35:00Z" w16du:dateUtc="2024-10-21T15:35:00Z"/>
          <w:del w:id="1597" w:author="Joey Barros" w:date="2024-10-31T19:13:00Z" w16du:dateUtc="2024-10-31T19:13:51Z"/>
        </w:rPr>
      </w:pPr>
      <w:ins w:id="1598" w:author="Maxim Shainski" w:date="2024-10-21T11:35:00Z">
        <w:del w:id="1599" w:author="Joey Barros" w:date="2024-10-31T19:13:00Z">
          <w:r w:rsidRPr="0662D651" w:rsidDel="00411F64">
            <w:rPr>
              <w:b/>
              <w:bCs/>
            </w:rPr>
            <w:delText>Test Scenario</w:delText>
          </w:r>
          <w:r w:rsidDel="00411F64">
            <w:delText>: Simulate major amounts of therapists performing check-in/check-out actions using the barcode/QR code system.</w:delText>
          </w:r>
        </w:del>
      </w:ins>
    </w:p>
    <w:tbl>
      <w:tblPr>
        <w:tblStyle w:val="TableGrid"/>
        <w:tblW w:w="0" w:type="auto"/>
        <w:tblLayout w:type="fixed"/>
        <w:tblLook w:val="06A0" w:firstRow="1" w:lastRow="0" w:firstColumn="1" w:lastColumn="0" w:noHBand="1" w:noVBand="1"/>
      </w:tblPr>
      <w:tblGrid>
        <w:gridCol w:w="1893"/>
        <w:gridCol w:w="1893"/>
        <w:gridCol w:w="1893"/>
        <w:gridCol w:w="1893"/>
        <w:gridCol w:w="1893"/>
      </w:tblGrid>
      <w:tr w:rsidR="00411F64" w14:paraId="46E2B744" w14:textId="77777777" w:rsidTr="0662D651">
        <w:trPr>
          <w:trHeight w:val="300"/>
          <w:del w:id="1600" w:author="Joey Barros" w:date="2024-10-31T19:13:00Z"/>
        </w:trPr>
        <w:tc>
          <w:tcPr>
            <w:tcW w:w="1893" w:type="dxa"/>
          </w:tcPr>
          <w:p w14:paraId="00F54820" w14:textId="77777777" w:rsidR="00411F64" w:rsidRDefault="00411F64">
            <w:commentRangeStart w:id="1601"/>
          </w:p>
        </w:tc>
        <w:tc>
          <w:tcPr>
            <w:tcW w:w="1893" w:type="dxa"/>
          </w:tcPr>
          <w:p w14:paraId="5CDCA959" w14:textId="77777777" w:rsidR="00411F64" w:rsidRDefault="00411F64">
            <w:pPr>
              <w:rPr>
                <w:b/>
                <w:bCs/>
              </w:rPr>
            </w:pPr>
            <w:ins w:id="1602" w:author="Maxim Shainski" w:date="2024-10-21T11:35:00Z">
              <w:del w:id="1603" w:author="Joey Barros" w:date="2024-10-31T19:14:00Z">
                <w:r w:rsidRPr="0662D651" w:rsidDel="00411F64">
                  <w:rPr>
                    <w:b/>
                    <w:bCs/>
                  </w:rPr>
                  <w:delText>Metrics</w:delText>
                </w:r>
              </w:del>
            </w:ins>
          </w:p>
        </w:tc>
        <w:tc>
          <w:tcPr>
            <w:tcW w:w="1893" w:type="dxa"/>
          </w:tcPr>
          <w:p w14:paraId="18599E3E" w14:textId="77777777" w:rsidR="00411F64" w:rsidRDefault="00411F64">
            <w:ins w:id="1604" w:author="Maxim Shainski" w:date="2024-10-21T11:35:00Z">
              <w:del w:id="1605" w:author="Joey Barros" w:date="2024-10-31T19:14:00Z">
                <w:r w:rsidDel="00411F64">
                  <w:delText>Instances of system delays or errors</w:delText>
                </w:r>
              </w:del>
            </w:ins>
          </w:p>
        </w:tc>
        <w:tc>
          <w:tcPr>
            <w:tcW w:w="1893" w:type="dxa"/>
          </w:tcPr>
          <w:p w14:paraId="41186679" w14:textId="77777777" w:rsidR="00411F64" w:rsidRDefault="00411F64">
            <w:ins w:id="1606" w:author="Maxim Shainski" w:date="2024-10-21T11:35:00Z">
              <w:del w:id="1607" w:author="Joey Barros" w:date="2024-10-31T19:14:00Z">
                <w:r w:rsidDel="00411F64">
                  <w:delText>Average time taken for check-in/check-out processes.</w:delText>
                </w:r>
              </w:del>
            </w:ins>
          </w:p>
        </w:tc>
        <w:tc>
          <w:tcPr>
            <w:tcW w:w="1893" w:type="dxa"/>
          </w:tcPr>
          <w:p w14:paraId="60200167" w14:textId="77777777" w:rsidR="00411F64" w:rsidRDefault="00411F64">
            <w:ins w:id="1608" w:author="Maxim Shainski" w:date="2024-10-21T11:35:00Z">
              <w:del w:id="1609" w:author="Joey Barros" w:date="2024-10-31T19:14:00Z">
                <w:r w:rsidDel="00411F64">
                  <w:delText>Number of steps requiring manual input.</w:delText>
                </w:r>
              </w:del>
            </w:ins>
          </w:p>
        </w:tc>
      </w:tr>
      <w:tr w:rsidR="00411F64" w14:paraId="192C4430" w14:textId="77777777" w:rsidTr="0662D651">
        <w:trPr>
          <w:trHeight w:val="300"/>
          <w:del w:id="1610" w:author="Joey Barros" w:date="2024-10-31T19:13:00Z"/>
        </w:trPr>
        <w:tc>
          <w:tcPr>
            <w:tcW w:w="1893" w:type="dxa"/>
          </w:tcPr>
          <w:p w14:paraId="029D864C" w14:textId="77777777" w:rsidR="00411F64" w:rsidRDefault="00411F64">
            <w:pPr>
              <w:rPr>
                <w:b/>
                <w:bCs/>
              </w:rPr>
            </w:pPr>
            <w:ins w:id="1611" w:author="Maxim Shainski" w:date="2024-10-21T11:35:00Z">
              <w:del w:id="1612" w:author="Joey Barros" w:date="2024-10-31T19:14:00Z">
                <w:r w:rsidRPr="0662D651" w:rsidDel="00411F64">
                  <w:rPr>
                    <w:b/>
                    <w:bCs/>
                  </w:rPr>
                  <w:delText>Control</w:delText>
                </w:r>
              </w:del>
            </w:ins>
          </w:p>
        </w:tc>
        <w:tc>
          <w:tcPr>
            <w:tcW w:w="1893" w:type="dxa"/>
          </w:tcPr>
          <w:p w14:paraId="7035B5DF" w14:textId="77777777" w:rsidR="00411F64" w:rsidRDefault="00411F64">
            <w:ins w:id="1613" w:author="Maxim Shainski" w:date="2024-10-21T11:35:00Z">
              <w:del w:id="1614" w:author="Joey Barros" w:date="2024-10-31T19:14:00Z">
                <w:r w:rsidDel="00411F64">
                  <w:delText>1 minute</w:delText>
                </w:r>
              </w:del>
            </w:ins>
          </w:p>
        </w:tc>
        <w:tc>
          <w:tcPr>
            <w:tcW w:w="1893" w:type="dxa"/>
          </w:tcPr>
          <w:p w14:paraId="578F28EB" w14:textId="77777777" w:rsidR="00411F64" w:rsidRDefault="00411F64">
            <w:ins w:id="1615" w:author="Maxim Shainski" w:date="2024-10-21T11:35:00Z">
              <w:del w:id="1616" w:author="Joey Barros" w:date="2024-10-31T19:14:00Z">
                <w:r w:rsidDel="00411F64">
                  <w:delText>5 minutes</w:delText>
                </w:r>
              </w:del>
            </w:ins>
          </w:p>
        </w:tc>
        <w:tc>
          <w:tcPr>
            <w:tcW w:w="1893" w:type="dxa"/>
          </w:tcPr>
          <w:p w14:paraId="2A21A859" w14:textId="77777777" w:rsidR="00411F64" w:rsidRDefault="00411F64">
            <w:ins w:id="1617" w:author="Maxim Shainski" w:date="2024-10-21T11:35:00Z">
              <w:del w:id="1618" w:author="Joey Barros" w:date="2024-10-31T19:14:00Z">
                <w:r w:rsidDel="00411F64">
                  <w:delText>10 seconds</w:delText>
                </w:r>
              </w:del>
            </w:ins>
          </w:p>
        </w:tc>
        <w:tc>
          <w:tcPr>
            <w:tcW w:w="1893" w:type="dxa"/>
          </w:tcPr>
          <w:p w14:paraId="6844242A" w14:textId="77777777" w:rsidR="00411F64" w:rsidRDefault="00411F64">
            <w:ins w:id="1619" w:author="Maxim Shainski" w:date="2024-10-21T11:35:00Z">
              <w:del w:id="1620" w:author="Joey Barros" w:date="2024-10-31T19:14:00Z">
                <w:r w:rsidDel="00411F64">
                  <w:delText>1 step</w:delText>
                </w:r>
              </w:del>
            </w:ins>
          </w:p>
        </w:tc>
      </w:tr>
      <w:tr w:rsidR="00411F64" w14:paraId="4D85028C" w14:textId="77777777" w:rsidTr="0662D651">
        <w:trPr>
          <w:trHeight w:val="300"/>
          <w:del w:id="1621" w:author="Joey Barros" w:date="2024-10-31T19:13:00Z"/>
        </w:trPr>
        <w:tc>
          <w:tcPr>
            <w:tcW w:w="1893" w:type="dxa"/>
          </w:tcPr>
          <w:p w14:paraId="5240B29D" w14:textId="77777777" w:rsidR="00411F64" w:rsidRDefault="00411F64">
            <w:pPr>
              <w:rPr>
                <w:b/>
                <w:bCs/>
              </w:rPr>
            </w:pPr>
            <w:ins w:id="1622" w:author="Maxim Shainski" w:date="2024-10-21T11:35:00Z">
              <w:del w:id="1623" w:author="Joey Barros" w:date="2024-10-31T19:14:00Z">
                <w:r w:rsidRPr="0662D651" w:rsidDel="00411F64">
                  <w:rPr>
                    <w:b/>
                    <w:bCs/>
                  </w:rPr>
                  <w:delText>Under Stress</w:delText>
                </w:r>
              </w:del>
            </w:ins>
          </w:p>
        </w:tc>
        <w:tc>
          <w:tcPr>
            <w:tcW w:w="1893" w:type="dxa"/>
          </w:tcPr>
          <w:p w14:paraId="17110E53" w14:textId="77777777" w:rsidR="00411F64" w:rsidRDefault="00411F64">
            <w:ins w:id="1624" w:author="Maxim Shainski" w:date="2024-10-21T11:35:00Z">
              <w:del w:id="1625" w:author="Joey Barros" w:date="2024-10-31T19:14:00Z">
                <w:r w:rsidDel="00411F64">
                  <w:delText>30 seconds</w:delText>
                </w:r>
              </w:del>
            </w:ins>
          </w:p>
        </w:tc>
        <w:tc>
          <w:tcPr>
            <w:tcW w:w="1893" w:type="dxa"/>
          </w:tcPr>
          <w:p w14:paraId="045F3F1A" w14:textId="77777777" w:rsidR="00411F64" w:rsidRDefault="00411F64">
            <w:ins w:id="1626" w:author="Maxim Shainski" w:date="2024-10-21T11:35:00Z">
              <w:del w:id="1627" w:author="Joey Barros" w:date="2024-10-31T19:14:00Z">
                <w:r w:rsidDel="00411F64">
                  <w:delText>2.5 minutes</w:delText>
                </w:r>
              </w:del>
            </w:ins>
          </w:p>
        </w:tc>
        <w:tc>
          <w:tcPr>
            <w:tcW w:w="1893" w:type="dxa"/>
          </w:tcPr>
          <w:p w14:paraId="55047DB8" w14:textId="77777777" w:rsidR="00411F64" w:rsidRDefault="00411F64">
            <w:ins w:id="1628" w:author="Maxim Shainski" w:date="2024-10-21T11:35:00Z">
              <w:del w:id="1629" w:author="Joey Barros" w:date="2024-10-31T19:14:00Z">
                <w:r w:rsidDel="00411F64">
                  <w:delText>5 seconds</w:delText>
                </w:r>
              </w:del>
            </w:ins>
          </w:p>
        </w:tc>
        <w:tc>
          <w:tcPr>
            <w:tcW w:w="1893" w:type="dxa"/>
          </w:tcPr>
          <w:p w14:paraId="2857DB4E" w14:textId="77777777" w:rsidR="00411F64" w:rsidRDefault="00411F64">
            <w:ins w:id="1630" w:author="Maxim Shainski" w:date="2024-10-21T11:35:00Z">
              <w:del w:id="1631" w:author="Joey Barros" w:date="2024-10-31T19:14:00Z">
                <w:r w:rsidDel="00411F64">
                  <w:delText>1 step</w:delText>
                </w:r>
              </w:del>
            </w:ins>
          </w:p>
        </w:tc>
      </w:tr>
    </w:tbl>
    <w:p w14:paraId="28E72F65" w14:textId="77777777" w:rsidR="00D74186" w:rsidRDefault="00D74186" w:rsidP="00D74186">
      <w:pPr>
        <w:ind w:firstLine="720"/>
        <w:rPr>
          <w:ins w:id="1632" w:author="Maxim Shainski" w:date="2024-10-21T11:36:00Z" w16du:dateUtc="2024-10-21T15:36:00Z"/>
          <w:del w:id="1633" w:author="Joey Barros" w:date="2024-10-31T19:13:00Z" w16du:dateUtc="2024-10-31T19:13:51Z"/>
          <w:b/>
          <w:bCs/>
        </w:rPr>
      </w:pPr>
      <w:ins w:id="1634" w:author="Maxim Shainski" w:date="2024-10-21T11:36:00Z">
        <w:del w:id="1635" w:author="Joey Barros" w:date="2024-10-31T19:13:00Z">
          <w:r w:rsidRPr="0662D651" w:rsidDel="00D74186">
            <w:rPr>
              <w:b/>
              <w:bCs/>
            </w:rPr>
            <w:delText>Test 1 Conclusion:</w:delText>
          </w:r>
        </w:del>
      </w:ins>
    </w:p>
    <w:commentRangeEnd w:id="1601"/>
    <w:p w14:paraId="63B9F4A1" w14:textId="2CD95794" w:rsidR="00411F64" w:rsidRPr="00BD2AA1" w:rsidRDefault="00411F64" w:rsidP="00C21E77">
      <w:pPr>
        <w:rPr>
          <w:ins w:id="1636" w:author="Maxim Shainski" w:date="2024-10-21T11:35:00Z" w16du:dateUtc="2024-10-21T15:35:00Z"/>
        </w:rPr>
      </w:pPr>
      <w:r>
        <w:rPr>
          <w:rStyle w:val="CommentReference"/>
        </w:rPr>
        <w:commentReference w:id="1601"/>
      </w:r>
    </w:p>
    <w:p w14:paraId="571CAAB0" w14:textId="77777777" w:rsidR="00C21E77" w:rsidRPr="00BD2AA1" w:rsidRDefault="00C21E77" w:rsidP="00C21E77">
      <w:pPr>
        <w:pStyle w:val="Heading1"/>
        <w:rPr>
          <w:ins w:id="1637" w:author="Doc Rocque" w:date="2024-10-14T17:36:00Z" w16du:dateUtc="2024-10-14T21:36:00Z"/>
          <w:lang w:val="en-CA"/>
        </w:rPr>
      </w:pPr>
      <w:bookmarkStart w:id="1638" w:name="_Toc176011368"/>
      <w:ins w:id="1639" w:author="Doc Rocque" w:date="2024-10-14T17:36:00Z" w16du:dateUtc="2024-10-14T21:36:00Z">
        <w:r w:rsidRPr="2C9D7257">
          <w:rPr>
            <w:lang w:val="en-CA"/>
          </w:rPr>
          <w:t>Video and User Manual</w:t>
        </w:r>
        <w:bookmarkEnd w:id="1638"/>
      </w:ins>
    </w:p>
    <w:p w14:paraId="01CCFDBB" w14:textId="77777777" w:rsidR="00C21E77" w:rsidRPr="00BD2AA1" w:rsidRDefault="00C21E77" w:rsidP="00C21E77">
      <w:pPr>
        <w:pStyle w:val="Heading2"/>
        <w:rPr>
          <w:ins w:id="1640" w:author="Doc Rocque" w:date="2024-10-14T17:36:00Z" w16du:dateUtc="2024-10-14T21:36:00Z"/>
        </w:rPr>
      </w:pPr>
      <w:bookmarkStart w:id="1641" w:name="_Toc176011369"/>
      <w:ins w:id="1642" w:author="Doc Rocque" w:date="2024-10-14T17:36:00Z" w16du:dateUtc="2024-10-14T21:36:00Z">
        <w:r>
          <w:t>Video pitch</w:t>
        </w:r>
        <w:bookmarkEnd w:id="1641"/>
      </w:ins>
    </w:p>
    <w:p w14:paraId="302E8F9B" w14:textId="77777777" w:rsidR="00C21E77" w:rsidRPr="00BD2AA1" w:rsidRDefault="00C21E77" w:rsidP="00C21E77">
      <w:pPr>
        <w:pStyle w:val="ParIndent"/>
        <w:spacing w:line="240" w:lineRule="auto"/>
        <w:rPr>
          <w:ins w:id="1643" w:author="Doc Rocque" w:date="2024-10-14T17:36:00Z" w16du:dateUtc="2024-10-14T21:36:00Z"/>
          <w:color w:val="C00000"/>
          <w:lang w:val="en-CA"/>
        </w:rPr>
      </w:pPr>
      <w:ins w:id="1644" w:author="Doc Rocque" w:date="2024-10-14T17:36:00Z" w16du:dateUtc="2024-10-14T21:36:00Z">
        <w:r w:rsidRPr="2C9D7257">
          <w:rPr>
            <w:color w:val="C00000"/>
          </w:rPr>
          <w:t>Add link to video.</w:t>
        </w:r>
      </w:ins>
    </w:p>
    <w:p w14:paraId="0547E849" w14:textId="77777777" w:rsidR="00C21E77" w:rsidRPr="00BD2AA1" w:rsidRDefault="00C21E77" w:rsidP="00C21E77">
      <w:pPr>
        <w:pStyle w:val="Heading2"/>
        <w:rPr>
          <w:ins w:id="1645" w:author="Doc Rocque" w:date="2024-10-14T17:36:00Z" w16du:dateUtc="2024-10-14T21:36:00Z"/>
        </w:rPr>
      </w:pPr>
      <w:bookmarkStart w:id="1646" w:name="_Toc176011370"/>
      <w:ins w:id="1647" w:author="Doc Rocque" w:date="2024-10-14T17:36:00Z" w16du:dateUtc="2024-10-14T21:36:00Z">
        <w:r>
          <w:t>User manual</w:t>
        </w:r>
        <w:bookmarkEnd w:id="1646"/>
      </w:ins>
    </w:p>
    <w:p w14:paraId="32A6DAC3" w14:textId="77777777" w:rsidR="00C21E77" w:rsidRPr="00BD2AA1" w:rsidRDefault="00C21E77" w:rsidP="00C21E77">
      <w:pPr>
        <w:pStyle w:val="ParIndent"/>
        <w:rPr>
          <w:ins w:id="1648" w:author="Doc Rocque" w:date="2024-10-14T17:36:00Z" w16du:dateUtc="2024-10-14T21:36:00Z"/>
          <w:color w:val="C00000"/>
        </w:rPr>
      </w:pPr>
      <w:ins w:id="1649" w:author="Doc Rocque" w:date="2024-10-14T17:36:00Z" w16du:dateUtc="2024-10-14T21:36:00Z">
        <w:r w:rsidRPr="2C9D7257">
          <w:rPr>
            <w:color w:val="C00000"/>
          </w:rPr>
          <w:t>See separate template for the user manual.</w:t>
        </w:r>
        <w:r>
          <w:rPr>
            <w:color w:val="C00000"/>
          </w:rPr>
          <w:t xml:space="preserve"> Do not write the content here.</w:t>
        </w:r>
      </w:ins>
    </w:p>
    <w:p w14:paraId="4623450E" w14:textId="77777777" w:rsidR="00C21E77" w:rsidRPr="00BD2AA1" w:rsidRDefault="00C21E77" w:rsidP="00C21E77">
      <w:pPr>
        <w:pStyle w:val="ParIndent"/>
        <w:ind w:firstLine="0"/>
        <w:rPr>
          <w:ins w:id="1650" w:author="Doc Rocque" w:date="2024-10-14T17:36:00Z" w16du:dateUtc="2024-10-14T21:36:00Z"/>
          <w:color w:val="C00000"/>
          <w:lang w:val="en-CA"/>
        </w:rPr>
      </w:pPr>
    </w:p>
    <w:p w14:paraId="521CF83C" w14:textId="77777777" w:rsidR="00C21E77" w:rsidRPr="00BD2AA1" w:rsidRDefault="00C21E77" w:rsidP="00C21E77">
      <w:pPr>
        <w:pStyle w:val="ParIndent"/>
        <w:spacing w:line="240" w:lineRule="auto"/>
        <w:ind w:left="360"/>
        <w:rPr>
          <w:ins w:id="1651" w:author="Doc Rocque" w:date="2024-10-14T17:36:00Z" w16du:dateUtc="2024-10-14T21:36:00Z"/>
          <w:lang w:val="en-CA"/>
        </w:rPr>
      </w:pPr>
    </w:p>
    <w:p w14:paraId="3C6C00F2" w14:textId="77777777" w:rsidR="00C21E77" w:rsidRPr="00BD2AA1" w:rsidRDefault="00C21E77" w:rsidP="00C21E77">
      <w:pPr>
        <w:rPr>
          <w:ins w:id="1652" w:author="Doc Rocque" w:date="2024-10-14T17:36:00Z" w16du:dateUtc="2024-10-14T21:36:00Z"/>
        </w:rPr>
      </w:pPr>
      <w:ins w:id="1653" w:author="Doc Rocque" w:date="2024-10-14T17:36:00Z" w16du:dateUtc="2024-10-14T21:36:00Z">
        <w:r>
          <w:br w:type="page"/>
        </w:r>
      </w:ins>
    </w:p>
    <w:p w14:paraId="166D1404" w14:textId="77777777" w:rsidR="00C21E77" w:rsidRPr="00BD2AA1" w:rsidRDefault="00C21E77" w:rsidP="00C21E77">
      <w:pPr>
        <w:pStyle w:val="Heading1"/>
        <w:rPr>
          <w:ins w:id="1654" w:author="Doc Rocque" w:date="2024-10-14T17:36:00Z" w16du:dateUtc="2024-10-14T21:36:00Z"/>
          <w:lang w:val="en-CA"/>
        </w:rPr>
      </w:pPr>
      <w:bookmarkStart w:id="1655" w:name="_Toc176011371"/>
      <w:ins w:id="1656" w:author="Doc Rocque" w:date="2024-10-14T17:36:00Z" w16du:dateUtc="2024-10-14T21:36:00Z">
        <w:r w:rsidRPr="2C9D7257">
          <w:rPr>
            <w:lang w:val="en-CA"/>
          </w:rPr>
          <w:lastRenderedPageBreak/>
          <w:t>Conclusions</w:t>
        </w:r>
        <w:bookmarkEnd w:id="1655"/>
      </w:ins>
    </w:p>
    <w:p w14:paraId="71A59798" w14:textId="77777777" w:rsidR="00C21E77" w:rsidRPr="004F39C0" w:rsidRDefault="00C21E77" w:rsidP="00C21E77">
      <w:pPr>
        <w:spacing w:before="240" w:line="240" w:lineRule="auto"/>
        <w:ind w:firstLine="720"/>
        <w:rPr>
          <w:ins w:id="1657" w:author="Doc Rocque" w:date="2024-10-14T17:36:00Z" w16du:dateUtc="2024-10-14T21:36:00Z"/>
          <w:lang w:val="en-CA"/>
        </w:rPr>
      </w:pPr>
      <w:ins w:id="1658" w:author="Doc Rocque" w:date="2024-10-14T17:36:00Z" w16du:dateUtc="2024-10-14T21:36:00Z">
        <w:r w:rsidRPr="2C9D7257">
          <w:rPr>
            <w:color w:val="C00000"/>
            <w:lang w:val="en-CA"/>
          </w:rPr>
          <w:t>Summarize your lessons learned and your work related to your project. Discuss any outstanding issues or implications for the project.</w:t>
        </w:r>
      </w:ins>
    </w:p>
    <w:p w14:paraId="78B5A09F" w14:textId="1AD1F5D6" w:rsidR="00C21E77" w:rsidRPr="004F39C0" w:rsidRDefault="00B951BB" w:rsidP="00B951BB">
      <w:pPr>
        <w:spacing w:before="240" w:line="240" w:lineRule="auto"/>
        <w:rPr>
          <w:ins w:id="1659" w:author="Doc Rocque" w:date="2024-10-14T17:36:00Z" w16du:dateUtc="2024-10-14T21:36:00Z"/>
          <w:lang w:val="en-CA"/>
        </w:rPr>
      </w:pPr>
      <w:ins w:id="1660" w:author="Doc Rocque" w:date="2024-10-17T12:05:00Z" w16du:dateUtc="2024-10-17T16:05:00Z">
        <w:r>
          <w:rPr>
            <w:lang w:val="en-CA"/>
          </w:rPr>
          <w:tab/>
        </w:r>
        <w:r w:rsidR="00CC3DFA">
          <w:rPr>
            <w:lang w:val="en-CA"/>
          </w:rPr>
          <w:t>While working</w:t>
        </w:r>
      </w:ins>
      <w:ins w:id="1661" w:author="Doc Rocque" w:date="2024-10-17T12:13:00Z" w16du:dateUtc="2024-10-17T16:13:00Z">
        <w:r w:rsidR="00AF0851">
          <w:rPr>
            <w:lang w:val="en-CA"/>
          </w:rPr>
          <w:t xml:space="preserve"> we have learned some </w:t>
        </w:r>
        <w:r w:rsidR="004E1336">
          <w:rPr>
            <w:lang w:val="en-CA"/>
          </w:rPr>
          <w:t>valuable lessons</w:t>
        </w:r>
      </w:ins>
      <w:ins w:id="1662" w:author="Doc Rocque" w:date="2024-10-17T12:14:00Z" w16du:dateUtc="2024-10-17T16:14:00Z">
        <w:r w:rsidR="00762C5F">
          <w:rPr>
            <w:lang w:val="en-CA"/>
          </w:rPr>
          <w:t xml:space="preserve"> not only about our project but about our </w:t>
        </w:r>
      </w:ins>
      <w:ins w:id="1663" w:author="Doc Rocque" w:date="2024-10-17T12:16:00Z" w16du:dateUtc="2024-10-17T16:16:00Z">
        <w:r w:rsidR="00F11D5F">
          <w:rPr>
            <w:lang w:val="en-CA"/>
          </w:rPr>
          <w:t>teamwork</w:t>
        </w:r>
      </w:ins>
      <w:ins w:id="1664" w:author="Doc Rocque" w:date="2024-10-17T12:14:00Z" w16du:dateUtc="2024-10-17T16:14:00Z">
        <w:r w:rsidR="00992D94">
          <w:rPr>
            <w:lang w:val="en-CA"/>
          </w:rPr>
          <w:t xml:space="preserve"> skills and organization.</w:t>
        </w:r>
      </w:ins>
      <w:ins w:id="1665" w:author="Doc Rocque" w:date="2024-10-17T12:16:00Z" w16du:dateUtc="2024-10-17T16:16:00Z">
        <w:r w:rsidR="00F11D5F">
          <w:rPr>
            <w:lang w:val="en-CA"/>
          </w:rPr>
          <w:t xml:space="preserve"> The improvement of the team’s</w:t>
        </w:r>
      </w:ins>
      <w:ins w:id="1666" w:author="Doc Rocque" w:date="2024-10-17T12:14:00Z" w16du:dateUtc="2024-10-17T16:14:00Z">
        <w:r w:rsidR="00992D94">
          <w:rPr>
            <w:lang w:val="en-CA"/>
          </w:rPr>
          <w:t xml:space="preserve"> </w:t>
        </w:r>
      </w:ins>
      <w:ins w:id="1667" w:author="Doc Rocque" w:date="2024-10-17T12:16:00Z" w16du:dateUtc="2024-10-17T16:16:00Z">
        <w:r w:rsidR="00F11D5F">
          <w:rPr>
            <w:lang w:val="en-CA"/>
          </w:rPr>
          <w:t>o</w:t>
        </w:r>
      </w:ins>
      <w:ins w:id="1668" w:author="Doc Rocque" w:date="2024-10-17T12:14:00Z" w16du:dateUtc="2024-10-17T16:14:00Z">
        <w:r w:rsidR="00992D94">
          <w:rPr>
            <w:lang w:val="en-CA"/>
          </w:rPr>
          <w:t>rganization h</w:t>
        </w:r>
      </w:ins>
      <w:ins w:id="1669" w:author="Doc Rocque" w:date="2024-10-17T12:15:00Z" w16du:dateUtc="2024-10-17T16:15:00Z">
        <w:r w:rsidR="00992D94">
          <w:rPr>
            <w:lang w:val="en-CA"/>
          </w:rPr>
          <w:t xml:space="preserve">as been a very </w:t>
        </w:r>
      </w:ins>
      <w:ins w:id="1670" w:author="Doc Rocque" w:date="2024-10-17T12:17:00Z" w16du:dateUtc="2024-10-17T16:17:00Z">
        <w:r w:rsidR="00F11D5F">
          <w:rPr>
            <w:lang w:val="en-CA"/>
          </w:rPr>
          <w:t>useful skill to master.</w:t>
        </w:r>
        <w:r w:rsidR="00073FDD">
          <w:rPr>
            <w:lang w:val="en-CA"/>
          </w:rPr>
          <w:t xml:space="preserve"> Tasks are </w:t>
        </w:r>
      </w:ins>
      <w:ins w:id="1671" w:author="Doc Rocque" w:date="2024-10-17T12:18:00Z" w16du:dateUtc="2024-10-17T16:18:00Z">
        <w:r w:rsidR="00136688">
          <w:rPr>
            <w:lang w:val="en-CA"/>
          </w:rPr>
          <w:t>delegated</w:t>
        </w:r>
      </w:ins>
      <w:ins w:id="1672" w:author="Doc Rocque" w:date="2024-10-17T12:17:00Z" w16du:dateUtc="2024-10-17T16:17:00Z">
        <w:r w:rsidR="00073FDD">
          <w:rPr>
            <w:lang w:val="en-CA"/>
          </w:rPr>
          <w:t xml:space="preserve"> at the start of the week based on our project and then </w:t>
        </w:r>
      </w:ins>
      <w:ins w:id="1673" w:author="Doc Rocque" w:date="2024-10-17T12:18:00Z" w16du:dateUtc="2024-10-17T16:18:00Z">
        <w:r w:rsidR="00136688">
          <w:rPr>
            <w:lang w:val="en-CA"/>
          </w:rPr>
          <w:t xml:space="preserve">are finished within the next few days. </w:t>
        </w:r>
        <w:r w:rsidR="008C4E31">
          <w:rPr>
            <w:lang w:val="en-CA"/>
          </w:rPr>
          <w:t xml:space="preserve">Teamwork has also been important because we can finish testing, </w:t>
        </w:r>
      </w:ins>
      <w:ins w:id="1674" w:author="Doc Rocque" w:date="2024-10-17T12:19:00Z" w16du:dateUtc="2024-10-17T16:19:00Z">
        <w:r w:rsidR="008C4E31">
          <w:rPr>
            <w:lang w:val="en-CA"/>
          </w:rPr>
          <w:t xml:space="preserve">deliverables, and </w:t>
        </w:r>
        <w:r w:rsidR="00EB6DCC">
          <w:rPr>
            <w:lang w:val="en-CA"/>
          </w:rPr>
          <w:t>planning a lot faster with everyone collaboration</w:t>
        </w:r>
        <w:r w:rsidR="00A140EB">
          <w:rPr>
            <w:lang w:val="en-CA"/>
          </w:rPr>
          <w:t xml:space="preserve">. </w:t>
        </w:r>
      </w:ins>
    </w:p>
    <w:p w14:paraId="5EF2B07A" w14:textId="77777777" w:rsidR="00B951BB" w:rsidRDefault="00B951BB" w:rsidP="00B951BB">
      <w:pPr>
        <w:spacing w:before="240" w:line="240" w:lineRule="auto"/>
        <w:rPr>
          <w:ins w:id="1675" w:author="Doc Rocque" w:date="2024-10-17T12:05:00Z" w16du:dateUtc="2024-10-17T16:05:00Z"/>
          <w:lang w:val="en-CA"/>
        </w:rPr>
      </w:pPr>
    </w:p>
    <w:p w14:paraId="09736534" w14:textId="77777777" w:rsidR="00B951BB" w:rsidRDefault="00B951BB" w:rsidP="00B951BB">
      <w:pPr>
        <w:spacing w:before="240" w:line="240" w:lineRule="auto"/>
        <w:rPr>
          <w:ins w:id="1676" w:author="Doc Rocque" w:date="2024-10-17T12:05:00Z" w16du:dateUtc="2024-10-17T16:05:00Z"/>
          <w:lang w:val="en-CA"/>
        </w:rPr>
      </w:pPr>
    </w:p>
    <w:p w14:paraId="2DC119F0" w14:textId="77777777" w:rsidR="00B951BB" w:rsidRDefault="00B951BB" w:rsidP="00B951BB">
      <w:pPr>
        <w:spacing w:before="240" w:line="240" w:lineRule="auto"/>
        <w:rPr>
          <w:ins w:id="1677" w:author="Doc Rocque" w:date="2024-10-17T12:05:00Z" w16du:dateUtc="2024-10-17T16:05:00Z"/>
          <w:lang w:val="en-CA"/>
        </w:rPr>
      </w:pPr>
    </w:p>
    <w:p w14:paraId="222E69C6" w14:textId="77777777" w:rsidR="00B951BB" w:rsidRPr="004F39C0" w:rsidRDefault="00B951BB">
      <w:pPr>
        <w:spacing w:before="240" w:line="240" w:lineRule="auto"/>
        <w:rPr>
          <w:ins w:id="1678" w:author="Doc Rocque" w:date="2024-10-14T17:36:00Z" w16du:dateUtc="2024-10-14T21:36:00Z"/>
          <w:lang w:val="en-CA"/>
        </w:rPr>
        <w:pPrChange w:id="1679" w:author="Doc Rocque" w:date="2024-10-17T12:05:00Z" w16du:dateUtc="2024-10-17T16:05:00Z">
          <w:pPr>
            <w:spacing w:before="240" w:line="240" w:lineRule="auto"/>
            <w:ind w:firstLine="720"/>
          </w:pPr>
        </w:pPrChange>
      </w:pPr>
    </w:p>
    <w:p w14:paraId="6ADFDE15" w14:textId="77777777" w:rsidR="00C21E77" w:rsidRPr="00BD2AA1" w:rsidRDefault="00C21E77" w:rsidP="00C21E77">
      <w:pPr>
        <w:pStyle w:val="Heading1"/>
        <w:rPr>
          <w:ins w:id="1680" w:author="Doc Rocque" w:date="2024-10-14T17:36:00Z" w16du:dateUtc="2024-10-14T21:36:00Z"/>
          <w:lang w:val="en-CA"/>
        </w:rPr>
      </w:pPr>
      <w:bookmarkStart w:id="1681" w:name="_Toc176011372"/>
      <w:ins w:id="1682" w:author="Doc Rocque" w:date="2024-10-14T17:36:00Z" w16du:dateUtc="2024-10-14T21:36:00Z">
        <w:r w:rsidRPr="2C9D7257">
          <w:rPr>
            <w:lang w:val="en-CA"/>
          </w:rPr>
          <w:t>Bibliography</w:t>
        </w:r>
        <w:bookmarkEnd w:id="1681"/>
      </w:ins>
    </w:p>
    <w:p w14:paraId="2957C23E" w14:textId="77777777" w:rsidR="00C21E77" w:rsidRDefault="00C21E77" w:rsidP="00C21E77">
      <w:pPr>
        <w:spacing w:after="160" w:line="240" w:lineRule="auto"/>
        <w:jc w:val="both"/>
        <w:rPr>
          <w:ins w:id="1683" w:author="Doc Rocque" w:date="2024-10-14T17:36:00Z" w16du:dateUtc="2024-10-14T21:36:00Z"/>
          <w:lang w:val="en-CA"/>
        </w:rPr>
      </w:pPr>
    </w:p>
    <w:p w14:paraId="26C38CAE" w14:textId="77777777" w:rsidR="00C21E77" w:rsidRPr="00047A36" w:rsidRDefault="00C21E77" w:rsidP="00C21E77">
      <w:pPr>
        <w:spacing w:after="160" w:line="240" w:lineRule="auto"/>
        <w:jc w:val="both"/>
        <w:rPr>
          <w:ins w:id="1684" w:author="Doc Rocque" w:date="2024-10-14T17:36:00Z" w16du:dateUtc="2024-10-14T21:36:00Z"/>
          <w:color w:val="C00000"/>
          <w:lang w:val="en-CA"/>
        </w:rPr>
      </w:pPr>
      <w:ins w:id="1685" w:author="Doc Rocque" w:date="2024-10-14T17:36:00Z" w16du:dateUtc="2024-10-14T21:36:00Z">
        <w:r w:rsidRPr="2EBEC89C">
          <w:rPr>
            <w:color w:val="C00000"/>
            <w:lang w:val="en-CA"/>
          </w:rPr>
          <w:t>Insert your list of references here.</w:t>
        </w:r>
      </w:ins>
    </w:p>
    <w:p w14:paraId="36F8C5FB" w14:textId="77777777" w:rsidR="00C21E77" w:rsidRPr="00BD2AA1" w:rsidRDefault="00C21E77" w:rsidP="00C21E77">
      <w:pPr>
        <w:spacing w:line="240" w:lineRule="auto"/>
        <w:rPr>
          <w:ins w:id="1686" w:author="Doc Rocque" w:date="2024-10-14T17:36:00Z" w16du:dateUtc="2024-10-14T21:36:00Z"/>
          <w:lang w:val="en-CA"/>
        </w:rPr>
      </w:pPr>
    </w:p>
    <w:p w14:paraId="6860DC6A" w14:textId="77777777" w:rsidR="00310C1F" w:rsidRPr="00BD2AA1" w:rsidRDefault="00310C1F" w:rsidP="00953FAE">
      <w:pPr>
        <w:tabs>
          <w:tab w:val="left" w:pos="2653"/>
        </w:tabs>
        <w:rPr>
          <w:lang w:val="en-CA"/>
        </w:rPr>
      </w:pPr>
    </w:p>
    <w:sectPr w:rsidR="00310C1F" w:rsidRPr="00BD2AA1" w:rsidSect="003A152E">
      <w:footerReference w:type="default" r:id="rId37"/>
      <w:pgSz w:w="12240" w:h="15840"/>
      <w:pgMar w:top="1440" w:right="1325" w:bottom="1440" w:left="1440"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601" w:author="Joey Barros" w:date="2024-10-31T15:14:00Z" w:initials="JB">
    <w:p w14:paraId="48885E0F" w14:textId="176F6BAF" w:rsidR="00102705" w:rsidRDefault="00102705">
      <w:pPr>
        <w:pStyle w:val="CommentText"/>
      </w:pPr>
      <w:r>
        <w:rPr>
          <w:rStyle w:val="CommentReference"/>
        </w:rPr>
        <w:annotationRef/>
      </w:r>
      <w:r w:rsidRPr="12357F62">
        <w:t>wont let me delete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8885E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2911C3" w16cex:dateUtc="2024-10-31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8885E0F" w16cid:durableId="6A2911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F3A3C" w14:textId="77777777" w:rsidR="00AF02DB" w:rsidRDefault="00AF02DB" w:rsidP="003A4A74">
      <w:r>
        <w:separator/>
      </w:r>
    </w:p>
    <w:p w14:paraId="6CF9C61E" w14:textId="77777777" w:rsidR="00AF02DB" w:rsidRDefault="00AF02DB"/>
  </w:endnote>
  <w:endnote w:type="continuationSeparator" w:id="0">
    <w:p w14:paraId="38C744AE" w14:textId="77777777" w:rsidR="00AF02DB" w:rsidRDefault="00AF02DB" w:rsidP="003A4A74">
      <w:r>
        <w:continuationSeparator/>
      </w:r>
    </w:p>
    <w:p w14:paraId="4FA2A3AC" w14:textId="77777777" w:rsidR="00AF02DB" w:rsidRDefault="00AF02DB"/>
  </w:endnote>
  <w:endnote w:type="continuationNotice" w:id="1">
    <w:p w14:paraId="6ABF1340" w14:textId="77777777" w:rsidR="00AF02DB" w:rsidRDefault="00AF02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ystem Font">
    <w:altName w:val="Calibri"/>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06B75" w14:textId="30D419F5" w:rsidR="001E6962" w:rsidRDefault="001E6962">
    <w:pPr>
      <w:pStyle w:val="Footer"/>
      <w:jc w:val="right"/>
    </w:pPr>
  </w:p>
  <w:p w14:paraId="11F7A6B1" w14:textId="77777777" w:rsidR="001E6962" w:rsidRDefault="001E69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8317721"/>
      <w:docPartObj>
        <w:docPartGallery w:val="Page Numbers (Bottom of Page)"/>
        <w:docPartUnique/>
      </w:docPartObj>
    </w:sdtPr>
    <w:sdtEndPr>
      <w:rPr>
        <w:noProof/>
      </w:rPr>
    </w:sdtEndPr>
    <w:sdtContent>
      <w:p w14:paraId="1E6D088D" w14:textId="36056A62" w:rsidR="001E6962" w:rsidRDefault="001E6962">
        <w:pPr>
          <w:pStyle w:val="Footer"/>
          <w:jc w:val="right"/>
        </w:pPr>
        <w:r>
          <w:fldChar w:fldCharType="begin"/>
        </w:r>
        <w:r>
          <w:instrText xml:space="preserve"> PAGE   \* MERGEFORMAT </w:instrText>
        </w:r>
        <w:r>
          <w:fldChar w:fldCharType="separate"/>
        </w:r>
        <w:r w:rsidR="00A37E2C">
          <w:rPr>
            <w:noProof/>
          </w:rPr>
          <w:t>vi</w:t>
        </w:r>
        <w:r>
          <w:rPr>
            <w:noProof/>
          </w:rPr>
          <w:fldChar w:fldCharType="end"/>
        </w:r>
      </w:p>
    </w:sdtContent>
  </w:sdt>
  <w:p w14:paraId="57EDDDF7" w14:textId="77777777" w:rsidR="001E6962" w:rsidRDefault="001E69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635D3" w14:textId="77777777" w:rsidR="001E6962" w:rsidRDefault="001E69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6730079"/>
      <w:docPartObj>
        <w:docPartGallery w:val="Page Numbers (Bottom of Page)"/>
        <w:docPartUnique/>
      </w:docPartObj>
    </w:sdtPr>
    <w:sdtEndPr>
      <w:rPr>
        <w:noProof/>
      </w:rPr>
    </w:sdtEndPr>
    <w:sdtContent>
      <w:p w14:paraId="6289822B" w14:textId="77777777" w:rsidR="006238BF" w:rsidRDefault="006238BF">
        <w:pPr>
          <w:pStyle w:val="Footer"/>
          <w:jc w:val="right"/>
        </w:pPr>
        <w:r>
          <w:fldChar w:fldCharType="begin"/>
        </w:r>
        <w:r>
          <w:instrText xml:space="preserve"> PAGE   \* MERGEFORMAT </w:instrText>
        </w:r>
        <w:r>
          <w:fldChar w:fldCharType="separate"/>
        </w:r>
        <w:r>
          <w:rPr>
            <w:noProof/>
          </w:rPr>
          <w:t>vi</w:t>
        </w:r>
        <w:r>
          <w:rPr>
            <w:noProof/>
          </w:rPr>
          <w:fldChar w:fldCharType="end"/>
        </w:r>
      </w:p>
    </w:sdtContent>
  </w:sdt>
  <w:p w14:paraId="5053A2E8" w14:textId="77777777" w:rsidR="006238BF" w:rsidRDefault="006238B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038E" w14:textId="77777777" w:rsidR="006238BF" w:rsidRDefault="006238B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5325951"/>
      <w:docPartObj>
        <w:docPartGallery w:val="Page Numbers (Bottom of Page)"/>
        <w:docPartUnique/>
      </w:docPartObj>
    </w:sdtPr>
    <w:sdtEndPr>
      <w:rPr>
        <w:noProof/>
      </w:rPr>
    </w:sdtEndPr>
    <w:sdtContent>
      <w:p w14:paraId="6FDCF13F" w14:textId="13C262C2" w:rsidR="003151B2" w:rsidRDefault="003151B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82F060" w14:textId="77777777" w:rsidR="001E6962" w:rsidRDefault="001E69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4D287" w14:textId="77777777" w:rsidR="00AF02DB" w:rsidRDefault="00AF02DB" w:rsidP="003A4A74">
      <w:r>
        <w:separator/>
      </w:r>
    </w:p>
    <w:p w14:paraId="52DD865E" w14:textId="77777777" w:rsidR="00AF02DB" w:rsidRDefault="00AF02DB"/>
  </w:footnote>
  <w:footnote w:type="continuationSeparator" w:id="0">
    <w:p w14:paraId="0C48A272" w14:textId="77777777" w:rsidR="00AF02DB" w:rsidRDefault="00AF02DB" w:rsidP="003A4A74">
      <w:r>
        <w:continuationSeparator/>
      </w:r>
    </w:p>
    <w:p w14:paraId="598C94A7" w14:textId="77777777" w:rsidR="00AF02DB" w:rsidRDefault="00AF02DB"/>
  </w:footnote>
  <w:footnote w:type="continuationNotice" w:id="1">
    <w:p w14:paraId="1D5C2EAA" w14:textId="77777777" w:rsidR="00AF02DB" w:rsidRDefault="00AF02DB">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In3L1JgX" int2:invalidationBookmarkName="" int2:hashCode="5REDhXTu2EAQNs" int2:id="i3Uskjm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6B8A"/>
    <w:multiLevelType w:val="hybridMultilevel"/>
    <w:tmpl w:val="600C3592"/>
    <w:lvl w:ilvl="0" w:tplc="AFACEFE6">
      <w:start w:val="1"/>
      <w:numFmt w:val="decimal"/>
      <w:lvlText w:val="%1."/>
      <w:lvlJc w:val="left"/>
      <w:pPr>
        <w:ind w:left="720" w:hanging="360"/>
      </w:pPr>
    </w:lvl>
    <w:lvl w:ilvl="1" w:tplc="086A4C74">
      <w:start w:val="1"/>
      <w:numFmt w:val="lowerLetter"/>
      <w:lvlText w:val="%2."/>
      <w:lvlJc w:val="left"/>
      <w:pPr>
        <w:ind w:left="1440" w:hanging="360"/>
      </w:pPr>
    </w:lvl>
    <w:lvl w:ilvl="2" w:tplc="53C66464">
      <w:start w:val="1"/>
      <w:numFmt w:val="lowerRoman"/>
      <w:lvlText w:val="%3."/>
      <w:lvlJc w:val="right"/>
      <w:pPr>
        <w:ind w:left="2160" w:hanging="180"/>
      </w:pPr>
    </w:lvl>
    <w:lvl w:ilvl="3" w:tplc="EB583C3E">
      <w:start w:val="1"/>
      <w:numFmt w:val="decimal"/>
      <w:lvlText w:val="%4."/>
      <w:lvlJc w:val="left"/>
      <w:pPr>
        <w:ind w:left="2880" w:hanging="360"/>
      </w:pPr>
    </w:lvl>
    <w:lvl w:ilvl="4" w:tplc="8FC89658">
      <w:start w:val="1"/>
      <w:numFmt w:val="lowerLetter"/>
      <w:lvlText w:val="%5."/>
      <w:lvlJc w:val="left"/>
      <w:pPr>
        <w:ind w:left="3600" w:hanging="360"/>
      </w:pPr>
    </w:lvl>
    <w:lvl w:ilvl="5" w:tplc="5D9EE426">
      <w:start w:val="1"/>
      <w:numFmt w:val="lowerRoman"/>
      <w:lvlText w:val="%6."/>
      <w:lvlJc w:val="right"/>
      <w:pPr>
        <w:ind w:left="4320" w:hanging="180"/>
      </w:pPr>
    </w:lvl>
    <w:lvl w:ilvl="6" w:tplc="219E1510">
      <w:start w:val="1"/>
      <w:numFmt w:val="decimal"/>
      <w:lvlText w:val="%7."/>
      <w:lvlJc w:val="left"/>
      <w:pPr>
        <w:ind w:left="5040" w:hanging="360"/>
      </w:pPr>
    </w:lvl>
    <w:lvl w:ilvl="7" w:tplc="5F42CAA0">
      <w:start w:val="1"/>
      <w:numFmt w:val="lowerLetter"/>
      <w:lvlText w:val="%8."/>
      <w:lvlJc w:val="left"/>
      <w:pPr>
        <w:ind w:left="5760" w:hanging="360"/>
      </w:pPr>
    </w:lvl>
    <w:lvl w:ilvl="8" w:tplc="DE004418">
      <w:start w:val="1"/>
      <w:numFmt w:val="lowerRoman"/>
      <w:lvlText w:val="%9."/>
      <w:lvlJc w:val="right"/>
      <w:pPr>
        <w:ind w:left="6480" w:hanging="180"/>
      </w:pPr>
    </w:lvl>
  </w:abstractNum>
  <w:abstractNum w:abstractNumId="1" w15:restartNumberingAfterBreak="0">
    <w:nsid w:val="06616E97"/>
    <w:multiLevelType w:val="hybridMultilevel"/>
    <w:tmpl w:val="349E100C"/>
    <w:lvl w:ilvl="0" w:tplc="95487104">
      <w:start w:val="1"/>
      <w:numFmt w:val="decimal"/>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2" w15:restartNumberingAfterBreak="0">
    <w:nsid w:val="0ADC4A0C"/>
    <w:multiLevelType w:val="hybridMultilevel"/>
    <w:tmpl w:val="934658F2"/>
    <w:lvl w:ilvl="0" w:tplc="49CA33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EB167E"/>
    <w:multiLevelType w:val="hybridMultilevel"/>
    <w:tmpl w:val="369AFC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C44300F"/>
    <w:multiLevelType w:val="multilevel"/>
    <w:tmpl w:val="2E3C28F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CC07A29"/>
    <w:multiLevelType w:val="multilevel"/>
    <w:tmpl w:val="FFFFFFFF"/>
    <w:lvl w:ilvl="0">
      <w:numFmt w:val="decimal"/>
      <w:lvlText w:val=""/>
      <w:lvlJc w:val="left"/>
      <w:pPr>
        <w:ind w:left="180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F50CE31"/>
    <w:multiLevelType w:val="multilevel"/>
    <w:tmpl w:val="FFFFFFFF"/>
    <w:lvl w:ilvl="0">
      <w:start w:val="1"/>
      <w:numFmt w:val="decimal"/>
      <w:lvlText w:val="%1"/>
      <w:lvlJc w:val="left"/>
      <w:pPr>
        <w:ind w:left="432" w:hanging="432"/>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F9734E8"/>
    <w:multiLevelType w:val="multilevel"/>
    <w:tmpl w:val="F92E1C0C"/>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1E10A2"/>
    <w:multiLevelType w:val="hybridMultilevel"/>
    <w:tmpl w:val="8F26262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1C265D8"/>
    <w:multiLevelType w:val="hybridMultilevel"/>
    <w:tmpl w:val="CF00E88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2897424"/>
    <w:multiLevelType w:val="multilevel"/>
    <w:tmpl w:val="FFFFFFFF"/>
    <w:lvl w:ilvl="0">
      <w:numFmt w:val="decimal"/>
      <w:lvlText w:val=""/>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1" w15:restartNumberingAfterBreak="0">
    <w:nsid w:val="12D30780"/>
    <w:multiLevelType w:val="hybridMultilevel"/>
    <w:tmpl w:val="FFFFFFFF"/>
    <w:lvl w:ilvl="0" w:tplc="60EE1A8C">
      <w:start w:val="1"/>
      <w:numFmt w:val="bullet"/>
      <w:lvlText w:val=""/>
      <w:lvlJc w:val="left"/>
      <w:pPr>
        <w:ind w:left="720" w:hanging="360"/>
      </w:pPr>
      <w:rPr>
        <w:rFonts w:ascii="Symbol" w:hAnsi="Symbol" w:hint="default"/>
      </w:rPr>
    </w:lvl>
    <w:lvl w:ilvl="1" w:tplc="D3641D46">
      <w:start w:val="1"/>
      <w:numFmt w:val="bullet"/>
      <w:lvlText w:val="o"/>
      <w:lvlJc w:val="left"/>
      <w:pPr>
        <w:ind w:left="1440" w:hanging="360"/>
      </w:pPr>
      <w:rPr>
        <w:rFonts w:ascii="Courier New" w:hAnsi="Courier New" w:hint="default"/>
      </w:rPr>
    </w:lvl>
    <w:lvl w:ilvl="2" w:tplc="47669308">
      <w:start w:val="1"/>
      <w:numFmt w:val="bullet"/>
      <w:lvlText w:val=""/>
      <w:lvlJc w:val="left"/>
      <w:pPr>
        <w:ind w:left="2160" w:hanging="360"/>
      </w:pPr>
      <w:rPr>
        <w:rFonts w:ascii="Wingdings" w:hAnsi="Wingdings" w:hint="default"/>
      </w:rPr>
    </w:lvl>
    <w:lvl w:ilvl="3" w:tplc="38A47236">
      <w:start w:val="1"/>
      <w:numFmt w:val="bullet"/>
      <w:lvlText w:val=""/>
      <w:lvlJc w:val="left"/>
      <w:pPr>
        <w:ind w:left="2880" w:hanging="360"/>
      </w:pPr>
      <w:rPr>
        <w:rFonts w:ascii="Symbol" w:hAnsi="Symbol" w:hint="default"/>
      </w:rPr>
    </w:lvl>
    <w:lvl w:ilvl="4" w:tplc="E1983F80">
      <w:start w:val="1"/>
      <w:numFmt w:val="bullet"/>
      <w:lvlText w:val="o"/>
      <w:lvlJc w:val="left"/>
      <w:pPr>
        <w:ind w:left="3600" w:hanging="360"/>
      </w:pPr>
      <w:rPr>
        <w:rFonts w:ascii="Courier New" w:hAnsi="Courier New" w:hint="default"/>
      </w:rPr>
    </w:lvl>
    <w:lvl w:ilvl="5" w:tplc="96C46CAA">
      <w:start w:val="1"/>
      <w:numFmt w:val="bullet"/>
      <w:lvlText w:val=""/>
      <w:lvlJc w:val="left"/>
      <w:pPr>
        <w:ind w:left="4320" w:hanging="360"/>
      </w:pPr>
      <w:rPr>
        <w:rFonts w:ascii="Wingdings" w:hAnsi="Wingdings" w:hint="default"/>
      </w:rPr>
    </w:lvl>
    <w:lvl w:ilvl="6" w:tplc="19485138">
      <w:start w:val="1"/>
      <w:numFmt w:val="bullet"/>
      <w:lvlText w:val=""/>
      <w:lvlJc w:val="left"/>
      <w:pPr>
        <w:ind w:left="5040" w:hanging="360"/>
      </w:pPr>
      <w:rPr>
        <w:rFonts w:ascii="Symbol" w:hAnsi="Symbol" w:hint="default"/>
      </w:rPr>
    </w:lvl>
    <w:lvl w:ilvl="7" w:tplc="33BAC150">
      <w:start w:val="1"/>
      <w:numFmt w:val="bullet"/>
      <w:lvlText w:val="o"/>
      <w:lvlJc w:val="left"/>
      <w:pPr>
        <w:ind w:left="5760" w:hanging="360"/>
      </w:pPr>
      <w:rPr>
        <w:rFonts w:ascii="Courier New" w:hAnsi="Courier New" w:hint="default"/>
      </w:rPr>
    </w:lvl>
    <w:lvl w:ilvl="8" w:tplc="9126D6B8">
      <w:start w:val="1"/>
      <w:numFmt w:val="bullet"/>
      <w:lvlText w:val=""/>
      <w:lvlJc w:val="left"/>
      <w:pPr>
        <w:ind w:left="6480" w:hanging="360"/>
      </w:pPr>
      <w:rPr>
        <w:rFonts w:ascii="Wingdings" w:hAnsi="Wingdings" w:hint="default"/>
      </w:rPr>
    </w:lvl>
  </w:abstractNum>
  <w:abstractNum w:abstractNumId="12" w15:restartNumberingAfterBreak="0">
    <w:nsid w:val="15C55B6F"/>
    <w:multiLevelType w:val="hybridMultilevel"/>
    <w:tmpl w:val="F566D0C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17A84DE5"/>
    <w:multiLevelType w:val="hybridMultilevel"/>
    <w:tmpl w:val="00BC7D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B937AB8"/>
    <w:multiLevelType w:val="hybridMultilevel"/>
    <w:tmpl w:val="8BB4F3E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4476CC5"/>
    <w:multiLevelType w:val="hybridMultilevel"/>
    <w:tmpl w:val="00E0CC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693BCA6"/>
    <w:multiLevelType w:val="hybridMultilevel"/>
    <w:tmpl w:val="5144FDFE"/>
    <w:lvl w:ilvl="0" w:tplc="B1EC6170">
      <w:start w:val="2"/>
      <w:numFmt w:val="decimal"/>
      <w:lvlText w:val="%1."/>
      <w:lvlJc w:val="left"/>
      <w:pPr>
        <w:ind w:left="720" w:hanging="360"/>
      </w:pPr>
    </w:lvl>
    <w:lvl w:ilvl="1" w:tplc="7C1C9F00">
      <w:start w:val="1"/>
      <w:numFmt w:val="lowerLetter"/>
      <w:lvlText w:val="%2."/>
      <w:lvlJc w:val="left"/>
      <w:pPr>
        <w:ind w:left="1440" w:hanging="360"/>
      </w:pPr>
    </w:lvl>
    <w:lvl w:ilvl="2" w:tplc="51E07952">
      <w:start w:val="1"/>
      <w:numFmt w:val="lowerRoman"/>
      <w:lvlText w:val="%3."/>
      <w:lvlJc w:val="right"/>
      <w:pPr>
        <w:ind w:left="2160" w:hanging="180"/>
      </w:pPr>
    </w:lvl>
    <w:lvl w:ilvl="3" w:tplc="BE1A6DE4">
      <w:start w:val="1"/>
      <w:numFmt w:val="decimal"/>
      <w:lvlText w:val="%4."/>
      <w:lvlJc w:val="left"/>
      <w:pPr>
        <w:ind w:left="2880" w:hanging="360"/>
      </w:pPr>
    </w:lvl>
    <w:lvl w:ilvl="4" w:tplc="310A91D6">
      <w:start w:val="1"/>
      <w:numFmt w:val="lowerLetter"/>
      <w:lvlText w:val="%5."/>
      <w:lvlJc w:val="left"/>
      <w:pPr>
        <w:ind w:left="3600" w:hanging="360"/>
      </w:pPr>
    </w:lvl>
    <w:lvl w:ilvl="5" w:tplc="3FCE2440">
      <w:start w:val="1"/>
      <w:numFmt w:val="lowerRoman"/>
      <w:lvlText w:val="%6."/>
      <w:lvlJc w:val="right"/>
      <w:pPr>
        <w:ind w:left="4320" w:hanging="180"/>
      </w:pPr>
    </w:lvl>
    <w:lvl w:ilvl="6" w:tplc="F994702C">
      <w:start w:val="1"/>
      <w:numFmt w:val="decimal"/>
      <w:lvlText w:val="%7."/>
      <w:lvlJc w:val="left"/>
      <w:pPr>
        <w:ind w:left="5040" w:hanging="360"/>
      </w:pPr>
    </w:lvl>
    <w:lvl w:ilvl="7" w:tplc="DFB6F752">
      <w:start w:val="1"/>
      <w:numFmt w:val="lowerLetter"/>
      <w:lvlText w:val="%8."/>
      <w:lvlJc w:val="left"/>
      <w:pPr>
        <w:ind w:left="5760" w:hanging="360"/>
      </w:pPr>
    </w:lvl>
    <w:lvl w:ilvl="8" w:tplc="CA9EA796">
      <w:start w:val="1"/>
      <w:numFmt w:val="lowerRoman"/>
      <w:lvlText w:val="%9."/>
      <w:lvlJc w:val="right"/>
      <w:pPr>
        <w:ind w:left="6480" w:hanging="180"/>
      </w:pPr>
    </w:lvl>
  </w:abstractNum>
  <w:abstractNum w:abstractNumId="17" w15:restartNumberingAfterBreak="0">
    <w:nsid w:val="270E0F1E"/>
    <w:multiLevelType w:val="multilevel"/>
    <w:tmpl w:val="D0E68816"/>
    <w:lvl w:ilvl="0">
      <w:start w:val="1"/>
      <w:numFmt w:val="decimal"/>
      <w:lvlText w:val="Chapter %1."/>
      <w:lvlJc w:val="left"/>
      <w:pPr>
        <w:tabs>
          <w:tab w:val="num" w:pos="3060"/>
        </w:tabs>
        <w:ind w:left="3060" w:hanging="21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none"/>
      <w:lvlText w:val=""/>
      <w:lvlJc w:val="left"/>
      <w:pPr>
        <w:tabs>
          <w:tab w:val="num" w:pos="0"/>
        </w:tabs>
        <w:ind w:left="0" w:firstLine="0"/>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8" w15:restartNumberingAfterBreak="0">
    <w:nsid w:val="27AA54A7"/>
    <w:multiLevelType w:val="hybridMultilevel"/>
    <w:tmpl w:val="A59E4F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C3F2E65"/>
    <w:multiLevelType w:val="hybridMultilevel"/>
    <w:tmpl w:val="03B2FD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33C37050"/>
    <w:multiLevelType w:val="hybridMultilevel"/>
    <w:tmpl w:val="DF5C86CE"/>
    <w:lvl w:ilvl="0" w:tplc="FD4E3CCA">
      <w:numFmt w:val="bullet"/>
      <w:lvlText w:val="•"/>
      <w:lvlJc w:val="left"/>
      <w:pPr>
        <w:ind w:left="1485" w:hanging="765"/>
      </w:pPr>
      <w:rPr>
        <w:rFonts w:ascii="Times New Roman" w:eastAsia="SimSu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15:restartNumberingAfterBreak="0">
    <w:nsid w:val="35CD3BF5"/>
    <w:multiLevelType w:val="hybridMultilevel"/>
    <w:tmpl w:val="B0182AA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7660336"/>
    <w:multiLevelType w:val="hybridMultilevel"/>
    <w:tmpl w:val="292E136E"/>
    <w:lvl w:ilvl="0" w:tplc="CA085418">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B26E71"/>
    <w:multiLevelType w:val="multilevel"/>
    <w:tmpl w:val="78D86E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6044E5"/>
    <w:multiLevelType w:val="multilevel"/>
    <w:tmpl w:val="FFFFFFFF"/>
    <w:lvl w:ilvl="0">
      <w:numFmt w:val="decimal"/>
      <w:lvlText w:val=""/>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5" w15:restartNumberingAfterBreak="0">
    <w:nsid w:val="3A877D64"/>
    <w:multiLevelType w:val="singleLevel"/>
    <w:tmpl w:val="5DA6FC16"/>
    <w:lvl w:ilvl="0">
      <w:start w:val="1"/>
      <w:numFmt w:val="decimal"/>
      <w:pStyle w:val="References"/>
      <w:lvlText w:val="[%1]"/>
      <w:lvlJc w:val="left"/>
      <w:pPr>
        <w:tabs>
          <w:tab w:val="num" w:pos="450"/>
        </w:tabs>
        <w:ind w:left="450" w:hanging="360"/>
      </w:pPr>
    </w:lvl>
  </w:abstractNum>
  <w:abstractNum w:abstractNumId="26" w15:restartNumberingAfterBreak="0">
    <w:nsid w:val="405538A2"/>
    <w:multiLevelType w:val="multilevel"/>
    <w:tmpl w:val="FFFFFFFF"/>
    <w:lvl w:ilvl="0">
      <w:numFmt w:val="decimal"/>
      <w:pStyle w:val="Heading2"/>
      <w:lvlText w:val=""/>
      <w:lvlJc w:val="left"/>
      <w:pPr>
        <w:tabs>
          <w:tab w:val="num" w:pos="360"/>
        </w:tabs>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7" w15:restartNumberingAfterBreak="0">
    <w:nsid w:val="40A7D69D"/>
    <w:multiLevelType w:val="hybridMultilevel"/>
    <w:tmpl w:val="FFFFFFFF"/>
    <w:lvl w:ilvl="0" w:tplc="50682B54">
      <w:start w:val="1"/>
      <w:numFmt w:val="decimal"/>
      <w:lvlText w:val="%1."/>
      <w:lvlJc w:val="left"/>
      <w:pPr>
        <w:ind w:left="1080" w:hanging="360"/>
      </w:pPr>
    </w:lvl>
    <w:lvl w:ilvl="1" w:tplc="78BE8434">
      <w:start w:val="1"/>
      <w:numFmt w:val="lowerLetter"/>
      <w:lvlText w:val="%2."/>
      <w:lvlJc w:val="left"/>
      <w:pPr>
        <w:ind w:left="1800" w:hanging="360"/>
      </w:pPr>
    </w:lvl>
    <w:lvl w:ilvl="2" w:tplc="33A6B05A">
      <w:start w:val="1"/>
      <w:numFmt w:val="lowerRoman"/>
      <w:lvlText w:val="%3."/>
      <w:lvlJc w:val="right"/>
      <w:pPr>
        <w:ind w:left="2520" w:hanging="180"/>
      </w:pPr>
    </w:lvl>
    <w:lvl w:ilvl="3" w:tplc="D8D04B82">
      <w:start w:val="1"/>
      <w:numFmt w:val="decimal"/>
      <w:lvlText w:val="%4."/>
      <w:lvlJc w:val="left"/>
      <w:pPr>
        <w:ind w:left="3240" w:hanging="360"/>
      </w:pPr>
    </w:lvl>
    <w:lvl w:ilvl="4" w:tplc="51C67C72">
      <w:start w:val="1"/>
      <w:numFmt w:val="lowerLetter"/>
      <w:lvlText w:val="%5."/>
      <w:lvlJc w:val="left"/>
      <w:pPr>
        <w:ind w:left="3960" w:hanging="360"/>
      </w:pPr>
    </w:lvl>
    <w:lvl w:ilvl="5" w:tplc="912CD972">
      <w:start w:val="1"/>
      <w:numFmt w:val="lowerRoman"/>
      <w:lvlText w:val="%6."/>
      <w:lvlJc w:val="right"/>
      <w:pPr>
        <w:ind w:left="4680" w:hanging="180"/>
      </w:pPr>
    </w:lvl>
    <w:lvl w:ilvl="6" w:tplc="65260232">
      <w:start w:val="1"/>
      <w:numFmt w:val="decimal"/>
      <w:lvlText w:val="%7."/>
      <w:lvlJc w:val="left"/>
      <w:pPr>
        <w:ind w:left="5400" w:hanging="360"/>
      </w:pPr>
    </w:lvl>
    <w:lvl w:ilvl="7" w:tplc="8B165F1E">
      <w:start w:val="1"/>
      <w:numFmt w:val="lowerLetter"/>
      <w:lvlText w:val="%8."/>
      <w:lvlJc w:val="left"/>
      <w:pPr>
        <w:ind w:left="6120" w:hanging="360"/>
      </w:pPr>
    </w:lvl>
    <w:lvl w:ilvl="8" w:tplc="58AE8020">
      <w:start w:val="1"/>
      <w:numFmt w:val="lowerRoman"/>
      <w:lvlText w:val="%9."/>
      <w:lvlJc w:val="right"/>
      <w:pPr>
        <w:ind w:left="6840" w:hanging="180"/>
      </w:pPr>
    </w:lvl>
  </w:abstractNum>
  <w:abstractNum w:abstractNumId="28" w15:restartNumberingAfterBreak="0">
    <w:nsid w:val="45181DB7"/>
    <w:multiLevelType w:val="multilevel"/>
    <w:tmpl w:val="FFFFFFFF"/>
    <w:lvl w:ilvl="0">
      <w:numFmt w:val="decimal"/>
      <w:lvlText w:val=""/>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9" w15:restartNumberingAfterBreak="0">
    <w:nsid w:val="470B2727"/>
    <w:multiLevelType w:val="hybridMultilevel"/>
    <w:tmpl w:val="4B764344"/>
    <w:lvl w:ilvl="0" w:tplc="6904578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22D51C2"/>
    <w:multiLevelType w:val="hybridMultilevel"/>
    <w:tmpl w:val="8B2E07A6"/>
    <w:lvl w:ilvl="0" w:tplc="DB063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2CA544A"/>
    <w:multiLevelType w:val="singleLevel"/>
    <w:tmpl w:val="15721760"/>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24"/>
        <w:szCs w:val="24"/>
      </w:rPr>
    </w:lvl>
  </w:abstractNum>
  <w:abstractNum w:abstractNumId="32" w15:restartNumberingAfterBreak="0">
    <w:nsid w:val="544A1901"/>
    <w:multiLevelType w:val="hybridMultilevel"/>
    <w:tmpl w:val="471097B2"/>
    <w:lvl w:ilvl="0" w:tplc="F6AA6B4E">
      <w:start w:val="3"/>
      <w:numFmt w:val="decimal"/>
      <w:lvlText w:val="%1."/>
      <w:lvlJc w:val="left"/>
      <w:pPr>
        <w:ind w:left="720" w:hanging="360"/>
      </w:pPr>
    </w:lvl>
    <w:lvl w:ilvl="1" w:tplc="FC0AB52C">
      <w:start w:val="1"/>
      <w:numFmt w:val="lowerLetter"/>
      <w:lvlText w:val="%2."/>
      <w:lvlJc w:val="left"/>
      <w:pPr>
        <w:ind w:left="1440" w:hanging="360"/>
      </w:pPr>
    </w:lvl>
    <w:lvl w:ilvl="2" w:tplc="F1A4A0A0">
      <w:start w:val="1"/>
      <w:numFmt w:val="lowerRoman"/>
      <w:lvlText w:val="%3."/>
      <w:lvlJc w:val="right"/>
      <w:pPr>
        <w:ind w:left="2160" w:hanging="180"/>
      </w:pPr>
    </w:lvl>
    <w:lvl w:ilvl="3" w:tplc="C4B60270">
      <w:start w:val="1"/>
      <w:numFmt w:val="decimal"/>
      <w:lvlText w:val="%4."/>
      <w:lvlJc w:val="left"/>
      <w:pPr>
        <w:ind w:left="2880" w:hanging="360"/>
      </w:pPr>
    </w:lvl>
    <w:lvl w:ilvl="4" w:tplc="FF9A3B4E">
      <w:start w:val="1"/>
      <w:numFmt w:val="lowerLetter"/>
      <w:lvlText w:val="%5."/>
      <w:lvlJc w:val="left"/>
      <w:pPr>
        <w:ind w:left="3600" w:hanging="360"/>
      </w:pPr>
    </w:lvl>
    <w:lvl w:ilvl="5" w:tplc="9CD88430">
      <w:start w:val="1"/>
      <w:numFmt w:val="lowerRoman"/>
      <w:lvlText w:val="%6."/>
      <w:lvlJc w:val="right"/>
      <w:pPr>
        <w:ind w:left="4320" w:hanging="180"/>
      </w:pPr>
    </w:lvl>
    <w:lvl w:ilvl="6" w:tplc="CE30973C">
      <w:start w:val="1"/>
      <w:numFmt w:val="decimal"/>
      <w:lvlText w:val="%7."/>
      <w:lvlJc w:val="left"/>
      <w:pPr>
        <w:ind w:left="5040" w:hanging="360"/>
      </w:pPr>
    </w:lvl>
    <w:lvl w:ilvl="7" w:tplc="7786AAC2">
      <w:start w:val="1"/>
      <w:numFmt w:val="lowerLetter"/>
      <w:lvlText w:val="%8."/>
      <w:lvlJc w:val="left"/>
      <w:pPr>
        <w:ind w:left="5760" w:hanging="360"/>
      </w:pPr>
    </w:lvl>
    <w:lvl w:ilvl="8" w:tplc="444098B8">
      <w:start w:val="1"/>
      <w:numFmt w:val="lowerRoman"/>
      <w:lvlText w:val="%9."/>
      <w:lvlJc w:val="right"/>
      <w:pPr>
        <w:ind w:left="6480" w:hanging="180"/>
      </w:pPr>
    </w:lvl>
  </w:abstractNum>
  <w:abstractNum w:abstractNumId="33" w15:restartNumberingAfterBreak="0">
    <w:nsid w:val="544F2EE4"/>
    <w:multiLevelType w:val="multilevel"/>
    <w:tmpl w:val="C7B4CE24"/>
    <w:lvl w:ilvl="0">
      <w:start w:val="1"/>
      <w:numFmt w:val="decimal"/>
      <w:lvlText w:val="%1."/>
      <w:lvlJc w:val="left"/>
      <w:pPr>
        <w:ind w:left="1069" w:hanging="360"/>
      </w:pPr>
      <w:rPr>
        <w:rFonts w:hint="default"/>
      </w:rPr>
    </w:lvl>
    <w:lvl w:ilvl="1">
      <w:start w:val="4"/>
      <w:numFmt w:val="decimal"/>
      <w:isLgl/>
      <w:lvlText w:val="%1.%2"/>
      <w:lvlJc w:val="left"/>
      <w:pPr>
        <w:ind w:left="1612" w:hanging="660"/>
      </w:pPr>
      <w:rPr>
        <w:rFonts w:hint="default"/>
      </w:rPr>
    </w:lvl>
    <w:lvl w:ilvl="2">
      <w:start w:val="2"/>
      <w:numFmt w:val="decimal"/>
      <w:isLgl/>
      <w:lvlText w:val="%1.%2.%3"/>
      <w:lvlJc w:val="left"/>
      <w:pPr>
        <w:ind w:left="1915" w:hanging="720"/>
      </w:pPr>
      <w:rPr>
        <w:rFonts w:hint="default"/>
      </w:rPr>
    </w:lvl>
    <w:lvl w:ilvl="3">
      <w:start w:val="1"/>
      <w:numFmt w:val="decimal"/>
      <w:isLgl/>
      <w:lvlText w:val="%1.%2.%3.%4"/>
      <w:lvlJc w:val="left"/>
      <w:pPr>
        <w:ind w:left="2158" w:hanging="720"/>
      </w:pPr>
      <w:rPr>
        <w:rFonts w:hint="default"/>
      </w:rPr>
    </w:lvl>
    <w:lvl w:ilvl="4">
      <w:start w:val="1"/>
      <w:numFmt w:val="decimal"/>
      <w:isLgl/>
      <w:lvlText w:val="%1.%2.%3.%4.%5"/>
      <w:lvlJc w:val="left"/>
      <w:pPr>
        <w:ind w:left="2761"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07" w:hanging="1440"/>
      </w:pPr>
      <w:rPr>
        <w:rFonts w:hint="default"/>
      </w:rPr>
    </w:lvl>
    <w:lvl w:ilvl="7">
      <w:start w:val="1"/>
      <w:numFmt w:val="decimal"/>
      <w:isLgl/>
      <w:lvlText w:val="%1.%2.%3.%4.%5.%6.%7.%8"/>
      <w:lvlJc w:val="left"/>
      <w:pPr>
        <w:ind w:left="3850" w:hanging="1440"/>
      </w:pPr>
      <w:rPr>
        <w:rFonts w:hint="default"/>
      </w:rPr>
    </w:lvl>
    <w:lvl w:ilvl="8">
      <w:start w:val="1"/>
      <w:numFmt w:val="decimal"/>
      <w:isLgl/>
      <w:lvlText w:val="%1.%2.%3.%4.%5.%6.%7.%8.%9"/>
      <w:lvlJc w:val="left"/>
      <w:pPr>
        <w:ind w:left="4453" w:hanging="1800"/>
      </w:pPr>
      <w:rPr>
        <w:rFonts w:hint="default"/>
      </w:rPr>
    </w:lvl>
  </w:abstractNum>
  <w:abstractNum w:abstractNumId="34" w15:restartNumberingAfterBreak="0">
    <w:nsid w:val="55ED36EA"/>
    <w:multiLevelType w:val="hybridMultilevel"/>
    <w:tmpl w:val="863E98DA"/>
    <w:lvl w:ilvl="0" w:tplc="934A1E40">
      <w:start w:val="1"/>
      <w:numFmt w:val="decimal"/>
      <w:lvlText w:val="%1."/>
      <w:lvlJc w:val="left"/>
      <w:pPr>
        <w:ind w:left="1069" w:hanging="360"/>
      </w:pPr>
      <w:rPr>
        <w:rFonts w:hint="default"/>
        <w:b/>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586907EA"/>
    <w:multiLevelType w:val="hybridMultilevel"/>
    <w:tmpl w:val="B79A1380"/>
    <w:lvl w:ilvl="0" w:tplc="CBE46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9F60951"/>
    <w:multiLevelType w:val="hybridMultilevel"/>
    <w:tmpl w:val="0F36F1C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CB42170"/>
    <w:multiLevelType w:val="hybridMultilevel"/>
    <w:tmpl w:val="2A8A3E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D8F82E5"/>
    <w:multiLevelType w:val="hybridMultilevel"/>
    <w:tmpl w:val="FFFFFFFF"/>
    <w:lvl w:ilvl="0" w:tplc="979E2790">
      <w:start w:val="1"/>
      <w:numFmt w:val="decimal"/>
      <w:lvlText w:val="%1."/>
      <w:lvlJc w:val="left"/>
      <w:pPr>
        <w:ind w:left="1080" w:hanging="360"/>
      </w:pPr>
    </w:lvl>
    <w:lvl w:ilvl="1" w:tplc="4572BC98">
      <w:start w:val="1"/>
      <w:numFmt w:val="lowerLetter"/>
      <w:lvlText w:val="%2."/>
      <w:lvlJc w:val="left"/>
      <w:pPr>
        <w:ind w:left="1800" w:hanging="360"/>
      </w:pPr>
    </w:lvl>
    <w:lvl w:ilvl="2" w:tplc="9E20A44E">
      <w:start w:val="1"/>
      <w:numFmt w:val="lowerRoman"/>
      <w:lvlText w:val="%3."/>
      <w:lvlJc w:val="right"/>
      <w:pPr>
        <w:ind w:left="2520" w:hanging="180"/>
      </w:pPr>
    </w:lvl>
    <w:lvl w:ilvl="3" w:tplc="CC96415E">
      <w:start w:val="1"/>
      <w:numFmt w:val="decimal"/>
      <w:lvlText w:val="%4."/>
      <w:lvlJc w:val="left"/>
      <w:pPr>
        <w:ind w:left="3240" w:hanging="360"/>
      </w:pPr>
    </w:lvl>
    <w:lvl w:ilvl="4" w:tplc="0792BD46">
      <w:start w:val="1"/>
      <w:numFmt w:val="lowerLetter"/>
      <w:lvlText w:val="%5."/>
      <w:lvlJc w:val="left"/>
      <w:pPr>
        <w:ind w:left="3960" w:hanging="360"/>
      </w:pPr>
    </w:lvl>
    <w:lvl w:ilvl="5" w:tplc="C90C7402">
      <w:start w:val="1"/>
      <w:numFmt w:val="lowerRoman"/>
      <w:lvlText w:val="%6."/>
      <w:lvlJc w:val="right"/>
      <w:pPr>
        <w:ind w:left="4680" w:hanging="180"/>
      </w:pPr>
    </w:lvl>
    <w:lvl w:ilvl="6" w:tplc="E7BA7780">
      <w:start w:val="1"/>
      <w:numFmt w:val="decimal"/>
      <w:lvlText w:val="%7."/>
      <w:lvlJc w:val="left"/>
      <w:pPr>
        <w:ind w:left="5400" w:hanging="360"/>
      </w:pPr>
    </w:lvl>
    <w:lvl w:ilvl="7" w:tplc="CD5E2A86">
      <w:start w:val="1"/>
      <w:numFmt w:val="lowerLetter"/>
      <w:lvlText w:val="%8."/>
      <w:lvlJc w:val="left"/>
      <w:pPr>
        <w:ind w:left="6120" w:hanging="360"/>
      </w:pPr>
    </w:lvl>
    <w:lvl w:ilvl="8" w:tplc="AF9C9368">
      <w:start w:val="1"/>
      <w:numFmt w:val="lowerRoman"/>
      <w:lvlText w:val="%9."/>
      <w:lvlJc w:val="right"/>
      <w:pPr>
        <w:ind w:left="6840" w:hanging="180"/>
      </w:pPr>
    </w:lvl>
  </w:abstractNum>
  <w:abstractNum w:abstractNumId="39" w15:restartNumberingAfterBreak="0">
    <w:nsid w:val="5E89662D"/>
    <w:multiLevelType w:val="multilevel"/>
    <w:tmpl w:val="FFFFFFFF"/>
    <w:lvl w:ilvl="0">
      <w:start w:val="1"/>
      <w:numFmt w:val="decimal"/>
      <w:lvlText w:val="%1"/>
      <w:lvlJc w:val="left"/>
      <w:pPr>
        <w:ind w:left="432" w:hanging="432"/>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63F61097"/>
    <w:multiLevelType w:val="multilevel"/>
    <w:tmpl w:val="51A46E62"/>
    <w:lvl w:ilvl="0">
      <w:start w:val="1"/>
      <w:numFmt w:val="decimal"/>
      <w:lvlText w:val="Chapter %1."/>
      <w:lvlJc w:val="left"/>
      <w:pPr>
        <w:tabs>
          <w:tab w:val="num" w:pos="2160"/>
        </w:tabs>
        <w:ind w:left="2160" w:hanging="21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none"/>
      <w:lvlText w:val=""/>
      <w:lvlJc w:val="left"/>
      <w:pPr>
        <w:tabs>
          <w:tab w:val="num" w:pos="0"/>
        </w:tabs>
        <w:ind w:left="0" w:firstLine="0"/>
      </w:pPr>
      <w:rPr>
        <w:rFonts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lang w:val="en-US"/>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15:restartNumberingAfterBreak="0">
    <w:nsid w:val="64E86504"/>
    <w:multiLevelType w:val="hybridMultilevel"/>
    <w:tmpl w:val="D922A28C"/>
    <w:lvl w:ilvl="0" w:tplc="CE08A2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6C677D3"/>
    <w:multiLevelType w:val="multilevel"/>
    <w:tmpl w:val="5976A0C4"/>
    <w:lvl w:ilvl="0">
      <w:start w:val="1"/>
      <w:numFmt w:val="decimal"/>
      <w:lvlText w:val="%1"/>
      <w:lvlJc w:val="left"/>
      <w:pPr>
        <w:ind w:left="432" w:hanging="432"/>
      </w:pPr>
      <w:rPr>
        <w:rFonts w:hint="default"/>
        <w:sz w:val="32"/>
        <w:szCs w:val="32"/>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3" w15:restartNumberingAfterBreak="0">
    <w:nsid w:val="6DC9B779"/>
    <w:multiLevelType w:val="hybridMultilevel"/>
    <w:tmpl w:val="FFFFFFFF"/>
    <w:lvl w:ilvl="0" w:tplc="DA72C184">
      <w:start w:val="1"/>
      <w:numFmt w:val="decimal"/>
      <w:lvlText w:val="%1."/>
      <w:lvlJc w:val="left"/>
      <w:pPr>
        <w:ind w:left="1080" w:hanging="360"/>
      </w:pPr>
    </w:lvl>
    <w:lvl w:ilvl="1" w:tplc="92C03E02">
      <w:start w:val="1"/>
      <w:numFmt w:val="lowerLetter"/>
      <w:lvlText w:val="%2."/>
      <w:lvlJc w:val="left"/>
      <w:pPr>
        <w:ind w:left="1800" w:hanging="360"/>
      </w:pPr>
    </w:lvl>
    <w:lvl w:ilvl="2" w:tplc="259EABA2">
      <w:start w:val="1"/>
      <w:numFmt w:val="lowerRoman"/>
      <w:lvlText w:val="%3."/>
      <w:lvlJc w:val="right"/>
      <w:pPr>
        <w:ind w:left="2520" w:hanging="180"/>
      </w:pPr>
    </w:lvl>
    <w:lvl w:ilvl="3" w:tplc="F11AF8D4">
      <w:start w:val="1"/>
      <w:numFmt w:val="decimal"/>
      <w:lvlText w:val="%4."/>
      <w:lvlJc w:val="left"/>
      <w:pPr>
        <w:ind w:left="3240" w:hanging="360"/>
      </w:pPr>
    </w:lvl>
    <w:lvl w:ilvl="4" w:tplc="944A846A">
      <w:start w:val="1"/>
      <w:numFmt w:val="lowerLetter"/>
      <w:lvlText w:val="%5."/>
      <w:lvlJc w:val="left"/>
      <w:pPr>
        <w:ind w:left="3960" w:hanging="360"/>
      </w:pPr>
    </w:lvl>
    <w:lvl w:ilvl="5" w:tplc="78C4819C">
      <w:start w:val="1"/>
      <w:numFmt w:val="lowerRoman"/>
      <w:lvlText w:val="%6."/>
      <w:lvlJc w:val="right"/>
      <w:pPr>
        <w:ind w:left="4680" w:hanging="180"/>
      </w:pPr>
    </w:lvl>
    <w:lvl w:ilvl="6" w:tplc="CCEC2DCC">
      <w:start w:val="1"/>
      <w:numFmt w:val="decimal"/>
      <w:lvlText w:val="%7."/>
      <w:lvlJc w:val="left"/>
      <w:pPr>
        <w:ind w:left="5400" w:hanging="360"/>
      </w:pPr>
    </w:lvl>
    <w:lvl w:ilvl="7" w:tplc="39E45600">
      <w:start w:val="1"/>
      <w:numFmt w:val="lowerLetter"/>
      <w:lvlText w:val="%8."/>
      <w:lvlJc w:val="left"/>
      <w:pPr>
        <w:ind w:left="6120" w:hanging="360"/>
      </w:pPr>
    </w:lvl>
    <w:lvl w:ilvl="8" w:tplc="910CEEAC">
      <w:start w:val="1"/>
      <w:numFmt w:val="lowerRoman"/>
      <w:lvlText w:val="%9."/>
      <w:lvlJc w:val="right"/>
      <w:pPr>
        <w:ind w:left="6840" w:hanging="180"/>
      </w:pPr>
    </w:lvl>
  </w:abstractNum>
  <w:abstractNum w:abstractNumId="44" w15:restartNumberingAfterBreak="0">
    <w:nsid w:val="6FB41563"/>
    <w:multiLevelType w:val="hybridMultilevel"/>
    <w:tmpl w:val="5D1215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5" w15:restartNumberingAfterBreak="0">
    <w:nsid w:val="7A026922"/>
    <w:multiLevelType w:val="multilevel"/>
    <w:tmpl w:val="687495F6"/>
    <w:styleLink w:val="Style1"/>
    <w:lvl w:ilvl="0">
      <w:start w:val="1"/>
      <w:numFmt w:val="decimal"/>
      <w:suff w:val="space"/>
      <w:lvlText w:val="Chapter %1."/>
      <w:lvlJc w:val="left"/>
      <w:pPr>
        <w:ind w:left="2160" w:hanging="21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862"/>
        </w:tabs>
        <w:ind w:left="862" w:hanging="720"/>
      </w:pPr>
      <w:rPr>
        <w:rFonts w:cs="Times New Roman" w:hint="default"/>
      </w:rPr>
    </w:lvl>
    <w:lvl w:ilvl="3">
      <w:start w:val="1"/>
      <w:numFmt w:val="none"/>
      <w:lvlText w:val=""/>
      <w:lvlJc w:val="left"/>
      <w:pPr>
        <w:tabs>
          <w:tab w:val="num" w:pos="0"/>
        </w:tabs>
        <w:ind w:left="0" w:firstLine="0"/>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6" w15:restartNumberingAfterBreak="0">
    <w:nsid w:val="7E612F4F"/>
    <w:multiLevelType w:val="hybridMultilevel"/>
    <w:tmpl w:val="C5B421BE"/>
    <w:lvl w:ilvl="0" w:tplc="5366F0A0">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7" w15:restartNumberingAfterBreak="0">
    <w:nsid w:val="7ED5CBBA"/>
    <w:multiLevelType w:val="multilevel"/>
    <w:tmpl w:val="FFFFFFFF"/>
    <w:lvl w:ilvl="0">
      <w:start w:val="1"/>
      <w:numFmt w:val="decimal"/>
      <w:lvlText w:val="%1"/>
      <w:lvlJc w:val="left"/>
      <w:pPr>
        <w:ind w:left="432" w:hanging="432"/>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263196881">
    <w:abstractNumId w:val="7"/>
  </w:num>
  <w:num w:numId="2" w16cid:durableId="1846894495">
    <w:abstractNumId w:val="17"/>
  </w:num>
  <w:num w:numId="3" w16cid:durableId="1633175503">
    <w:abstractNumId w:val="22"/>
  </w:num>
  <w:num w:numId="4" w16cid:durableId="1377242467">
    <w:abstractNumId w:val="31"/>
  </w:num>
  <w:num w:numId="5" w16cid:durableId="481697023">
    <w:abstractNumId w:val="45"/>
  </w:num>
  <w:num w:numId="6" w16cid:durableId="1021466752">
    <w:abstractNumId w:val="33"/>
  </w:num>
  <w:num w:numId="7" w16cid:durableId="834608368">
    <w:abstractNumId w:val="25"/>
  </w:num>
  <w:num w:numId="8" w16cid:durableId="647440955">
    <w:abstractNumId w:val="37"/>
  </w:num>
  <w:num w:numId="9" w16cid:durableId="1092122100">
    <w:abstractNumId w:val="33"/>
    <w:lvlOverride w:ilvl="0">
      <w:startOverride w:val="1"/>
      <w:lvl w:ilvl="0">
        <w:start w:val="1"/>
        <w:numFmt w:val="decimal"/>
        <w:lvlText w:val="%1."/>
        <w:lvlJc w:val="left"/>
        <w:pPr>
          <w:ind w:left="1069" w:hanging="360"/>
        </w:pPr>
        <w:rPr>
          <w:rFonts w:hint="default"/>
        </w:rPr>
      </w:lvl>
    </w:lvlOverride>
    <w:lvlOverride w:ilvl="1">
      <w:startOverride w:val="4"/>
      <w:lvl w:ilvl="1">
        <w:start w:val="4"/>
        <w:numFmt w:val="decimal"/>
        <w:isLgl/>
        <w:lvlText w:val="%1.%2"/>
        <w:lvlJc w:val="left"/>
        <w:pPr>
          <w:ind w:left="1612" w:hanging="660"/>
        </w:pPr>
        <w:rPr>
          <w:rFonts w:hint="default"/>
        </w:rPr>
      </w:lvl>
    </w:lvlOverride>
    <w:lvlOverride w:ilvl="2">
      <w:startOverride w:val="2"/>
      <w:lvl w:ilvl="2">
        <w:start w:val="2"/>
        <w:numFmt w:val="decimal"/>
        <w:isLgl/>
        <w:lvlText w:val="%1.%2.%3"/>
        <w:lvlJc w:val="left"/>
        <w:pPr>
          <w:ind w:left="1915" w:hanging="720"/>
        </w:pPr>
        <w:rPr>
          <w:rFonts w:hint="default"/>
        </w:rPr>
      </w:lvl>
    </w:lvlOverride>
    <w:lvlOverride w:ilvl="3">
      <w:startOverride w:val="1"/>
      <w:lvl w:ilvl="3">
        <w:start w:val="1"/>
        <w:numFmt w:val="decimal"/>
        <w:isLgl/>
        <w:lvlText w:val="4.%2.%3.%4"/>
        <w:lvlJc w:val="left"/>
        <w:pPr>
          <w:ind w:left="1890" w:hanging="720"/>
        </w:pPr>
        <w:rPr>
          <w:rFonts w:hint="default"/>
        </w:rPr>
      </w:lvl>
    </w:lvlOverride>
    <w:lvlOverride w:ilvl="4">
      <w:startOverride w:val="1"/>
      <w:lvl w:ilvl="4">
        <w:start w:val="1"/>
        <w:numFmt w:val="decimal"/>
        <w:isLgl/>
        <w:lvlText w:val="%1.%2.%3.%4.%5"/>
        <w:lvlJc w:val="left"/>
        <w:pPr>
          <w:ind w:left="2761" w:hanging="1080"/>
        </w:pPr>
        <w:rPr>
          <w:rFonts w:hint="default"/>
        </w:rPr>
      </w:lvl>
    </w:lvlOverride>
    <w:lvlOverride w:ilvl="5">
      <w:startOverride w:val="1"/>
      <w:lvl w:ilvl="5">
        <w:start w:val="1"/>
        <w:numFmt w:val="decimal"/>
        <w:isLgl/>
        <w:lvlText w:val="%1.%2.%3.%4.%5.%6"/>
        <w:lvlJc w:val="left"/>
        <w:pPr>
          <w:ind w:left="3004" w:hanging="1080"/>
        </w:pPr>
        <w:rPr>
          <w:rFonts w:hint="default"/>
        </w:rPr>
      </w:lvl>
    </w:lvlOverride>
    <w:lvlOverride w:ilvl="6">
      <w:startOverride w:val="1"/>
      <w:lvl w:ilvl="6">
        <w:start w:val="1"/>
        <w:numFmt w:val="decimal"/>
        <w:isLgl/>
        <w:lvlText w:val="%1.%2.%3.%4.%5.%6.%7"/>
        <w:lvlJc w:val="left"/>
        <w:pPr>
          <w:ind w:left="3607" w:hanging="1440"/>
        </w:pPr>
        <w:rPr>
          <w:rFonts w:hint="default"/>
        </w:rPr>
      </w:lvl>
    </w:lvlOverride>
    <w:lvlOverride w:ilvl="7">
      <w:startOverride w:val="1"/>
      <w:lvl w:ilvl="7">
        <w:start w:val="1"/>
        <w:numFmt w:val="decimal"/>
        <w:isLgl/>
        <w:lvlText w:val="%1.%2.%3.%4.%5.%6.%7.%8"/>
        <w:lvlJc w:val="left"/>
        <w:pPr>
          <w:ind w:left="3850" w:hanging="1440"/>
        </w:pPr>
        <w:rPr>
          <w:rFonts w:hint="default"/>
        </w:rPr>
      </w:lvl>
    </w:lvlOverride>
    <w:lvlOverride w:ilvl="8">
      <w:startOverride w:val="1"/>
      <w:lvl w:ilvl="8">
        <w:start w:val="1"/>
        <w:numFmt w:val="decimal"/>
        <w:isLgl/>
        <w:lvlText w:val="%1.%2.%3.%4.%5.%6.%7.%8.%9"/>
        <w:lvlJc w:val="left"/>
        <w:pPr>
          <w:ind w:left="4453" w:hanging="1800"/>
        </w:pPr>
        <w:rPr>
          <w:rFonts w:hint="default"/>
        </w:rPr>
      </w:lvl>
    </w:lvlOverride>
  </w:num>
  <w:num w:numId="10" w16cid:durableId="1106848873">
    <w:abstractNumId w:val="40"/>
  </w:num>
  <w:num w:numId="11" w16cid:durableId="1759330116">
    <w:abstractNumId w:val="34"/>
  </w:num>
  <w:num w:numId="12" w16cid:durableId="1012538011">
    <w:abstractNumId w:val="9"/>
  </w:num>
  <w:num w:numId="13" w16cid:durableId="1554079453">
    <w:abstractNumId w:val="20"/>
  </w:num>
  <w:num w:numId="14" w16cid:durableId="607591602">
    <w:abstractNumId w:val="14"/>
  </w:num>
  <w:num w:numId="15" w16cid:durableId="740829781">
    <w:abstractNumId w:val="36"/>
  </w:num>
  <w:num w:numId="16" w16cid:durableId="256603421">
    <w:abstractNumId w:val="21"/>
  </w:num>
  <w:num w:numId="17" w16cid:durableId="224726210">
    <w:abstractNumId w:val="12"/>
  </w:num>
  <w:num w:numId="18" w16cid:durableId="133762859">
    <w:abstractNumId w:val="15"/>
  </w:num>
  <w:num w:numId="19" w16cid:durableId="900485961">
    <w:abstractNumId w:val="8"/>
  </w:num>
  <w:num w:numId="20" w16cid:durableId="1492405424">
    <w:abstractNumId w:val="19"/>
  </w:num>
  <w:num w:numId="21" w16cid:durableId="107235180">
    <w:abstractNumId w:val="18"/>
  </w:num>
  <w:num w:numId="22" w16cid:durableId="1707948244">
    <w:abstractNumId w:val="1"/>
  </w:num>
  <w:num w:numId="23" w16cid:durableId="1089735081">
    <w:abstractNumId w:val="44"/>
  </w:num>
  <w:num w:numId="24" w16cid:durableId="772167780">
    <w:abstractNumId w:val="4"/>
  </w:num>
  <w:num w:numId="25" w16cid:durableId="1603076269">
    <w:abstractNumId w:val="17"/>
  </w:num>
  <w:num w:numId="26" w16cid:durableId="21301229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1884897">
    <w:abstractNumId w:val="42"/>
  </w:num>
  <w:num w:numId="28" w16cid:durableId="4319704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8948487">
    <w:abstractNumId w:val="3"/>
  </w:num>
  <w:num w:numId="30" w16cid:durableId="712196517">
    <w:abstractNumId w:val="13"/>
  </w:num>
  <w:num w:numId="31" w16cid:durableId="548032397">
    <w:abstractNumId w:val="2"/>
  </w:num>
  <w:num w:numId="32" w16cid:durableId="1731417713">
    <w:abstractNumId w:val="30"/>
  </w:num>
  <w:num w:numId="33" w16cid:durableId="959190925">
    <w:abstractNumId w:val="29"/>
  </w:num>
  <w:num w:numId="34" w16cid:durableId="457649338">
    <w:abstractNumId w:val="46"/>
  </w:num>
  <w:num w:numId="35" w16cid:durableId="2036227147">
    <w:abstractNumId w:val="35"/>
  </w:num>
  <w:num w:numId="36" w16cid:durableId="2045212452">
    <w:abstractNumId w:val="41"/>
  </w:num>
  <w:num w:numId="37" w16cid:durableId="1806044638">
    <w:abstractNumId w:val="26"/>
  </w:num>
  <w:num w:numId="38" w16cid:durableId="290865313">
    <w:abstractNumId w:val="10"/>
  </w:num>
  <w:num w:numId="39" w16cid:durableId="89200124">
    <w:abstractNumId w:val="11"/>
  </w:num>
  <w:num w:numId="40" w16cid:durableId="700593568">
    <w:abstractNumId w:val="43"/>
  </w:num>
  <w:num w:numId="41" w16cid:durableId="507670179">
    <w:abstractNumId w:val="38"/>
  </w:num>
  <w:num w:numId="42" w16cid:durableId="2097167374">
    <w:abstractNumId w:val="27"/>
  </w:num>
  <w:num w:numId="43" w16cid:durableId="1334264462">
    <w:abstractNumId w:val="47"/>
  </w:num>
  <w:num w:numId="44" w16cid:durableId="637146295">
    <w:abstractNumId w:val="6"/>
  </w:num>
  <w:num w:numId="45" w16cid:durableId="2017003092">
    <w:abstractNumId w:val="39"/>
  </w:num>
  <w:num w:numId="46" w16cid:durableId="1215460864">
    <w:abstractNumId w:val="23"/>
  </w:num>
  <w:num w:numId="47" w16cid:durableId="629554203">
    <w:abstractNumId w:val="32"/>
  </w:num>
  <w:num w:numId="48" w16cid:durableId="150606602">
    <w:abstractNumId w:val="16"/>
  </w:num>
  <w:num w:numId="49" w16cid:durableId="695278262">
    <w:abstractNumId w:val="0"/>
  </w:num>
  <w:num w:numId="50" w16cid:durableId="87431499">
    <w:abstractNumId w:val="5"/>
  </w:num>
  <w:num w:numId="51" w16cid:durableId="1965958762">
    <w:abstractNumId w:val="24"/>
  </w:num>
  <w:num w:numId="52" w16cid:durableId="381683598">
    <w:abstractNumId w:val="28"/>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ofehinti Olofin">
    <w15:presenceInfo w15:providerId="AD" w15:userId="S::oolof071@uottawa.ca::c11dacb3-807d-407a-b4e4-e56ac689048a"/>
  </w15:person>
  <w15:person w15:author="Joey Barros">
    <w15:presenceInfo w15:providerId="AD" w15:userId="S::jbarr010@uottawa.ca::37e1b1d7-a1b3-40ca-8e4f-966a497c7f99"/>
  </w15:person>
  <w15:person w15:author="Maxim Shainski">
    <w15:presenceInfo w15:providerId="AD" w15:userId="S::mshai083@uottawa.ca::3cfa5962-11ed-4da5-acf4-9167201910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AD6"/>
    <w:rsid w:val="000002A3"/>
    <w:rsid w:val="00000803"/>
    <w:rsid w:val="0000087F"/>
    <w:rsid w:val="00000C95"/>
    <w:rsid w:val="00000CA3"/>
    <w:rsid w:val="00000E4D"/>
    <w:rsid w:val="00000E4F"/>
    <w:rsid w:val="00000FB5"/>
    <w:rsid w:val="00000FEB"/>
    <w:rsid w:val="000012F1"/>
    <w:rsid w:val="0000132F"/>
    <w:rsid w:val="000013F5"/>
    <w:rsid w:val="000014B2"/>
    <w:rsid w:val="0000157E"/>
    <w:rsid w:val="000017D1"/>
    <w:rsid w:val="000018B3"/>
    <w:rsid w:val="00001917"/>
    <w:rsid w:val="00001B6D"/>
    <w:rsid w:val="00001EFA"/>
    <w:rsid w:val="00001F82"/>
    <w:rsid w:val="00002042"/>
    <w:rsid w:val="00002076"/>
    <w:rsid w:val="00002079"/>
    <w:rsid w:val="0000207F"/>
    <w:rsid w:val="0000217B"/>
    <w:rsid w:val="0000250A"/>
    <w:rsid w:val="000030C0"/>
    <w:rsid w:val="0000316D"/>
    <w:rsid w:val="000035A4"/>
    <w:rsid w:val="00003659"/>
    <w:rsid w:val="0000375B"/>
    <w:rsid w:val="000037EA"/>
    <w:rsid w:val="00003ACF"/>
    <w:rsid w:val="00003D5C"/>
    <w:rsid w:val="00003FA2"/>
    <w:rsid w:val="000040C2"/>
    <w:rsid w:val="00004127"/>
    <w:rsid w:val="00004294"/>
    <w:rsid w:val="00004319"/>
    <w:rsid w:val="000044CF"/>
    <w:rsid w:val="0000450D"/>
    <w:rsid w:val="0000478C"/>
    <w:rsid w:val="00004AC7"/>
    <w:rsid w:val="00004BD4"/>
    <w:rsid w:val="00004CC1"/>
    <w:rsid w:val="00004F8A"/>
    <w:rsid w:val="00004FC6"/>
    <w:rsid w:val="000051BA"/>
    <w:rsid w:val="000052C1"/>
    <w:rsid w:val="0000593A"/>
    <w:rsid w:val="00005A98"/>
    <w:rsid w:val="00005B65"/>
    <w:rsid w:val="00005C7D"/>
    <w:rsid w:val="00005CF0"/>
    <w:rsid w:val="00005F2A"/>
    <w:rsid w:val="00006127"/>
    <w:rsid w:val="00006230"/>
    <w:rsid w:val="000063AB"/>
    <w:rsid w:val="0000647E"/>
    <w:rsid w:val="000065B4"/>
    <w:rsid w:val="00006689"/>
    <w:rsid w:val="00006706"/>
    <w:rsid w:val="000067E3"/>
    <w:rsid w:val="00006845"/>
    <w:rsid w:val="00006876"/>
    <w:rsid w:val="00006A91"/>
    <w:rsid w:val="00006BBD"/>
    <w:rsid w:val="00006F3E"/>
    <w:rsid w:val="00006FF9"/>
    <w:rsid w:val="00006FFE"/>
    <w:rsid w:val="00007280"/>
    <w:rsid w:val="00007543"/>
    <w:rsid w:val="000075E2"/>
    <w:rsid w:val="0000767A"/>
    <w:rsid w:val="00007AD5"/>
    <w:rsid w:val="00007B29"/>
    <w:rsid w:val="00007D84"/>
    <w:rsid w:val="00007F90"/>
    <w:rsid w:val="00010103"/>
    <w:rsid w:val="00010319"/>
    <w:rsid w:val="000103A2"/>
    <w:rsid w:val="000106FC"/>
    <w:rsid w:val="000107DE"/>
    <w:rsid w:val="000108D1"/>
    <w:rsid w:val="00010C69"/>
    <w:rsid w:val="00010FBE"/>
    <w:rsid w:val="00011016"/>
    <w:rsid w:val="00011073"/>
    <w:rsid w:val="0001117B"/>
    <w:rsid w:val="00011341"/>
    <w:rsid w:val="0001134E"/>
    <w:rsid w:val="00011400"/>
    <w:rsid w:val="0001144F"/>
    <w:rsid w:val="000114CA"/>
    <w:rsid w:val="000114E1"/>
    <w:rsid w:val="0001155C"/>
    <w:rsid w:val="0001161C"/>
    <w:rsid w:val="0001163F"/>
    <w:rsid w:val="000117AB"/>
    <w:rsid w:val="00011B76"/>
    <w:rsid w:val="00011B7B"/>
    <w:rsid w:val="00011CCB"/>
    <w:rsid w:val="00011DCA"/>
    <w:rsid w:val="00011FB7"/>
    <w:rsid w:val="000121A3"/>
    <w:rsid w:val="0001225B"/>
    <w:rsid w:val="00012261"/>
    <w:rsid w:val="00012304"/>
    <w:rsid w:val="00012490"/>
    <w:rsid w:val="00012986"/>
    <w:rsid w:val="00012B20"/>
    <w:rsid w:val="00012B9B"/>
    <w:rsid w:val="00012D54"/>
    <w:rsid w:val="00012E4A"/>
    <w:rsid w:val="0001306C"/>
    <w:rsid w:val="000131BC"/>
    <w:rsid w:val="0001340D"/>
    <w:rsid w:val="0001365D"/>
    <w:rsid w:val="00013769"/>
    <w:rsid w:val="00013846"/>
    <w:rsid w:val="00013906"/>
    <w:rsid w:val="000139EC"/>
    <w:rsid w:val="00013ACB"/>
    <w:rsid w:val="00013ADA"/>
    <w:rsid w:val="00013B28"/>
    <w:rsid w:val="00013D1F"/>
    <w:rsid w:val="00013E7D"/>
    <w:rsid w:val="00014062"/>
    <w:rsid w:val="0001461B"/>
    <w:rsid w:val="000146CB"/>
    <w:rsid w:val="00014836"/>
    <w:rsid w:val="00014D1A"/>
    <w:rsid w:val="000152D5"/>
    <w:rsid w:val="000157E2"/>
    <w:rsid w:val="000158DE"/>
    <w:rsid w:val="000159DC"/>
    <w:rsid w:val="00015A1F"/>
    <w:rsid w:val="00015D23"/>
    <w:rsid w:val="00015D88"/>
    <w:rsid w:val="0001600E"/>
    <w:rsid w:val="000162B3"/>
    <w:rsid w:val="000162BB"/>
    <w:rsid w:val="000164B2"/>
    <w:rsid w:val="000165D9"/>
    <w:rsid w:val="000166C5"/>
    <w:rsid w:val="00016942"/>
    <w:rsid w:val="0001698D"/>
    <w:rsid w:val="00016A52"/>
    <w:rsid w:val="00016B31"/>
    <w:rsid w:val="00016B4D"/>
    <w:rsid w:val="00016CE3"/>
    <w:rsid w:val="00016E14"/>
    <w:rsid w:val="00016E1C"/>
    <w:rsid w:val="00016EF5"/>
    <w:rsid w:val="00016FE4"/>
    <w:rsid w:val="000170D8"/>
    <w:rsid w:val="000170DF"/>
    <w:rsid w:val="00017221"/>
    <w:rsid w:val="00017648"/>
    <w:rsid w:val="00017728"/>
    <w:rsid w:val="00017A30"/>
    <w:rsid w:val="00017D80"/>
    <w:rsid w:val="00017F22"/>
    <w:rsid w:val="00020041"/>
    <w:rsid w:val="00020196"/>
    <w:rsid w:val="00020242"/>
    <w:rsid w:val="0002027C"/>
    <w:rsid w:val="000203FD"/>
    <w:rsid w:val="000205D9"/>
    <w:rsid w:val="00020717"/>
    <w:rsid w:val="00020723"/>
    <w:rsid w:val="000207C0"/>
    <w:rsid w:val="00020A78"/>
    <w:rsid w:val="00020B81"/>
    <w:rsid w:val="00020DB3"/>
    <w:rsid w:val="000212C2"/>
    <w:rsid w:val="00021330"/>
    <w:rsid w:val="00021333"/>
    <w:rsid w:val="00021463"/>
    <w:rsid w:val="000215CA"/>
    <w:rsid w:val="00021694"/>
    <w:rsid w:val="000216CD"/>
    <w:rsid w:val="0002198E"/>
    <w:rsid w:val="00021A81"/>
    <w:rsid w:val="00021AED"/>
    <w:rsid w:val="00021C32"/>
    <w:rsid w:val="00021CC9"/>
    <w:rsid w:val="00021E38"/>
    <w:rsid w:val="00021EEA"/>
    <w:rsid w:val="00022273"/>
    <w:rsid w:val="00022312"/>
    <w:rsid w:val="000225EA"/>
    <w:rsid w:val="000227C4"/>
    <w:rsid w:val="00022D92"/>
    <w:rsid w:val="00022DC6"/>
    <w:rsid w:val="00022FAF"/>
    <w:rsid w:val="00023441"/>
    <w:rsid w:val="00023570"/>
    <w:rsid w:val="000235B1"/>
    <w:rsid w:val="000238D4"/>
    <w:rsid w:val="000239EE"/>
    <w:rsid w:val="00023A6B"/>
    <w:rsid w:val="00023B70"/>
    <w:rsid w:val="00023C68"/>
    <w:rsid w:val="00023F1F"/>
    <w:rsid w:val="0002429C"/>
    <w:rsid w:val="000243B7"/>
    <w:rsid w:val="00024405"/>
    <w:rsid w:val="000245CF"/>
    <w:rsid w:val="00024769"/>
    <w:rsid w:val="00024812"/>
    <w:rsid w:val="00024D0A"/>
    <w:rsid w:val="00025024"/>
    <w:rsid w:val="000250EB"/>
    <w:rsid w:val="00025116"/>
    <w:rsid w:val="0002519A"/>
    <w:rsid w:val="00025212"/>
    <w:rsid w:val="00025620"/>
    <w:rsid w:val="0002575E"/>
    <w:rsid w:val="00025816"/>
    <w:rsid w:val="0002590C"/>
    <w:rsid w:val="00025A1C"/>
    <w:rsid w:val="00025D2C"/>
    <w:rsid w:val="00025DEB"/>
    <w:rsid w:val="00025EB9"/>
    <w:rsid w:val="00025EE1"/>
    <w:rsid w:val="00026059"/>
    <w:rsid w:val="000261D8"/>
    <w:rsid w:val="00026301"/>
    <w:rsid w:val="00026325"/>
    <w:rsid w:val="0002662E"/>
    <w:rsid w:val="00026646"/>
    <w:rsid w:val="00026D8B"/>
    <w:rsid w:val="00026E5E"/>
    <w:rsid w:val="00026EAB"/>
    <w:rsid w:val="00027096"/>
    <w:rsid w:val="00027283"/>
    <w:rsid w:val="000274A4"/>
    <w:rsid w:val="00027501"/>
    <w:rsid w:val="0002761C"/>
    <w:rsid w:val="000276B0"/>
    <w:rsid w:val="000277C6"/>
    <w:rsid w:val="000278C6"/>
    <w:rsid w:val="000279CB"/>
    <w:rsid w:val="00027A3B"/>
    <w:rsid w:val="00027A63"/>
    <w:rsid w:val="00027E79"/>
    <w:rsid w:val="000307EB"/>
    <w:rsid w:val="00030932"/>
    <w:rsid w:val="0003094B"/>
    <w:rsid w:val="00030D31"/>
    <w:rsid w:val="00030DC1"/>
    <w:rsid w:val="00031028"/>
    <w:rsid w:val="0003150F"/>
    <w:rsid w:val="0003153A"/>
    <w:rsid w:val="00031596"/>
    <w:rsid w:val="0003164F"/>
    <w:rsid w:val="00031669"/>
    <w:rsid w:val="00031B2F"/>
    <w:rsid w:val="00031C4F"/>
    <w:rsid w:val="0003226A"/>
    <w:rsid w:val="00032275"/>
    <w:rsid w:val="000322DF"/>
    <w:rsid w:val="000325F2"/>
    <w:rsid w:val="0003262C"/>
    <w:rsid w:val="0003266C"/>
    <w:rsid w:val="00032EDA"/>
    <w:rsid w:val="00033085"/>
    <w:rsid w:val="000332EF"/>
    <w:rsid w:val="000333B4"/>
    <w:rsid w:val="00033674"/>
    <w:rsid w:val="00033706"/>
    <w:rsid w:val="00033A41"/>
    <w:rsid w:val="00033A57"/>
    <w:rsid w:val="00033CCE"/>
    <w:rsid w:val="00033D1C"/>
    <w:rsid w:val="00033DFE"/>
    <w:rsid w:val="00034221"/>
    <w:rsid w:val="0003441B"/>
    <w:rsid w:val="00034757"/>
    <w:rsid w:val="00034814"/>
    <w:rsid w:val="00034A80"/>
    <w:rsid w:val="00034D8A"/>
    <w:rsid w:val="00034DED"/>
    <w:rsid w:val="000352E9"/>
    <w:rsid w:val="00035389"/>
    <w:rsid w:val="00035557"/>
    <w:rsid w:val="00035656"/>
    <w:rsid w:val="00035875"/>
    <w:rsid w:val="0003596E"/>
    <w:rsid w:val="00035E52"/>
    <w:rsid w:val="00035EDE"/>
    <w:rsid w:val="00036157"/>
    <w:rsid w:val="000363D2"/>
    <w:rsid w:val="00036548"/>
    <w:rsid w:val="00036CAA"/>
    <w:rsid w:val="00036D71"/>
    <w:rsid w:val="00036F89"/>
    <w:rsid w:val="00037072"/>
    <w:rsid w:val="000370FE"/>
    <w:rsid w:val="00037611"/>
    <w:rsid w:val="000376F4"/>
    <w:rsid w:val="000378D6"/>
    <w:rsid w:val="00037A87"/>
    <w:rsid w:val="00037D3B"/>
    <w:rsid w:val="00037DA2"/>
    <w:rsid w:val="00040022"/>
    <w:rsid w:val="00040245"/>
    <w:rsid w:val="000402B6"/>
    <w:rsid w:val="00040353"/>
    <w:rsid w:val="00040538"/>
    <w:rsid w:val="00040563"/>
    <w:rsid w:val="000408E4"/>
    <w:rsid w:val="00040A4E"/>
    <w:rsid w:val="00040B92"/>
    <w:rsid w:val="00040DB9"/>
    <w:rsid w:val="000411CC"/>
    <w:rsid w:val="000413C5"/>
    <w:rsid w:val="00041809"/>
    <w:rsid w:val="00041816"/>
    <w:rsid w:val="0004188E"/>
    <w:rsid w:val="00041AC2"/>
    <w:rsid w:val="00041D6E"/>
    <w:rsid w:val="00041FB7"/>
    <w:rsid w:val="00042252"/>
    <w:rsid w:val="000422A0"/>
    <w:rsid w:val="000423C6"/>
    <w:rsid w:val="000424AB"/>
    <w:rsid w:val="00042729"/>
    <w:rsid w:val="0004272B"/>
    <w:rsid w:val="0004272D"/>
    <w:rsid w:val="000427E1"/>
    <w:rsid w:val="00042802"/>
    <w:rsid w:val="0004291D"/>
    <w:rsid w:val="00042A24"/>
    <w:rsid w:val="00042BC6"/>
    <w:rsid w:val="00042D14"/>
    <w:rsid w:val="00042E99"/>
    <w:rsid w:val="00042F60"/>
    <w:rsid w:val="00042FFE"/>
    <w:rsid w:val="00043017"/>
    <w:rsid w:val="000431AD"/>
    <w:rsid w:val="00043364"/>
    <w:rsid w:val="0004345A"/>
    <w:rsid w:val="0004371D"/>
    <w:rsid w:val="000439AC"/>
    <w:rsid w:val="00043C55"/>
    <w:rsid w:val="00043C9C"/>
    <w:rsid w:val="00044107"/>
    <w:rsid w:val="0004446F"/>
    <w:rsid w:val="0004469A"/>
    <w:rsid w:val="000447CA"/>
    <w:rsid w:val="00044862"/>
    <w:rsid w:val="00044A1D"/>
    <w:rsid w:val="00044A88"/>
    <w:rsid w:val="00044AE6"/>
    <w:rsid w:val="00044C7B"/>
    <w:rsid w:val="00044D4F"/>
    <w:rsid w:val="000452F1"/>
    <w:rsid w:val="000453BB"/>
    <w:rsid w:val="00045AEF"/>
    <w:rsid w:val="00046269"/>
    <w:rsid w:val="000463FF"/>
    <w:rsid w:val="000469D1"/>
    <w:rsid w:val="00046AFA"/>
    <w:rsid w:val="00046DDE"/>
    <w:rsid w:val="00046E55"/>
    <w:rsid w:val="000470A2"/>
    <w:rsid w:val="000476BD"/>
    <w:rsid w:val="00047871"/>
    <w:rsid w:val="00047904"/>
    <w:rsid w:val="00047A36"/>
    <w:rsid w:val="00047AE9"/>
    <w:rsid w:val="00047E75"/>
    <w:rsid w:val="00047E9A"/>
    <w:rsid w:val="000500B1"/>
    <w:rsid w:val="000501D8"/>
    <w:rsid w:val="000504FC"/>
    <w:rsid w:val="000507A7"/>
    <w:rsid w:val="000509D3"/>
    <w:rsid w:val="00050C3B"/>
    <w:rsid w:val="00050E0C"/>
    <w:rsid w:val="00050E12"/>
    <w:rsid w:val="00050FCE"/>
    <w:rsid w:val="00051453"/>
    <w:rsid w:val="00051463"/>
    <w:rsid w:val="000515EF"/>
    <w:rsid w:val="0005162E"/>
    <w:rsid w:val="000517EE"/>
    <w:rsid w:val="0005181C"/>
    <w:rsid w:val="000519A9"/>
    <w:rsid w:val="00051A85"/>
    <w:rsid w:val="000525CA"/>
    <w:rsid w:val="00052654"/>
    <w:rsid w:val="000526C4"/>
    <w:rsid w:val="0005274B"/>
    <w:rsid w:val="00052B88"/>
    <w:rsid w:val="00052BAD"/>
    <w:rsid w:val="00052CC7"/>
    <w:rsid w:val="00052DEC"/>
    <w:rsid w:val="00052F19"/>
    <w:rsid w:val="0005327B"/>
    <w:rsid w:val="00053429"/>
    <w:rsid w:val="00053499"/>
    <w:rsid w:val="0005362F"/>
    <w:rsid w:val="00053720"/>
    <w:rsid w:val="000537C1"/>
    <w:rsid w:val="000537D5"/>
    <w:rsid w:val="0005380D"/>
    <w:rsid w:val="00053901"/>
    <w:rsid w:val="00053983"/>
    <w:rsid w:val="00053ACF"/>
    <w:rsid w:val="00053C31"/>
    <w:rsid w:val="00053F10"/>
    <w:rsid w:val="0005430A"/>
    <w:rsid w:val="00054511"/>
    <w:rsid w:val="0005458E"/>
    <w:rsid w:val="00054689"/>
    <w:rsid w:val="000546F0"/>
    <w:rsid w:val="00054942"/>
    <w:rsid w:val="00054D49"/>
    <w:rsid w:val="00054FD9"/>
    <w:rsid w:val="00055081"/>
    <w:rsid w:val="000551E2"/>
    <w:rsid w:val="000554F0"/>
    <w:rsid w:val="0005557A"/>
    <w:rsid w:val="0005571E"/>
    <w:rsid w:val="00055A1E"/>
    <w:rsid w:val="00055BDF"/>
    <w:rsid w:val="00055CE7"/>
    <w:rsid w:val="00055D00"/>
    <w:rsid w:val="00055E09"/>
    <w:rsid w:val="00055F32"/>
    <w:rsid w:val="000560E5"/>
    <w:rsid w:val="0005616F"/>
    <w:rsid w:val="0005628A"/>
    <w:rsid w:val="00056309"/>
    <w:rsid w:val="0005657D"/>
    <w:rsid w:val="0005663F"/>
    <w:rsid w:val="000566D2"/>
    <w:rsid w:val="0005670E"/>
    <w:rsid w:val="00056969"/>
    <w:rsid w:val="00056C1A"/>
    <w:rsid w:val="00056CDF"/>
    <w:rsid w:val="00056F84"/>
    <w:rsid w:val="00056FE8"/>
    <w:rsid w:val="00057005"/>
    <w:rsid w:val="0005701D"/>
    <w:rsid w:val="000570B2"/>
    <w:rsid w:val="0005710D"/>
    <w:rsid w:val="00057159"/>
    <w:rsid w:val="000571DA"/>
    <w:rsid w:val="00057380"/>
    <w:rsid w:val="000573E6"/>
    <w:rsid w:val="00057438"/>
    <w:rsid w:val="000575AC"/>
    <w:rsid w:val="000575D8"/>
    <w:rsid w:val="000575E6"/>
    <w:rsid w:val="000578A3"/>
    <w:rsid w:val="00057A62"/>
    <w:rsid w:val="00057D30"/>
    <w:rsid w:val="00057E50"/>
    <w:rsid w:val="00057EDB"/>
    <w:rsid w:val="00060065"/>
    <w:rsid w:val="000603AB"/>
    <w:rsid w:val="0006058C"/>
    <w:rsid w:val="000607A2"/>
    <w:rsid w:val="0006080D"/>
    <w:rsid w:val="00060B36"/>
    <w:rsid w:val="00060DAC"/>
    <w:rsid w:val="00061093"/>
    <w:rsid w:val="0006115C"/>
    <w:rsid w:val="0006119D"/>
    <w:rsid w:val="000611BB"/>
    <w:rsid w:val="000611E2"/>
    <w:rsid w:val="00061484"/>
    <w:rsid w:val="000615E3"/>
    <w:rsid w:val="00061692"/>
    <w:rsid w:val="00061B00"/>
    <w:rsid w:val="00061B1F"/>
    <w:rsid w:val="00061CC3"/>
    <w:rsid w:val="00061D16"/>
    <w:rsid w:val="00061D7C"/>
    <w:rsid w:val="00061E9F"/>
    <w:rsid w:val="00061F0C"/>
    <w:rsid w:val="00062467"/>
    <w:rsid w:val="0006259B"/>
    <w:rsid w:val="000625A9"/>
    <w:rsid w:val="00062B74"/>
    <w:rsid w:val="00062BEF"/>
    <w:rsid w:val="00063098"/>
    <w:rsid w:val="000636C5"/>
    <w:rsid w:val="00063827"/>
    <w:rsid w:val="000638AE"/>
    <w:rsid w:val="00063BE7"/>
    <w:rsid w:val="00063C04"/>
    <w:rsid w:val="00064311"/>
    <w:rsid w:val="00064324"/>
    <w:rsid w:val="0006445F"/>
    <w:rsid w:val="000645EE"/>
    <w:rsid w:val="000646BB"/>
    <w:rsid w:val="00064850"/>
    <w:rsid w:val="0006494A"/>
    <w:rsid w:val="00064B5F"/>
    <w:rsid w:val="00064D44"/>
    <w:rsid w:val="00064E3B"/>
    <w:rsid w:val="00064E6D"/>
    <w:rsid w:val="0006502F"/>
    <w:rsid w:val="000650C5"/>
    <w:rsid w:val="0006517E"/>
    <w:rsid w:val="000654CE"/>
    <w:rsid w:val="00065633"/>
    <w:rsid w:val="0006568E"/>
    <w:rsid w:val="00065749"/>
    <w:rsid w:val="00065BB2"/>
    <w:rsid w:val="00065BEA"/>
    <w:rsid w:val="00065BEE"/>
    <w:rsid w:val="00065D3A"/>
    <w:rsid w:val="00065EB4"/>
    <w:rsid w:val="00065F8A"/>
    <w:rsid w:val="00065FF0"/>
    <w:rsid w:val="0006614F"/>
    <w:rsid w:val="0006630D"/>
    <w:rsid w:val="000664C9"/>
    <w:rsid w:val="000667E3"/>
    <w:rsid w:val="00066B0E"/>
    <w:rsid w:val="00066C0E"/>
    <w:rsid w:val="00066C39"/>
    <w:rsid w:val="00066CA6"/>
    <w:rsid w:val="00066ED0"/>
    <w:rsid w:val="00067054"/>
    <w:rsid w:val="00067153"/>
    <w:rsid w:val="00067158"/>
    <w:rsid w:val="000672CD"/>
    <w:rsid w:val="0006752E"/>
    <w:rsid w:val="0006759D"/>
    <w:rsid w:val="0006766C"/>
    <w:rsid w:val="0006795D"/>
    <w:rsid w:val="00070060"/>
    <w:rsid w:val="00070075"/>
    <w:rsid w:val="000700D4"/>
    <w:rsid w:val="00070194"/>
    <w:rsid w:val="0007072C"/>
    <w:rsid w:val="000707CC"/>
    <w:rsid w:val="000709CC"/>
    <w:rsid w:val="00070A4C"/>
    <w:rsid w:val="00070D10"/>
    <w:rsid w:val="00070F77"/>
    <w:rsid w:val="00070FA4"/>
    <w:rsid w:val="0007140D"/>
    <w:rsid w:val="00071527"/>
    <w:rsid w:val="00071539"/>
    <w:rsid w:val="000716AA"/>
    <w:rsid w:val="00071724"/>
    <w:rsid w:val="00071764"/>
    <w:rsid w:val="000717B4"/>
    <w:rsid w:val="00071DDF"/>
    <w:rsid w:val="00071EE7"/>
    <w:rsid w:val="00072076"/>
    <w:rsid w:val="0007209B"/>
    <w:rsid w:val="000720D4"/>
    <w:rsid w:val="0007225B"/>
    <w:rsid w:val="000722D7"/>
    <w:rsid w:val="000725FE"/>
    <w:rsid w:val="00072892"/>
    <w:rsid w:val="00072C50"/>
    <w:rsid w:val="00072F2B"/>
    <w:rsid w:val="00072FA9"/>
    <w:rsid w:val="00072FD9"/>
    <w:rsid w:val="0007321C"/>
    <w:rsid w:val="00073700"/>
    <w:rsid w:val="00073806"/>
    <w:rsid w:val="00073856"/>
    <w:rsid w:val="00073ABE"/>
    <w:rsid w:val="00073BF5"/>
    <w:rsid w:val="00073CDB"/>
    <w:rsid w:val="00073FDD"/>
    <w:rsid w:val="000740C1"/>
    <w:rsid w:val="000743F9"/>
    <w:rsid w:val="000744B8"/>
    <w:rsid w:val="00074644"/>
    <w:rsid w:val="000746C7"/>
    <w:rsid w:val="00074794"/>
    <w:rsid w:val="000747B5"/>
    <w:rsid w:val="000749F7"/>
    <w:rsid w:val="00074A32"/>
    <w:rsid w:val="00074B27"/>
    <w:rsid w:val="00074BC3"/>
    <w:rsid w:val="00074D98"/>
    <w:rsid w:val="00074FAA"/>
    <w:rsid w:val="00074FCA"/>
    <w:rsid w:val="00075166"/>
    <w:rsid w:val="00075381"/>
    <w:rsid w:val="00075690"/>
    <w:rsid w:val="000756F9"/>
    <w:rsid w:val="0007576F"/>
    <w:rsid w:val="00075C49"/>
    <w:rsid w:val="00075CA3"/>
    <w:rsid w:val="00075D6A"/>
    <w:rsid w:val="00075DDD"/>
    <w:rsid w:val="00075F19"/>
    <w:rsid w:val="0007628E"/>
    <w:rsid w:val="0007641E"/>
    <w:rsid w:val="0007676C"/>
    <w:rsid w:val="000768AA"/>
    <w:rsid w:val="00076938"/>
    <w:rsid w:val="00076ACE"/>
    <w:rsid w:val="00076B89"/>
    <w:rsid w:val="00076BCB"/>
    <w:rsid w:val="00076BE9"/>
    <w:rsid w:val="00076CB1"/>
    <w:rsid w:val="00076D62"/>
    <w:rsid w:val="00076FC5"/>
    <w:rsid w:val="000771C7"/>
    <w:rsid w:val="00077247"/>
    <w:rsid w:val="000778CD"/>
    <w:rsid w:val="000778CF"/>
    <w:rsid w:val="00077ADE"/>
    <w:rsid w:val="00077B8A"/>
    <w:rsid w:val="00077C9E"/>
    <w:rsid w:val="00077DAE"/>
    <w:rsid w:val="00077E66"/>
    <w:rsid w:val="000800E5"/>
    <w:rsid w:val="00080105"/>
    <w:rsid w:val="00080204"/>
    <w:rsid w:val="0008028D"/>
    <w:rsid w:val="0008038D"/>
    <w:rsid w:val="000803DD"/>
    <w:rsid w:val="0008046B"/>
    <w:rsid w:val="0008066C"/>
    <w:rsid w:val="00080965"/>
    <w:rsid w:val="00080985"/>
    <w:rsid w:val="00080AF5"/>
    <w:rsid w:val="00080B8C"/>
    <w:rsid w:val="00080CC2"/>
    <w:rsid w:val="000810DD"/>
    <w:rsid w:val="00081347"/>
    <w:rsid w:val="000813F7"/>
    <w:rsid w:val="0008162A"/>
    <w:rsid w:val="0008170C"/>
    <w:rsid w:val="00081A79"/>
    <w:rsid w:val="00081BB9"/>
    <w:rsid w:val="00081CF6"/>
    <w:rsid w:val="00081D4B"/>
    <w:rsid w:val="00081EE4"/>
    <w:rsid w:val="000823A7"/>
    <w:rsid w:val="00082600"/>
    <w:rsid w:val="00082629"/>
    <w:rsid w:val="00082665"/>
    <w:rsid w:val="00082BB0"/>
    <w:rsid w:val="00082D05"/>
    <w:rsid w:val="00082E7C"/>
    <w:rsid w:val="00082EC5"/>
    <w:rsid w:val="00083355"/>
    <w:rsid w:val="000833BE"/>
    <w:rsid w:val="00083526"/>
    <w:rsid w:val="0008363C"/>
    <w:rsid w:val="000839B2"/>
    <w:rsid w:val="00083A3F"/>
    <w:rsid w:val="00083B1E"/>
    <w:rsid w:val="00083B34"/>
    <w:rsid w:val="00083B6A"/>
    <w:rsid w:val="00083BF0"/>
    <w:rsid w:val="00083D22"/>
    <w:rsid w:val="00083D74"/>
    <w:rsid w:val="00084074"/>
    <w:rsid w:val="0008409E"/>
    <w:rsid w:val="00084315"/>
    <w:rsid w:val="0008437D"/>
    <w:rsid w:val="000844BB"/>
    <w:rsid w:val="000844DD"/>
    <w:rsid w:val="00084546"/>
    <w:rsid w:val="00084642"/>
    <w:rsid w:val="00084CC5"/>
    <w:rsid w:val="00084EF5"/>
    <w:rsid w:val="0008502A"/>
    <w:rsid w:val="00085037"/>
    <w:rsid w:val="000850DE"/>
    <w:rsid w:val="0008514C"/>
    <w:rsid w:val="0008523E"/>
    <w:rsid w:val="00085411"/>
    <w:rsid w:val="00085576"/>
    <w:rsid w:val="00085AEA"/>
    <w:rsid w:val="00085B87"/>
    <w:rsid w:val="00085C5F"/>
    <w:rsid w:val="00085D41"/>
    <w:rsid w:val="00085DBC"/>
    <w:rsid w:val="00085EC6"/>
    <w:rsid w:val="00085F56"/>
    <w:rsid w:val="00085FAD"/>
    <w:rsid w:val="00085FB1"/>
    <w:rsid w:val="000862FC"/>
    <w:rsid w:val="000863B9"/>
    <w:rsid w:val="0008644A"/>
    <w:rsid w:val="00086615"/>
    <w:rsid w:val="0008662C"/>
    <w:rsid w:val="00086832"/>
    <w:rsid w:val="0008690F"/>
    <w:rsid w:val="000869DE"/>
    <w:rsid w:val="00086A37"/>
    <w:rsid w:val="00086C32"/>
    <w:rsid w:val="00087022"/>
    <w:rsid w:val="00087104"/>
    <w:rsid w:val="000872C8"/>
    <w:rsid w:val="00087311"/>
    <w:rsid w:val="00087530"/>
    <w:rsid w:val="00087544"/>
    <w:rsid w:val="0008767C"/>
    <w:rsid w:val="000876D7"/>
    <w:rsid w:val="00087726"/>
    <w:rsid w:val="000879EF"/>
    <w:rsid w:val="00087C53"/>
    <w:rsid w:val="00087D5F"/>
    <w:rsid w:val="00087EF7"/>
    <w:rsid w:val="00090061"/>
    <w:rsid w:val="0009027B"/>
    <w:rsid w:val="000905B5"/>
    <w:rsid w:val="00090720"/>
    <w:rsid w:val="0009081F"/>
    <w:rsid w:val="00090D8F"/>
    <w:rsid w:val="00090EBC"/>
    <w:rsid w:val="000915EF"/>
    <w:rsid w:val="000916E2"/>
    <w:rsid w:val="00091956"/>
    <w:rsid w:val="00091A5E"/>
    <w:rsid w:val="00091D96"/>
    <w:rsid w:val="0009223D"/>
    <w:rsid w:val="000922AE"/>
    <w:rsid w:val="0009238A"/>
    <w:rsid w:val="000926F6"/>
    <w:rsid w:val="00092944"/>
    <w:rsid w:val="00092A95"/>
    <w:rsid w:val="00092AD2"/>
    <w:rsid w:val="00092C65"/>
    <w:rsid w:val="00092D1C"/>
    <w:rsid w:val="00093267"/>
    <w:rsid w:val="00093496"/>
    <w:rsid w:val="0009355D"/>
    <w:rsid w:val="000935D3"/>
    <w:rsid w:val="00093860"/>
    <w:rsid w:val="00093924"/>
    <w:rsid w:val="00093B5A"/>
    <w:rsid w:val="00093BA1"/>
    <w:rsid w:val="000941F0"/>
    <w:rsid w:val="0009429C"/>
    <w:rsid w:val="000942CB"/>
    <w:rsid w:val="0009461D"/>
    <w:rsid w:val="00094A34"/>
    <w:rsid w:val="00094A5E"/>
    <w:rsid w:val="00094BE2"/>
    <w:rsid w:val="00094C84"/>
    <w:rsid w:val="00094E50"/>
    <w:rsid w:val="00094EB3"/>
    <w:rsid w:val="00094F4D"/>
    <w:rsid w:val="00094F5D"/>
    <w:rsid w:val="00094FCA"/>
    <w:rsid w:val="0009532F"/>
    <w:rsid w:val="000953A5"/>
    <w:rsid w:val="000955AC"/>
    <w:rsid w:val="00095777"/>
    <w:rsid w:val="0009585A"/>
    <w:rsid w:val="000958CD"/>
    <w:rsid w:val="00095978"/>
    <w:rsid w:val="00095A63"/>
    <w:rsid w:val="00095CCA"/>
    <w:rsid w:val="00095FDF"/>
    <w:rsid w:val="00096072"/>
    <w:rsid w:val="00096183"/>
    <w:rsid w:val="000961B1"/>
    <w:rsid w:val="000962F8"/>
    <w:rsid w:val="00096465"/>
    <w:rsid w:val="00096498"/>
    <w:rsid w:val="00096B17"/>
    <w:rsid w:val="00096CBF"/>
    <w:rsid w:val="00096FA6"/>
    <w:rsid w:val="000971EA"/>
    <w:rsid w:val="000971F4"/>
    <w:rsid w:val="00097324"/>
    <w:rsid w:val="000973CC"/>
    <w:rsid w:val="000974E7"/>
    <w:rsid w:val="000974E9"/>
    <w:rsid w:val="00097615"/>
    <w:rsid w:val="00097638"/>
    <w:rsid w:val="000978FE"/>
    <w:rsid w:val="00097927"/>
    <w:rsid w:val="00097A21"/>
    <w:rsid w:val="00097A9C"/>
    <w:rsid w:val="00097BB4"/>
    <w:rsid w:val="00097E3C"/>
    <w:rsid w:val="00097FDB"/>
    <w:rsid w:val="000A005F"/>
    <w:rsid w:val="000A0161"/>
    <w:rsid w:val="000A066E"/>
    <w:rsid w:val="000A0734"/>
    <w:rsid w:val="000A081B"/>
    <w:rsid w:val="000A09ED"/>
    <w:rsid w:val="000A0A7B"/>
    <w:rsid w:val="000A0BD0"/>
    <w:rsid w:val="000A0C1E"/>
    <w:rsid w:val="000A0C69"/>
    <w:rsid w:val="000A0CA9"/>
    <w:rsid w:val="000A11C0"/>
    <w:rsid w:val="000A12B8"/>
    <w:rsid w:val="000A12E0"/>
    <w:rsid w:val="000A1374"/>
    <w:rsid w:val="000A1525"/>
    <w:rsid w:val="000A1547"/>
    <w:rsid w:val="000A1614"/>
    <w:rsid w:val="000A18A6"/>
    <w:rsid w:val="000A1C1A"/>
    <w:rsid w:val="000A1C9A"/>
    <w:rsid w:val="000A1EB4"/>
    <w:rsid w:val="000A2011"/>
    <w:rsid w:val="000A210A"/>
    <w:rsid w:val="000A23B3"/>
    <w:rsid w:val="000A24D6"/>
    <w:rsid w:val="000A2605"/>
    <w:rsid w:val="000A2724"/>
    <w:rsid w:val="000A2A8F"/>
    <w:rsid w:val="000A2B67"/>
    <w:rsid w:val="000A2BE6"/>
    <w:rsid w:val="000A2E57"/>
    <w:rsid w:val="000A2EB5"/>
    <w:rsid w:val="000A2ECF"/>
    <w:rsid w:val="000A2FF7"/>
    <w:rsid w:val="000A3307"/>
    <w:rsid w:val="000A33C4"/>
    <w:rsid w:val="000A3438"/>
    <w:rsid w:val="000A344E"/>
    <w:rsid w:val="000A345D"/>
    <w:rsid w:val="000A3523"/>
    <w:rsid w:val="000A3591"/>
    <w:rsid w:val="000A35AA"/>
    <w:rsid w:val="000A3918"/>
    <w:rsid w:val="000A39EF"/>
    <w:rsid w:val="000A3B35"/>
    <w:rsid w:val="000A3DF6"/>
    <w:rsid w:val="000A40BB"/>
    <w:rsid w:val="000A4155"/>
    <w:rsid w:val="000A418E"/>
    <w:rsid w:val="000A427D"/>
    <w:rsid w:val="000A42A9"/>
    <w:rsid w:val="000A4567"/>
    <w:rsid w:val="000A45F3"/>
    <w:rsid w:val="000A474B"/>
    <w:rsid w:val="000A49CA"/>
    <w:rsid w:val="000A4B6B"/>
    <w:rsid w:val="000A4C76"/>
    <w:rsid w:val="000A4CE2"/>
    <w:rsid w:val="000A4D27"/>
    <w:rsid w:val="000A524A"/>
    <w:rsid w:val="000A52B3"/>
    <w:rsid w:val="000A5450"/>
    <w:rsid w:val="000A564D"/>
    <w:rsid w:val="000A5798"/>
    <w:rsid w:val="000A579C"/>
    <w:rsid w:val="000A582B"/>
    <w:rsid w:val="000A5994"/>
    <w:rsid w:val="000A59BE"/>
    <w:rsid w:val="000A5D9D"/>
    <w:rsid w:val="000A5E21"/>
    <w:rsid w:val="000A5E5F"/>
    <w:rsid w:val="000A6090"/>
    <w:rsid w:val="000A63CC"/>
    <w:rsid w:val="000A6C6F"/>
    <w:rsid w:val="000A6DBA"/>
    <w:rsid w:val="000A6DD0"/>
    <w:rsid w:val="000A6FA7"/>
    <w:rsid w:val="000A7179"/>
    <w:rsid w:val="000A71A8"/>
    <w:rsid w:val="000A74A6"/>
    <w:rsid w:val="000A7861"/>
    <w:rsid w:val="000A79DB"/>
    <w:rsid w:val="000A7A04"/>
    <w:rsid w:val="000A7A07"/>
    <w:rsid w:val="000A7A4C"/>
    <w:rsid w:val="000A7CEF"/>
    <w:rsid w:val="000A7F54"/>
    <w:rsid w:val="000B0195"/>
    <w:rsid w:val="000B01D8"/>
    <w:rsid w:val="000B05D0"/>
    <w:rsid w:val="000B0861"/>
    <w:rsid w:val="000B08AD"/>
    <w:rsid w:val="000B0B7B"/>
    <w:rsid w:val="000B0C65"/>
    <w:rsid w:val="000B0DEC"/>
    <w:rsid w:val="000B0E9A"/>
    <w:rsid w:val="000B101C"/>
    <w:rsid w:val="000B123B"/>
    <w:rsid w:val="000B1565"/>
    <w:rsid w:val="000B1BC3"/>
    <w:rsid w:val="000B1E1C"/>
    <w:rsid w:val="000B20D8"/>
    <w:rsid w:val="000B2335"/>
    <w:rsid w:val="000B2340"/>
    <w:rsid w:val="000B2573"/>
    <w:rsid w:val="000B2575"/>
    <w:rsid w:val="000B263E"/>
    <w:rsid w:val="000B29A9"/>
    <w:rsid w:val="000B2B3C"/>
    <w:rsid w:val="000B2B65"/>
    <w:rsid w:val="000B3199"/>
    <w:rsid w:val="000B32DE"/>
    <w:rsid w:val="000B3476"/>
    <w:rsid w:val="000B36AF"/>
    <w:rsid w:val="000B378C"/>
    <w:rsid w:val="000B3A36"/>
    <w:rsid w:val="000B3B3A"/>
    <w:rsid w:val="000B436F"/>
    <w:rsid w:val="000B43DF"/>
    <w:rsid w:val="000B441A"/>
    <w:rsid w:val="000B44DE"/>
    <w:rsid w:val="000B45D6"/>
    <w:rsid w:val="000B470E"/>
    <w:rsid w:val="000B49D0"/>
    <w:rsid w:val="000B4CD0"/>
    <w:rsid w:val="000B4D9E"/>
    <w:rsid w:val="000B4DC8"/>
    <w:rsid w:val="000B4EC5"/>
    <w:rsid w:val="000B4F00"/>
    <w:rsid w:val="000B4F5B"/>
    <w:rsid w:val="000B4F71"/>
    <w:rsid w:val="000B53C0"/>
    <w:rsid w:val="000B57BB"/>
    <w:rsid w:val="000B5BE8"/>
    <w:rsid w:val="000B5C01"/>
    <w:rsid w:val="000B5D61"/>
    <w:rsid w:val="000B5DBF"/>
    <w:rsid w:val="000B5DFE"/>
    <w:rsid w:val="000B5E10"/>
    <w:rsid w:val="000B5E21"/>
    <w:rsid w:val="000B5E69"/>
    <w:rsid w:val="000B62B3"/>
    <w:rsid w:val="000B65B4"/>
    <w:rsid w:val="000B67BD"/>
    <w:rsid w:val="000B6801"/>
    <w:rsid w:val="000B690F"/>
    <w:rsid w:val="000B6E5D"/>
    <w:rsid w:val="000B6FB4"/>
    <w:rsid w:val="000B70DA"/>
    <w:rsid w:val="000B7161"/>
    <w:rsid w:val="000B73CC"/>
    <w:rsid w:val="000B7AA1"/>
    <w:rsid w:val="000B7B09"/>
    <w:rsid w:val="000B7BFD"/>
    <w:rsid w:val="000B7F65"/>
    <w:rsid w:val="000C002F"/>
    <w:rsid w:val="000C0052"/>
    <w:rsid w:val="000C0102"/>
    <w:rsid w:val="000C01BD"/>
    <w:rsid w:val="000C0657"/>
    <w:rsid w:val="000C0752"/>
    <w:rsid w:val="000C0768"/>
    <w:rsid w:val="000C0787"/>
    <w:rsid w:val="000C0A13"/>
    <w:rsid w:val="000C0AEE"/>
    <w:rsid w:val="000C0B86"/>
    <w:rsid w:val="000C0BFA"/>
    <w:rsid w:val="000C0D6F"/>
    <w:rsid w:val="000C0E00"/>
    <w:rsid w:val="000C0EFF"/>
    <w:rsid w:val="000C120B"/>
    <w:rsid w:val="000C1681"/>
    <w:rsid w:val="000C17CE"/>
    <w:rsid w:val="000C18D6"/>
    <w:rsid w:val="000C1A84"/>
    <w:rsid w:val="000C1CCC"/>
    <w:rsid w:val="000C1F68"/>
    <w:rsid w:val="000C20A4"/>
    <w:rsid w:val="000C231D"/>
    <w:rsid w:val="000C23A3"/>
    <w:rsid w:val="000C24ED"/>
    <w:rsid w:val="000C26B2"/>
    <w:rsid w:val="000C26EB"/>
    <w:rsid w:val="000C29D9"/>
    <w:rsid w:val="000C29DF"/>
    <w:rsid w:val="000C2AF9"/>
    <w:rsid w:val="000C2E49"/>
    <w:rsid w:val="000C2F38"/>
    <w:rsid w:val="000C31E4"/>
    <w:rsid w:val="000C345A"/>
    <w:rsid w:val="000C34B8"/>
    <w:rsid w:val="000C3532"/>
    <w:rsid w:val="000C3890"/>
    <w:rsid w:val="000C3894"/>
    <w:rsid w:val="000C397B"/>
    <w:rsid w:val="000C3A3D"/>
    <w:rsid w:val="000C3B44"/>
    <w:rsid w:val="000C3C7D"/>
    <w:rsid w:val="000C3C92"/>
    <w:rsid w:val="000C4312"/>
    <w:rsid w:val="000C4441"/>
    <w:rsid w:val="000C44A6"/>
    <w:rsid w:val="000C47C9"/>
    <w:rsid w:val="000C4837"/>
    <w:rsid w:val="000C4A88"/>
    <w:rsid w:val="000C4E9A"/>
    <w:rsid w:val="000C4F90"/>
    <w:rsid w:val="000C51FE"/>
    <w:rsid w:val="000C53C3"/>
    <w:rsid w:val="000C5632"/>
    <w:rsid w:val="000C564D"/>
    <w:rsid w:val="000C5719"/>
    <w:rsid w:val="000C58C7"/>
    <w:rsid w:val="000C5AD0"/>
    <w:rsid w:val="000C5B56"/>
    <w:rsid w:val="000C5CFE"/>
    <w:rsid w:val="000C5D1F"/>
    <w:rsid w:val="000C6095"/>
    <w:rsid w:val="000C60C8"/>
    <w:rsid w:val="000C6195"/>
    <w:rsid w:val="000C6232"/>
    <w:rsid w:val="000C623B"/>
    <w:rsid w:val="000C6324"/>
    <w:rsid w:val="000C6578"/>
    <w:rsid w:val="000C6CF1"/>
    <w:rsid w:val="000C6D41"/>
    <w:rsid w:val="000C6E11"/>
    <w:rsid w:val="000C6E73"/>
    <w:rsid w:val="000C6F5A"/>
    <w:rsid w:val="000C74B1"/>
    <w:rsid w:val="000C7754"/>
    <w:rsid w:val="000C7CB7"/>
    <w:rsid w:val="000D01B3"/>
    <w:rsid w:val="000D0287"/>
    <w:rsid w:val="000D04D5"/>
    <w:rsid w:val="000D050F"/>
    <w:rsid w:val="000D05AA"/>
    <w:rsid w:val="000D0854"/>
    <w:rsid w:val="000D0B0B"/>
    <w:rsid w:val="000D0B60"/>
    <w:rsid w:val="000D0C4E"/>
    <w:rsid w:val="000D0F15"/>
    <w:rsid w:val="000D0F50"/>
    <w:rsid w:val="000D11A2"/>
    <w:rsid w:val="000D11CC"/>
    <w:rsid w:val="000D1241"/>
    <w:rsid w:val="000D1260"/>
    <w:rsid w:val="000D129E"/>
    <w:rsid w:val="000D1319"/>
    <w:rsid w:val="000D1364"/>
    <w:rsid w:val="000D1469"/>
    <w:rsid w:val="000D1791"/>
    <w:rsid w:val="000D1A9C"/>
    <w:rsid w:val="000D1AA1"/>
    <w:rsid w:val="000D1B06"/>
    <w:rsid w:val="000D1F87"/>
    <w:rsid w:val="000D2241"/>
    <w:rsid w:val="000D23A4"/>
    <w:rsid w:val="000D23C2"/>
    <w:rsid w:val="000D2CAC"/>
    <w:rsid w:val="000D2E61"/>
    <w:rsid w:val="000D2FAD"/>
    <w:rsid w:val="000D3020"/>
    <w:rsid w:val="000D303E"/>
    <w:rsid w:val="000D332C"/>
    <w:rsid w:val="000D33B7"/>
    <w:rsid w:val="000D34EE"/>
    <w:rsid w:val="000D35D3"/>
    <w:rsid w:val="000D3920"/>
    <w:rsid w:val="000D39B1"/>
    <w:rsid w:val="000D3A36"/>
    <w:rsid w:val="000D3D96"/>
    <w:rsid w:val="000D4052"/>
    <w:rsid w:val="000D4163"/>
    <w:rsid w:val="000D431D"/>
    <w:rsid w:val="000D439C"/>
    <w:rsid w:val="000D442E"/>
    <w:rsid w:val="000D4679"/>
    <w:rsid w:val="000D46B6"/>
    <w:rsid w:val="000D4A0D"/>
    <w:rsid w:val="000D4BA6"/>
    <w:rsid w:val="000D4E21"/>
    <w:rsid w:val="000D4EE3"/>
    <w:rsid w:val="000D4EEF"/>
    <w:rsid w:val="000D50B3"/>
    <w:rsid w:val="000D511E"/>
    <w:rsid w:val="000D5149"/>
    <w:rsid w:val="000D5570"/>
    <w:rsid w:val="000D58E4"/>
    <w:rsid w:val="000D599C"/>
    <w:rsid w:val="000D5A26"/>
    <w:rsid w:val="000D5B55"/>
    <w:rsid w:val="000D5BD3"/>
    <w:rsid w:val="000D5C0E"/>
    <w:rsid w:val="000D5C93"/>
    <w:rsid w:val="000D5FB1"/>
    <w:rsid w:val="000D61D0"/>
    <w:rsid w:val="000D656C"/>
    <w:rsid w:val="000D657B"/>
    <w:rsid w:val="000D6666"/>
    <w:rsid w:val="000D6D45"/>
    <w:rsid w:val="000D6DCB"/>
    <w:rsid w:val="000D6DDF"/>
    <w:rsid w:val="000D6F03"/>
    <w:rsid w:val="000D6F49"/>
    <w:rsid w:val="000D7099"/>
    <w:rsid w:val="000D71D4"/>
    <w:rsid w:val="000D72CA"/>
    <w:rsid w:val="000D73A5"/>
    <w:rsid w:val="000D73D7"/>
    <w:rsid w:val="000D7532"/>
    <w:rsid w:val="000D7ABA"/>
    <w:rsid w:val="000D7BCE"/>
    <w:rsid w:val="000D7C84"/>
    <w:rsid w:val="000D7CD5"/>
    <w:rsid w:val="000D7EA5"/>
    <w:rsid w:val="000D7EA7"/>
    <w:rsid w:val="000E01A4"/>
    <w:rsid w:val="000E01BD"/>
    <w:rsid w:val="000E044E"/>
    <w:rsid w:val="000E0489"/>
    <w:rsid w:val="000E06AE"/>
    <w:rsid w:val="000E071D"/>
    <w:rsid w:val="000E0771"/>
    <w:rsid w:val="000E079A"/>
    <w:rsid w:val="000E09A3"/>
    <w:rsid w:val="000E0E9F"/>
    <w:rsid w:val="000E0FE1"/>
    <w:rsid w:val="000E10BA"/>
    <w:rsid w:val="000E11A8"/>
    <w:rsid w:val="000E1236"/>
    <w:rsid w:val="000E129F"/>
    <w:rsid w:val="000E1569"/>
    <w:rsid w:val="000E156D"/>
    <w:rsid w:val="000E169B"/>
    <w:rsid w:val="000E1CCD"/>
    <w:rsid w:val="000E1E3C"/>
    <w:rsid w:val="000E2020"/>
    <w:rsid w:val="000E20BE"/>
    <w:rsid w:val="000E21EF"/>
    <w:rsid w:val="000E221E"/>
    <w:rsid w:val="000E2371"/>
    <w:rsid w:val="000E246F"/>
    <w:rsid w:val="000E24E0"/>
    <w:rsid w:val="000E26CF"/>
    <w:rsid w:val="000E26D1"/>
    <w:rsid w:val="000E27CD"/>
    <w:rsid w:val="000E2A05"/>
    <w:rsid w:val="000E2B65"/>
    <w:rsid w:val="000E2D77"/>
    <w:rsid w:val="000E2F43"/>
    <w:rsid w:val="000E308B"/>
    <w:rsid w:val="000E30E7"/>
    <w:rsid w:val="000E31F3"/>
    <w:rsid w:val="000E325F"/>
    <w:rsid w:val="000E35AE"/>
    <w:rsid w:val="000E36E8"/>
    <w:rsid w:val="000E378C"/>
    <w:rsid w:val="000E37E3"/>
    <w:rsid w:val="000E386E"/>
    <w:rsid w:val="000E3981"/>
    <w:rsid w:val="000E3A83"/>
    <w:rsid w:val="000E3B3D"/>
    <w:rsid w:val="000E3C6F"/>
    <w:rsid w:val="000E3FEA"/>
    <w:rsid w:val="000E415F"/>
    <w:rsid w:val="000E42D7"/>
    <w:rsid w:val="000E430E"/>
    <w:rsid w:val="000E4644"/>
    <w:rsid w:val="000E4B4D"/>
    <w:rsid w:val="000E4BCE"/>
    <w:rsid w:val="000E5148"/>
    <w:rsid w:val="000E51B5"/>
    <w:rsid w:val="000E5225"/>
    <w:rsid w:val="000E52EB"/>
    <w:rsid w:val="000E53CA"/>
    <w:rsid w:val="000E548C"/>
    <w:rsid w:val="000E555D"/>
    <w:rsid w:val="000E56DB"/>
    <w:rsid w:val="000E579C"/>
    <w:rsid w:val="000E57C9"/>
    <w:rsid w:val="000E583E"/>
    <w:rsid w:val="000E5845"/>
    <w:rsid w:val="000E58AC"/>
    <w:rsid w:val="000E5A88"/>
    <w:rsid w:val="000E5C76"/>
    <w:rsid w:val="000E5CC4"/>
    <w:rsid w:val="000E5EA2"/>
    <w:rsid w:val="000E60C3"/>
    <w:rsid w:val="000E62F3"/>
    <w:rsid w:val="000E6548"/>
    <w:rsid w:val="000E678D"/>
    <w:rsid w:val="000E679A"/>
    <w:rsid w:val="000E67C0"/>
    <w:rsid w:val="000E6959"/>
    <w:rsid w:val="000E6D37"/>
    <w:rsid w:val="000E70B6"/>
    <w:rsid w:val="000E7116"/>
    <w:rsid w:val="000E71A2"/>
    <w:rsid w:val="000E72E3"/>
    <w:rsid w:val="000E7324"/>
    <w:rsid w:val="000E7392"/>
    <w:rsid w:val="000E74A3"/>
    <w:rsid w:val="000E74E8"/>
    <w:rsid w:val="000E7675"/>
    <w:rsid w:val="000E7710"/>
    <w:rsid w:val="000E7801"/>
    <w:rsid w:val="000E7849"/>
    <w:rsid w:val="000E787F"/>
    <w:rsid w:val="000E78A3"/>
    <w:rsid w:val="000E78B4"/>
    <w:rsid w:val="000E7926"/>
    <w:rsid w:val="000E7B9F"/>
    <w:rsid w:val="000E7CB1"/>
    <w:rsid w:val="000E7D5E"/>
    <w:rsid w:val="000E7F4E"/>
    <w:rsid w:val="000E7F76"/>
    <w:rsid w:val="000F0133"/>
    <w:rsid w:val="000F02B5"/>
    <w:rsid w:val="000F034C"/>
    <w:rsid w:val="000F03C1"/>
    <w:rsid w:val="000F07DF"/>
    <w:rsid w:val="000F086D"/>
    <w:rsid w:val="000F0A1F"/>
    <w:rsid w:val="000F0CA8"/>
    <w:rsid w:val="000F0F62"/>
    <w:rsid w:val="000F1273"/>
    <w:rsid w:val="000F141E"/>
    <w:rsid w:val="000F153E"/>
    <w:rsid w:val="000F16A0"/>
    <w:rsid w:val="000F18E4"/>
    <w:rsid w:val="000F1A04"/>
    <w:rsid w:val="000F1AF5"/>
    <w:rsid w:val="000F203E"/>
    <w:rsid w:val="000F265F"/>
    <w:rsid w:val="000F273D"/>
    <w:rsid w:val="000F274E"/>
    <w:rsid w:val="000F2AC5"/>
    <w:rsid w:val="000F2AF9"/>
    <w:rsid w:val="000F2B21"/>
    <w:rsid w:val="000F2E23"/>
    <w:rsid w:val="000F2E9C"/>
    <w:rsid w:val="000F2F18"/>
    <w:rsid w:val="000F3355"/>
    <w:rsid w:val="000F35D0"/>
    <w:rsid w:val="000F3682"/>
    <w:rsid w:val="000F38CC"/>
    <w:rsid w:val="000F3915"/>
    <w:rsid w:val="000F3A4A"/>
    <w:rsid w:val="000F3E64"/>
    <w:rsid w:val="000F3E6A"/>
    <w:rsid w:val="000F3EC1"/>
    <w:rsid w:val="000F3FE7"/>
    <w:rsid w:val="000F409C"/>
    <w:rsid w:val="000F424A"/>
    <w:rsid w:val="000F440D"/>
    <w:rsid w:val="000F48EE"/>
    <w:rsid w:val="000F4E84"/>
    <w:rsid w:val="000F5117"/>
    <w:rsid w:val="000F5224"/>
    <w:rsid w:val="000F52CF"/>
    <w:rsid w:val="000F56E6"/>
    <w:rsid w:val="000F58A6"/>
    <w:rsid w:val="000F5AF2"/>
    <w:rsid w:val="000F5B09"/>
    <w:rsid w:val="000F5B97"/>
    <w:rsid w:val="000F5BEA"/>
    <w:rsid w:val="000F5D74"/>
    <w:rsid w:val="000F5E32"/>
    <w:rsid w:val="000F5E5D"/>
    <w:rsid w:val="000F6097"/>
    <w:rsid w:val="000F611F"/>
    <w:rsid w:val="000F613A"/>
    <w:rsid w:val="000F6258"/>
    <w:rsid w:val="000F64B4"/>
    <w:rsid w:val="000F69A8"/>
    <w:rsid w:val="000F6A49"/>
    <w:rsid w:val="000F7070"/>
    <w:rsid w:val="000F70B5"/>
    <w:rsid w:val="000F7265"/>
    <w:rsid w:val="000F7361"/>
    <w:rsid w:val="000F73FA"/>
    <w:rsid w:val="000F74A0"/>
    <w:rsid w:val="000F7742"/>
    <w:rsid w:val="000F798A"/>
    <w:rsid w:val="000F79A6"/>
    <w:rsid w:val="000F7A78"/>
    <w:rsid w:val="000F7AD6"/>
    <w:rsid w:val="000F7B8C"/>
    <w:rsid w:val="000F7CE7"/>
    <w:rsid w:val="000F7CF2"/>
    <w:rsid w:val="000F7D47"/>
    <w:rsid w:val="000F7E50"/>
    <w:rsid w:val="000F7EC1"/>
    <w:rsid w:val="000F7FCF"/>
    <w:rsid w:val="0010014F"/>
    <w:rsid w:val="00100348"/>
    <w:rsid w:val="001003CB"/>
    <w:rsid w:val="001003CF"/>
    <w:rsid w:val="001004BB"/>
    <w:rsid w:val="00100528"/>
    <w:rsid w:val="00100C42"/>
    <w:rsid w:val="00100E39"/>
    <w:rsid w:val="00101150"/>
    <w:rsid w:val="0010115F"/>
    <w:rsid w:val="0010138D"/>
    <w:rsid w:val="00101611"/>
    <w:rsid w:val="00101762"/>
    <w:rsid w:val="0010194D"/>
    <w:rsid w:val="0010197D"/>
    <w:rsid w:val="001019F7"/>
    <w:rsid w:val="00101A2C"/>
    <w:rsid w:val="00101C76"/>
    <w:rsid w:val="00101C98"/>
    <w:rsid w:val="00101F3D"/>
    <w:rsid w:val="00102413"/>
    <w:rsid w:val="00102497"/>
    <w:rsid w:val="00102571"/>
    <w:rsid w:val="00102705"/>
    <w:rsid w:val="001029E1"/>
    <w:rsid w:val="00102B47"/>
    <w:rsid w:val="00102D76"/>
    <w:rsid w:val="00102DC8"/>
    <w:rsid w:val="00102EEE"/>
    <w:rsid w:val="001030AB"/>
    <w:rsid w:val="001032D5"/>
    <w:rsid w:val="001033F3"/>
    <w:rsid w:val="00103426"/>
    <w:rsid w:val="0010377F"/>
    <w:rsid w:val="00103C35"/>
    <w:rsid w:val="00103C83"/>
    <w:rsid w:val="00103CE0"/>
    <w:rsid w:val="00104154"/>
    <w:rsid w:val="001041B1"/>
    <w:rsid w:val="00104236"/>
    <w:rsid w:val="00104308"/>
    <w:rsid w:val="001043D3"/>
    <w:rsid w:val="0010445E"/>
    <w:rsid w:val="0010456B"/>
    <w:rsid w:val="0010468B"/>
    <w:rsid w:val="001048F3"/>
    <w:rsid w:val="0010494E"/>
    <w:rsid w:val="00104A24"/>
    <w:rsid w:val="00104B3A"/>
    <w:rsid w:val="00104BA8"/>
    <w:rsid w:val="00104CB6"/>
    <w:rsid w:val="00104E17"/>
    <w:rsid w:val="00104EDE"/>
    <w:rsid w:val="00104F2B"/>
    <w:rsid w:val="00105210"/>
    <w:rsid w:val="001053B3"/>
    <w:rsid w:val="001053C9"/>
    <w:rsid w:val="001054AE"/>
    <w:rsid w:val="001054B7"/>
    <w:rsid w:val="0010557D"/>
    <w:rsid w:val="001056A2"/>
    <w:rsid w:val="001058CB"/>
    <w:rsid w:val="00105943"/>
    <w:rsid w:val="00105990"/>
    <w:rsid w:val="00105A58"/>
    <w:rsid w:val="00105A88"/>
    <w:rsid w:val="00105AB0"/>
    <w:rsid w:val="00105C5C"/>
    <w:rsid w:val="00105D2D"/>
    <w:rsid w:val="00105ED9"/>
    <w:rsid w:val="00105FEC"/>
    <w:rsid w:val="001060E7"/>
    <w:rsid w:val="001063FF"/>
    <w:rsid w:val="00106588"/>
    <w:rsid w:val="0010661E"/>
    <w:rsid w:val="001066C3"/>
    <w:rsid w:val="00106B1B"/>
    <w:rsid w:val="00106C49"/>
    <w:rsid w:val="00106CF2"/>
    <w:rsid w:val="00106DD2"/>
    <w:rsid w:val="00106F65"/>
    <w:rsid w:val="00106F6B"/>
    <w:rsid w:val="001071D3"/>
    <w:rsid w:val="00107336"/>
    <w:rsid w:val="00107622"/>
    <w:rsid w:val="00107785"/>
    <w:rsid w:val="0010780F"/>
    <w:rsid w:val="00107849"/>
    <w:rsid w:val="00107AA5"/>
    <w:rsid w:val="00107B4A"/>
    <w:rsid w:val="00107B96"/>
    <w:rsid w:val="0010ECB6"/>
    <w:rsid w:val="001100A1"/>
    <w:rsid w:val="0011020B"/>
    <w:rsid w:val="00110722"/>
    <w:rsid w:val="00110849"/>
    <w:rsid w:val="00110954"/>
    <w:rsid w:val="00110A8A"/>
    <w:rsid w:val="00110BC5"/>
    <w:rsid w:val="00110E3D"/>
    <w:rsid w:val="00110F59"/>
    <w:rsid w:val="00111140"/>
    <w:rsid w:val="001111F8"/>
    <w:rsid w:val="00111208"/>
    <w:rsid w:val="0011128D"/>
    <w:rsid w:val="001116E7"/>
    <w:rsid w:val="00111B79"/>
    <w:rsid w:val="00111C1E"/>
    <w:rsid w:val="00111F01"/>
    <w:rsid w:val="00111FD0"/>
    <w:rsid w:val="0011201F"/>
    <w:rsid w:val="00112209"/>
    <w:rsid w:val="00112854"/>
    <w:rsid w:val="00112903"/>
    <w:rsid w:val="00112B08"/>
    <w:rsid w:val="00112B55"/>
    <w:rsid w:val="00112BFA"/>
    <w:rsid w:val="00112D31"/>
    <w:rsid w:val="0011327B"/>
    <w:rsid w:val="001133C4"/>
    <w:rsid w:val="001134A1"/>
    <w:rsid w:val="001134AE"/>
    <w:rsid w:val="0011351A"/>
    <w:rsid w:val="001136C1"/>
    <w:rsid w:val="00113768"/>
    <w:rsid w:val="00113841"/>
    <w:rsid w:val="00113A95"/>
    <w:rsid w:val="00113AB9"/>
    <w:rsid w:val="00113D29"/>
    <w:rsid w:val="00113D38"/>
    <w:rsid w:val="00113D9C"/>
    <w:rsid w:val="00113E57"/>
    <w:rsid w:val="00114010"/>
    <w:rsid w:val="0011430A"/>
    <w:rsid w:val="00114368"/>
    <w:rsid w:val="00114395"/>
    <w:rsid w:val="00114417"/>
    <w:rsid w:val="00114AE3"/>
    <w:rsid w:val="00114E8F"/>
    <w:rsid w:val="0011508D"/>
    <w:rsid w:val="00115120"/>
    <w:rsid w:val="00115205"/>
    <w:rsid w:val="001152ED"/>
    <w:rsid w:val="001158CD"/>
    <w:rsid w:val="00115A29"/>
    <w:rsid w:val="00115BA4"/>
    <w:rsid w:val="00115C17"/>
    <w:rsid w:val="00115DEE"/>
    <w:rsid w:val="00115EFF"/>
    <w:rsid w:val="00116501"/>
    <w:rsid w:val="001165BA"/>
    <w:rsid w:val="001167C3"/>
    <w:rsid w:val="001167CE"/>
    <w:rsid w:val="00116985"/>
    <w:rsid w:val="00116995"/>
    <w:rsid w:val="00116A94"/>
    <w:rsid w:val="00116B17"/>
    <w:rsid w:val="00117162"/>
    <w:rsid w:val="0011729C"/>
    <w:rsid w:val="0011729E"/>
    <w:rsid w:val="0011734A"/>
    <w:rsid w:val="001174C8"/>
    <w:rsid w:val="001176D8"/>
    <w:rsid w:val="00117836"/>
    <w:rsid w:val="001179F1"/>
    <w:rsid w:val="00117D67"/>
    <w:rsid w:val="00117EDE"/>
    <w:rsid w:val="001201D7"/>
    <w:rsid w:val="001202CF"/>
    <w:rsid w:val="00120716"/>
    <w:rsid w:val="001207A1"/>
    <w:rsid w:val="00120858"/>
    <w:rsid w:val="0012099C"/>
    <w:rsid w:val="00120B17"/>
    <w:rsid w:val="00120B80"/>
    <w:rsid w:val="00120CBD"/>
    <w:rsid w:val="00120CD1"/>
    <w:rsid w:val="00120F34"/>
    <w:rsid w:val="00120F47"/>
    <w:rsid w:val="00120FE0"/>
    <w:rsid w:val="001212E0"/>
    <w:rsid w:val="00121380"/>
    <w:rsid w:val="001213DD"/>
    <w:rsid w:val="0012147E"/>
    <w:rsid w:val="00121AA4"/>
    <w:rsid w:val="00121CC5"/>
    <w:rsid w:val="00121D51"/>
    <w:rsid w:val="00121D67"/>
    <w:rsid w:val="00121E2D"/>
    <w:rsid w:val="0012243C"/>
    <w:rsid w:val="00122461"/>
    <w:rsid w:val="00122869"/>
    <w:rsid w:val="00122A1B"/>
    <w:rsid w:val="00122CE0"/>
    <w:rsid w:val="00122DCE"/>
    <w:rsid w:val="00122E44"/>
    <w:rsid w:val="001230C1"/>
    <w:rsid w:val="001230E1"/>
    <w:rsid w:val="001231B4"/>
    <w:rsid w:val="00123220"/>
    <w:rsid w:val="00123280"/>
    <w:rsid w:val="001235C0"/>
    <w:rsid w:val="0012366D"/>
    <w:rsid w:val="00123781"/>
    <w:rsid w:val="0012382C"/>
    <w:rsid w:val="00123847"/>
    <w:rsid w:val="00123860"/>
    <w:rsid w:val="001238C9"/>
    <w:rsid w:val="00123BAA"/>
    <w:rsid w:val="00123DE7"/>
    <w:rsid w:val="00123F3C"/>
    <w:rsid w:val="00124053"/>
    <w:rsid w:val="00124597"/>
    <w:rsid w:val="00124861"/>
    <w:rsid w:val="00124B4E"/>
    <w:rsid w:val="00124BAF"/>
    <w:rsid w:val="00124D0A"/>
    <w:rsid w:val="00124D5D"/>
    <w:rsid w:val="00124D8D"/>
    <w:rsid w:val="00124FBE"/>
    <w:rsid w:val="001250F3"/>
    <w:rsid w:val="00125224"/>
    <w:rsid w:val="001254C2"/>
    <w:rsid w:val="001258FE"/>
    <w:rsid w:val="0012594A"/>
    <w:rsid w:val="00125C6E"/>
    <w:rsid w:val="00125E77"/>
    <w:rsid w:val="00125EC6"/>
    <w:rsid w:val="00125FFD"/>
    <w:rsid w:val="00126235"/>
    <w:rsid w:val="0012623C"/>
    <w:rsid w:val="001262DE"/>
    <w:rsid w:val="0012630D"/>
    <w:rsid w:val="0012630E"/>
    <w:rsid w:val="00126526"/>
    <w:rsid w:val="00126766"/>
    <w:rsid w:val="001267B4"/>
    <w:rsid w:val="00126962"/>
    <w:rsid w:val="00126FB5"/>
    <w:rsid w:val="00126FBF"/>
    <w:rsid w:val="00127073"/>
    <w:rsid w:val="00127686"/>
    <w:rsid w:val="00127812"/>
    <w:rsid w:val="0012797A"/>
    <w:rsid w:val="00127D82"/>
    <w:rsid w:val="00127ECE"/>
    <w:rsid w:val="00127FC0"/>
    <w:rsid w:val="0013033E"/>
    <w:rsid w:val="001304A6"/>
    <w:rsid w:val="0013065C"/>
    <w:rsid w:val="00130701"/>
    <w:rsid w:val="00130993"/>
    <w:rsid w:val="001309D3"/>
    <w:rsid w:val="0013105F"/>
    <w:rsid w:val="00131103"/>
    <w:rsid w:val="0013115A"/>
    <w:rsid w:val="00131310"/>
    <w:rsid w:val="00131604"/>
    <w:rsid w:val="00131622"/>
    <w:rsid w:val="001318C5"/>
    <w:rsid w:val="00131BA7"/>
    <w:rsid w:val="00131BB1"/>
    <w:rsid w:val="00131C1D"/>
    <w:rsid w:val="00131DBD"/>
    <w:rsid w:val="00132053"/>
    <w:rsid w:val="001320FE"/>
    <w:rsid w:val="00132254"/>
    <w:rsid w:val="00132563"/>
    <w:rsid w:val="00132590"/>
    <w:rsid w:val="00132792"/>
    <w:rsid w:val="001327D1"/>
    <w:rsid w:val="00132807"/>
    <w:rsid w:val="0013286A"/>
    <w:rsid w:val="001328C6"/>
    <w:rsid w:val="00132994"/>
    <w:rsid w:val="001329F1"/>
    <w:rsid w:val="00132AB4"/>
    <w:rsid w:val="00132CFB"/>
    <w:rsid w:val="00132DF8"/>
    <w:rsid w:val="00132FFC"/>
    <w:rsid w:val="00133011"/>
    <w:rsid w:val="00133013"/>
    <w:rsid w:val="00133100"/>
    <w:rsid w:val="0013313A"/>
    <w:rsid w:val="00133236"/>
    <w:rsid w:val="0013341D"/>
    <w:rsid w:val="00133422"/>
    <w:rsid w:val="001335D1"/>
    <w:rsid w:val="00133720"/>
    <w:rsid w:val="00133773"/>
    <w:rsid w:val="001337E6"/>
    <w:rsid w:val="001337EC"/>
    <w:rsid w:val="00133913"/>
    <w:rsid w:val="00133B2C"/>
    <w:rsid w:val="00133C13"/>
    <w:rsid w:val="00133EE0"/>
    <w:rsid w:val="00133F0D"/>
    <w:rsid w:val="00133F27"/>
    <w:rsid w:val="00133F54"/>
    <w:rsid w:val="00134056"/>
    <w:rsid w:val="0013415A"/>
    <w:rsid w:val="00134171"/>
    <w:rsid w:val="00134291"/>
    <w:rsid w:val="0013479A"/>
    <w:rsid w:val="0013482E"/>
    <w:rsid w:val="0013486E"/>
    <w:rsid w:val="00134BCE"/>
    <w:rsid w:val="00134C7C"/>
    <w:rsid w:val="001352F4"/>
    <w:rsid w:val="00135324"/>
    <w:rsid w:val="001353A1"/>
    <w:rsid w:val="001353CB"/>
    <w:rsid w:val="0013554E"/>
    <w:rsid w:val="0013561C"/>
    <w:rsid w:val="0013572B"/>
    <w:rsid w:val="001357F1"/>
    <w:rsid w:val="00135A17"/>
    <w:rsid w:val="00135A2F"/>
    <w:rsid w:val="00135E53"/>
    <w:rsid w:val="00135FD7"/>
    <w:rsid w:val="0013615A"/>
    <w:rsid w:val="00136321"/>
    <w:rsid w:val="00136380"/>
    <w:rsid w:val="001363C5"/>
    <w:rsid w:val="00136688"/>
    <w:rsid w:val="001367EB"/>
    <w:rsid w:val="00136824"/>
    <w:rsid w:val="00136845"/>
    <w:rsid w:val="00136993"/>
    <w:rsid w:val="00136ABB"/>
    <w:rsid w:val="00136BC9"/>
    <w:rsid w:val="00136E23"/>
    <w:rsid w:val="0013721A"/>
    <w:rsid w:val="00137573"/>
    <w:rsid w:val="00137593"/>
    <w:rsid w:val="00137717"/>
    <w:rsid w:val="001378A7"/>
    <w:rsid w:val="001378C4"/>
    <w:rsid w:val="00137CA8"/>
    <w:rsid w:val="00137CF5"/>
    <w:rsid w:val="00137D50"/>
    <w:rsid w:val="00137F33"/>
    <w:rsid w:val="0014014A"/>
    <w:rsid w:val="001403B0"/>
    <w:rsid w:val="0014048D"/>
    <w:rsid w:val="00140564"/>
    <w:rsid w:val="001405AB"/>
    <w:rsid w:val="0014082A"/>
    <w:rsid w:val="00140A38"/>
    <w:rsid w:val="00140A89"/>
    <w:rsid w:val="00140D97"/>
    <w:rsid w:val="00141027"/>
    <w:rsid w:val="00141041"/>
    <w:rsid w:val="001410BA"/>
    <w:rsid w:val="0014111D"/>
    <w:rsid w:val="001411C2"/>
    <w:rsid w:val="001411D3"/>
    <w:rsid w:val="0014166C"/>
    <w:rsid w:val="001417AF"/>
    <w:rsid w:val="00141939"/>
    <w:rsid w:val="00141DE1"/>
    <w:rsid w:val="00141EDF"/>
    <w:rsid w:val="001421E1"/>
    <w:rsid w:val="001427CA"/>
    <w:rsid w:val="0014284C"/>
    <w:rsid w:val="00142938"/>
    <w:rsid w:val="00142D54"/>
    <w:rsid w:val="00142D7F"/>
    <w:rsid w:val="00142ED1"/>
    <w:rsid w:val="001438F4"/>
    <w:rsid w:val="00143B0E"/>
    <w:rsid w:val="00143E46"/>
    <w:rsid w:val="00144060"/>
    <w:rsid w:val="0014433D"/>
    <w:rsid w:val="0014454D"/>
    <w:rsid w:val="00144616"/>
    <w:rsid w:val="001447AD"/>
    <w:rsid w:val="001447F8"/>
    <w:rsid w:val="00144A1C"/>
    <w:rsid w:val="00144A57"/>
    <w:rsid w:val="00144D5E"/>
    <w:rsid w:val="00144D7A"/>
    <w:rsid w:val="00144E7F"/>
    <w:rsid w:val="00144ED2"/>
    <w:rsid w:val="0014527A"/>
    <w:rsid w:val="00145608"/>
    <w:rsid w:val="0014567C"/>
    <w:rsid w:val="00145950"/>
    <w:rsid w:val="00145F2A"/>
    <w:rsid w:val="00146145"/>
    <w:rsid w:val="001461DC"/>
    <w:rsid w:val="00146483"/>
    <w:rsid w:val="001464D5"/>
    <w:rsid w:val="00146AB4"/>
    <w:rsid w:val="00147050"/>
    <w:rsid w:val="0014709E"/>
    <w:rsid w:val="001470D3"/>
    <w:rsid w:val="00147130"/>
    <w:rsid w:val="0014720E"/>
    <w:rsid w:val="0014727A"/>
    <w:rsid w:val="00147478"/>
    <w:rsid w:val="0014772B"/>
    <w:rsid w:val="001478E2"/>
    <w:rsid w:val="00147984"/>
    <w:rsid w:val="00147A5D"/>
    <w:rsid w:val="00147E79"/>
    <w:rsid w:val="001500C5"/>
    <w:rsid w:val="0015028F"/>
    <w:rsid w:val="00150329"/>
    <w:rsid w:val="00150462"/>
    <w:rsid w:val="00150798"/>
    <w:rsid w:val="0015097E"/>
    <w:rsid w:val="00150C31"/>
    <w:rsid w:val="00150C8F"/>
    <w:rsid w:val="00150C99"/>
    <w:rsid w:val="00150CC7"/>
    <w:rsid w:val="0015100D"/>
    <w:rsid w:val="001510CA"/>
    <w:rsid w:val="0015118B"/>
    <w:rsid w:val="001514DC"/>
    <w:rsid w:val="0015183A"/>
    <w:rsid w:val="00151859"/>
    <w:rsid w:val="001518E9"/>
    <w:rsid w:val="00151EE2"/>
    <w:rsid w:val="00152049"/>
    <w:rsid w:val="001520A6"/>
    <w:rsid w:val="00152156"/>
    <w:rsid w:val="001521A4"/>
    <w:rsid w:val="001521CB"/>
    <w:rsid w:val="00152303"/>
    <w:rsid w:val="001523CF"/>
    <w:rsid w:val="00152565"/>
    <w:rsid w:val="0015281A"/>
    <w:rsid w:val="001528AD"/>
    <w:rsid w:val="00152905"/>
    <w:rsid w:val="0015291D"/>
    <w:rsid w:val="001529DE"/>
    <w:rsid w:val="00152B8B"/>
    <w:rsid w:val="00152C24"/>
    <w:rsid w:val="00152D3D"/>
    <w:rsid w:val="00152DE1"/>
    <w:rsid w:val="00152F28"/>
    <w:rsid w:val="00152FD7"/>
    <w:rsid w:val="0015306F"/>
    <w:rsid w:val="001531F2"/>
    <w:rsid w:val="00153205"/>
    <w:rsid w:val="0015343A"/>
    <w:rsid w:val="0015345F"/>
    <w:rsid w:val="001534EA"/>
    <w:rsid w:val="0015371C"/>
    <w:rsid w:val="00153AA1"/>
    <w:rsid w:val="00153AC3"/>
    <w:rsid w:val="00153B09"/>
    <w:rsid w:val="00153CBA"/>
    <w:rsid w:val="00153DC1"/>
    <w:rsid w:val="00153DCF"/>
    <w:rsid w:val="00153E8B"/>
    <w:rsid w:val="00153EA3"/>
    <w:rsid w:val="00153FAE"/>
    <w:rsid w:val="00154093"/>
    <w:rsid w:val="00154094"/>
    <w:rsid w:val="0015410D"/>
    <w:rsid w:val="001541B5"/>
    <w:rsid w:val="001544E4"/>
    <w:rsid w:val="00154704"/>
    <w:rsid w:val="00154A1A"/>
    <w:rsid w:val="00154D07"/>
    <w:rsid w:val="00154F29"/>
    <w:rsid w:val="00154FAA"/>
    <w:rsid w:val="001550ED"/>
    <w:rsid w:val="001550F9"/>
    <w:rsid w:val="00155106"/>
    <w:rsid w:val="001553FC"/>
    <w:rsid w:val="0015571E"/>
    <w:rsid w:val="00155875"/>
    <w:rsid w:val="001558B5"/>
    <w:rsid w:val="00155A97"/>
    <w:rsid w:val="00155B09"/>
    <w:rsid w:val="00155C13"/>
    <w:rsid w:val="00155E9A"/>
    <w:rsid w:val="00155F92"/>
    <w:rsid w:val="0015601A"/>
    <w:rsid w:val="00156022"/>
    <w:rsid w:val="001560E3"/>
    <w:rsid w:val="00156238"/>
    <w:rsid w:val="001562FA"/>
    <w:rsid w:val="0015632D"/>
    <w:rsid w:val="0015656B"/>
    <w:rsid w:val="0015673E"/>
    <w:rsid w:val="0015696B"/>
    <w:rsid w:val="00156C73"/>
    <w:rsid w:val="00156D9A"/>
    <w:rsid w:val="00156EDB"/>
    <w:rsid w:val="00157288"/>
    <w:rsid w:val="00157319"/>
    <w:rsid w:val="001578FF"/>
    <w:rsid w:val="00157959"/>
    <w:rsid w:val="00157E62"/>
    <w:rsid w:val="00157E6C"/>
    <w:rsid w:val="001604C4"/>
    <w:rsid w:val="001604C9"/>
    <w:rsid w:val="0016061F"/>
    <w:rsid w:val="001609DC"/>
    <w:rsid w:val="001609EF"/>
    <w:rsid w:val="00160C0D"/>
    <w:rsid w:val="00160D29"/>
    <w:rsid w:val="00160EE1"/>
    <w:rsid w:val="00160FB4"/>
    <w:rsid w:val="00160FBE"/>
    <w:rsid w:val="001610A6"/>
    <w:rsid w:val="001610DE"/>
    <w:rsid w:val="00161439"/>
    <w:rsid w:val="00161509"/>
    <w:rsid w:val="00161578"/>
    <w:rsid w:val="001616F6"/>
    <w:rsid w:val="0016170C"/>
    <w:rsid w:val="00161723"/>
    <w:rsid w:val="00161731"/>
    <w:rsid w:val="00161C5F"/>
    <w:rsid w:val="00161F5D"/>
    <w:rsid w:val="0016243F"/>
    <w:rsid w:val="0016273B"/>
    <w:rsid w:val="00162BAD"/>
    <w:rsid w:val="00162BB7"/>
    <w:rsid w:val="00162CD4"/>
    <w:rsid w:val="00162DDF"/>
    <w:rsid w:val="00162EA9"/>
    <w:rsid w:val="00162ECC"/>
    <w:rsid w:val="001630E5"/>
    <w:rsid w:val="0016319D"/>
    <w:rsid w:val="001631CF"/>
    <w:rsid w:val="001632BE"/>
    <w:rsid w:val="001632C5"/>
    <w:rsid w:val="001634B4"/>
    <w:rsid w:val="00163891"/>
    <w:rsid w:val="001638EC"/>
    <w:rsid w:val="00163B22"/>
    <w:rsid w:val="00163C81"/>
    <w:rsid w:val="00163CC7"/>
    <w:rsid w:val="00163E25"/>
    <w:rsid w:val="00163F26"/>
    <w:rsid w:val="00164068"/>
    <w:rsid w:val="001640FF"/>
    <w:rsid w:val="0016411E"/>
    <w:rsid w:val="001642D2"/>
    <w:rsid w:val="0016485D"/>
    <w:rsid w:val="00164973"/>
    <w:rsid w:val="00164A74"/>
    <w:rsid w:val="00164C75"/>
    <w:rsid w:val="00164DD4"/>
    <w:rsid w:val="001651B3"/>
    <w:rsid w:val="00165350"/>
    <w:rsid w:val="00165639"/>
    <w:rsid w:val="00165679"/>
    <w:rsid w:val="0016583B"/>
    <w:rsid w:val="0016589F"/>
    <w:rsid w:val="0016598C"/>
    <w:rsid w:val="0016598F"/>
    <w:rsid w:val="001659BE"/>
    <w:rsid w:val="00165A8A"/>
    <w:rsid w:val="00165BD7"/>
    <w:rsid w:val="00165DC8"/>
    <w:rsid w:val="00165F57"/>
    <w:rsid w:val="00165FDD"/>
    <w:rsid w:val="0016604D"/>
    <w:rsid w:val="00166112"/>
    <w:rsid w:val="00166268"/>
    <w:rsid w:val="001665BC"/>
    <w:rsid w:val="00166F4C"/>
    <w:rsid w:val="00166F57"/>
    <w:rsid w:val="00167014"/>
    <w:rsid w:val="00167384"/>
    <w:rsid w:val="001674C7"/>
    <w:rsid w:val="0016760A"/>
    <w:rsid w:val="00167678"/>
    <w:rsid w:val="00167691"/>
    <w:rsid w:val="001676C1"/>
    <w:rsid w:val="00167A45"/>
    <w:rsid w:val="00167B10"/>
    <w:rsid w:val="00167B5A"/>
    <w:rsid w:val="00167B77"/>
    <w:rsid w:val="00167C08"/>
    <w:rsid w:val="00167CFE"/>
    <w:rsid w:val="001700D7"/>
    <w:rsid w:val="00170127"/>
    <w:rsid w:val="0017017F"/>
    <w:rsid w:val="00170490"/>
    <w:rsid w:val="001704B5"/>
    <w:rsid w:val="00170667"/>
    <w:rsid w:val="001707D2"/>
    <w:rsid w:val="001708FA"/>
    <w:rsid w:val="0017098E"/>
    <w:rsid w:val="00170A6B"/>
    <w:rsid w:val="00170C2B"/>
    <w:rsid w:val="00170E84"/>
    <w:rsid w:val="00170EE2"/>
    <w:rsid w:val="00171206"/>
    <w:rsid w:val="0017187D"/>
    <w:rsid w:val="00171A38"/>
    <w:rsid w:val="00171CC9"/>
    <w:rsid w:val="00171E0B"/>
    <w:rsid w:val="00172097"/>
    <w:rsid w:val="00172171"/>
    <w:rsid w:val="001721F8"/>
    <w:rsid w:val="0017225B"/>
    <w:rsid w:val="0017227C"/>
    <w:rsid w:val="00172360"/>
    <w:rsid w:val="00172402"/>
    <w:rsid w:val="00172456"/>
    <w:rsid w:val="001724B3"/>
    <w:rsid w:val="001725D0"/>
    <w:rsid w:val="00172771"/>
    <w:rsid w:val="00172897"/>
    <w:rsid w:val="00172B1C"/>
    <w:rsid w:val="00172B86"/>
    <w:rsid w:val="00172BEF"/>
    <w:rsid w:val="00172FFA"/>
    <w:rsid w:val="00173193"/>
    <w:rsid w:val="001732C4"/>
    <w:rsid w:val="00173412"/>
    <w:rsid w:val="0017385B"/>
    <w:rsid w:val="0017387D"/>
    <w:rsid w:val="00173A9D"/>
    <w:rsid w:val="00173AC3"/>
    <w:rsid w:val="00173B69"/>
    <w:rsid w:val="00173B9D"/>
    <w:rsid w:val="00173C35"/>
    <w:rsid w:val="00173C59"/>
    <w:rsid w:val="00173E3F"/>
    <w:rsid w:val="00173E49"/>
    <w:rsid w:val="00173E6F"/>
    <w:rsid w:val="00173E72"/>
    <w:rsid w:val="00173F99"/>
    <w:rsid w:val="001740C3"/>
    <w:rsid w:val="00174117"/>
    <w:rsid w:val="00174473"/>
    <w:rsid w:val="001745E1"/>
    <w:rsid w:val="00174646"/>
    <w:rsid w:val="001746E8"/>
    <w:rsid w:val="001747A1"/>
    <w:rsid w:val="001749B7"/>
    <w:rsid w:val="00174AA9"/>
    <w:rsid w:val="00174B34"/>
    <w:rsid w:val="00174E93"/>
    <w:rsid w:val="00175105"/>
    <w:rsid w:val="0017520B"/>
    <w:rsid w:val="00175497"/>
    <w:rsid w:val="001754EA"/>
    <w:rsid w:val="00175542"/>
    <w:rsid w:val="001757A0"/>
    <w:rsid w:val="001759E4"/>
    <w:rsid w:val="00175AFE"/>
    <w:rsid w:val="00175F5A"/>
    <w:rsid w:val="00176090"/>
    <w:rsid w:val="0017651B"/>
    <w:rsid w:val="0017656E"/>
    <w:rsid w:val="00176632"/>
    <w:rsid w:val="00176648"/>
    <w:rsid w:val="001767A6"/>
    <w:rsid w:val="0017683B"/>
    <w:rsid w:val="00176893"/>
    <w:rsid w:val="00176963"/>
    <w:rsid w:val="00176ADC"/>
    <w:rsid w:val="00176C61"/>
    <w:rsid w:val="00176FC1"/>
    <w:rsid w:val="0017706B"/>
    <w:rsid w:val="0017710E"/>
    <w:rsid w:val="001772EA"/>
    <w:rsid w:val="00177305"/>
    <w:rsid w:val="001773CD"/>
    <w:rsid w:val="0017754B"/>
    <w:rsid w:val="00177563"/>
    <w:rsid w:val="0017773E"/>
    <w:rsid w:val="0017789D"/>
    <w:rsid w:val="001779E0"/>
    <w:rsid w:val="00177D49"/>
    <w:rsid w:val="00177DB1"/>
    <w:rsid w:val="00177DD4"/>
    <w:rsid w:val="00177DEA"/>
    <w:rsid w:val="00177FF7"/>
    <w:rsid w:val="001800D0"/>
    <w:rsid w:val="0018014B"/>
    <w:rsid w:val="0018016A"/>
    <w:rsid w:val="00180649"/>
    <w:rsid w:val="0018073D"/>
    <w:rsid w:val="0018089B"/>
    <w:rsid w:val="00180970"/>
    <w:rsid w:val="001809DC"/>
    <w:rsid w:val="00180BA8"/>
    <w:rsid w:val="00180C84"/>
    <w:rsid w:val="00181378"/>
    <w:rsid w:val="0018196D"/>
    <w:rsid w:val="00181CFD"/>
    <w:rsid w:val="00181EED"/>
    <w:rsid w:val="00181F89"/>
    <w:rsid w:val="00182286"/>
    <w:rsid w:val="00182CF8"/>
    <w:rsid w:val="00182F09"/>
    <w:rsid w:val="00182F58"/>
    <w:rsid w:val="001832A8"/>
    <w:rsid w:val="00183335"/>
    <w:rsid w:val="00183480"/>
    <w:rsid w:val="00183571"/>
    <w:rsid w:val="00183608"/>
    <w:rsid w:val="0018365F"/>
    <w:rsid w:val="001837C6"/>
    <w:rsid w:val="00183ABC"/>
    <w:rsid w:val="00183E6B"/>
    <w:rsid w:val="00183F9F"/>
    <w:rsid w:val="00184015"/>
    <w:rsid w:val="001842CB"/>
    <w:rsid w:val="00184376"/>
    <w:rsid w:val="00184395"/>
    <w:rsid w:val="001844F0"/>
    <w:rsid w:val="00184505"/>
    <w:rsid w:val="00184557"/>
    <w:rsid w:val="0018456F"/>
    <w:rsid w:val="00184623"/>
    <w:rsid w:val="00184642"/>
    <w:rsid w:val="001849C8"/>
    <w:rsid w:val="00184A9E"/>
    <w:rsid w:val="00185047"/>
    <w:rsid w:val="00185082"/>
    <w:rsid w:val="001850AB"/>
    <w:rsid w:val="001854A6"/>
    <w:rsid w:val="0018557D"/>
    <w:rsid w:val="00185ADA"/>
    <w:rsid w:val="00185CF4"/>
    <w:rsid w:val="001860B1"/>
    <w:rsid w:val="001860E8"/>
    <w:rsid w:val="00186148"/>
    <w:rsid w:val="001863FC"/>
    <w:rsid w:val="00186765"/>
    <w:rsid w:val="00186968"/>
    <w:rsid w:val="00186AC7"/>
    <w:rsid w:val="00186B64"/>
    <w:rsid w:val="00187008"/>
    <w:rsid w:val="00187166"/>
    <w:rsid w:val="001871CE"/>
    <w:rsid w:val="001871EE"/>
    <w:rsid w:val="001873B5"/>
    <w:rsid w:val="001874C1"/>
    <w:rsid w:val="0018753A"/>
    <w:rsid w:val="001877FA"/>
    <w:rsid w:val="00187B55"/>
    <w:rsid w:val="00187B84"/>
    <w:rsid w:val="00187E24"/>
    <w:rsid w:val="00187ECE"/>
    <w:rsid w:val="00187F6D"/>
    <w:rsid w:val="0019006F"/>
    <w:rsid w:val="0019022F"/>
    <w:rsid w:val="001902AB"/>
    <w:rsid w:val="00190525"/>
    <w:rsid w:val="0019060E"/>
    <w:rsid w:val="00190657"/>
    <w:rsid w:val="00190897"/>
    <w:rsid w:val="00190E3E"/>
    <w:rsid w:val="00190F5C"/>
    <w:rsid w:val="00191101"/>
    <w:rsid w:val="00191119"/>
    <w:rsid w:val="001911C2"/>
    <w:rsid w:val="001912C9"/>
    <w:rsid w:val="00191332"/>
    <w:rsid w:val="00191354"/>
    <w:rsid w:val="001917BC"/>
    <w:rsid w:val="00191B2A"/>
    <w:rsid w:val="00191C37"/>
    <w:rsid w:val="0019233F"/>
    <w:rsid w:val="001926D3"/>
    <w:rsid w:val="00192AC2"/>
    <w:rsid w:val="00193163"/>
    <w:rsid w:val="001934DD"/>
    <w:rsid w:val="00193671"/>
    <w:rsid w:val="0019398F"/>
    <w:rsid w:val="001939BC"/>
    <w:rsid w:val="00193B6A"/>
    <w:rsid w:val="00193B86"/>
    <w:rsid w:val="00193B92"/>
    <w:rsid w:val="00193DAC"/>
    <w:rsid w:val="00193DF7"/>
    <w:rsid w:val="00193F8C"/>
    <w:rsid w:val="00193FED"/>
    <w:rsid w:val="001940A3"/>
    <w:rsid w:val="001940AE"/>
    <w:rsid w:val="00194497"/>
    <w:rsid w:val="0019452E"/>
    <w:rsid w:val="00194835"/>
    <w:rsid w:val="0019485B"/>
    <w:rsid w:val="00194AEE"/>
    <w:rsid w:val="00194BFC"/>
    <w:rsid w:val="00194C32"/>
    <w:rsid w:val="00194D8D"/>
    <w:rsid w:val="00194F00"/>
    <w:rsid w:val="001950F7"/>
    <w:rsid w:val="001954FB"/>
    <w:rsid w:val="00195A27"/>
    <w:rsid w:val="001960F9"/>
    <w:rsid w:val="001964D2"/>
    <w:rsid w:val="001969A9"/>
    <w:rsid w:val="00196BD8"/>
    <w:rsid w:val="00196CC8"/>
    <w:rsid w:val="0019701D"/>
    <w:rsid w:val="0019704D"/>
    <w:rsid w:val="00197092"/>
    <w:rsid w:val="00197348"/>
    <w:rsid w:val="0019746B"/>
    <w:rsid w:val="0019753F"/>
    <w:rsid w:val="00197607"/>
    <w:rsid w:val="001976D5"/>
    <w:rsid w:val="001978E7"/>
    <w:rsid w:val="00197E65"/>
    <w:rsid w:val="001A0013"/>
    <w:rsid w:val="001A020C"/>
    <w:rsid w:val="001A02BA"/>
    <w:rsid w:val="001A04C5"/>
    <w:rsid w:val="001A04C8"/>
    <w:rsid w:val="001A05C0"/>
    <w:rsid w:val="001A0636"/>
    <w:rsid w:val="001A1090"/>
    <w:rsid w:val="001A109B"/>
    <w:rsid w:val="001A10DD"/>
    <w:rsid w:val="001A1245"/>
    <w:rsid w:val="001A132E"/>
    <w:rsid w:val="001A13EC"/>
    <w:rsid w:val="001A1608"/>
    <w:rsid w:val="001A16A0"/>
    <w:rsid w:val="001A16FA"/>
    <w:rsid w:val="001A1959"/>
    <w:rsid w:val="001A19AD"/>
    <w:rsid w:val="001A1AB0"/>
    <w:rsid w:val="001A1AD9"/>
    <w:rsid w:val="001A1AF5"/>
    <w:rsid w:val="001A1CD8"/>
    <w:rsid w:val="001A2742"/>
    <w:rsid w:val="001A2CF0"/>
    <w:rsid w:val="001A2D07"/>
    <w:rsid w:val="001A2E5A"/>
    <w:rsid w:val="001A2F21"/>
    <w:rsid w:val="001A2F4E"/>
    <w:rsid w:val="001A2F87"/>
    <w:rsid w:val="001A3445"/>
    <w:rsid w:val="001A3545"/>
    <w:rsid w:val="001A3668"/>
    <w:rsid w:val="001A37AC"/>
    <w:rsid w:val="001A3A46"/>
    <w:rsid w:val="001A3AF3"/>
    <w:rsid w:val="001A3D84"/>
    <w:rsid w:val="001A3F89"/>
    <w:rsid w:val="001A3FF5"/>
    <w:rsid w:val="001A42E4"/>
    <w:rsid w:val="001A4322"/>
    <w:rsid w:val="001A442E"/>
    <w:rsid w:val="001A4519"/>
    <w:rsid w:val="001A47A2"/>
    <w:rsid w:val="001A4978"/>
    <w:rsid w:val="001A4BAE"/>
    <w:rsid w:val="001A4EB9"/>
    <w:rsid w:val="001A4ED6"/>
    <w:rsid w:val="001A5053"/>
    <w:rsid w:val="001A507F"/>
    <w:rsid w:val="001A5823"/>
    <w:rsid w:val="001A5831"/>
    <w:rsid w:val="001A5880"/>
    <w:rsid w:val="001A58AB"/>
    <w:rsid w:val="001A5BFC"/>
    <w:rsid w:val="001A5CC4"/>
    <w:rsid w:val="001A5E83"/>
    <w:rsid w:val="001A5F3D"/>
    <w:rsid w:val="001A6166"/>
    <w:rsid w:val="001A61B1"/>
    <w:rsid w:val="001A62F6"/>
    <w:rsid w:val="001A6786"/>
    <w:rsid w:val="001A6AE1"/>
    <w:rsid w:val="001A6B3C"/>
    <w:rsid w:val="001A6D6F"/>
    <w:rsid w:val="001A6ED8"/>
    <w:rsid w:val="001A6FA4"/>
    <w:rsid w:val="001A74DB"/>
    <w:rsid w:val="001A775C"/>
    <w:rsid w:val="001A7A80"/>
    <w:rsid w:val="001A7B98"/>
    <w:rsid w:val="001A7BF1"/>
    <w:rsid w:val="001A7CAE"/>
    <w:rsid w:val="001A7CFE"/>
    <w:rsid w:val="001A7F2C"/>
    <w:rsid w:val="001B0184"/>
    <w:rsid w:val="001B01DC"/>
    <w:rsid w:val="001B02E4"/>
    <w:rsid w:val="001B03B9"/>
    <w:rsid w:val="001B051B"/>
    <w:rsid w:val="001B062B"/>
    <w:rsid w:val="001B073B"/>
    <w:rsid w:val="001B07AB"/>
    <w:rsid w:val="001B07FE"/>
    <w:rsid w:val="001B08CB"/>
    <w:rsid w:val="001B0984"/>
    <w:rsid w:val="001B0A48"/>
    <w:rsid w:val="001B0DA6"/>
    <w:rsid w:val="001B0EB9"/>
    <w:rsid w:val="001B104D"/>
    <w:rsid w:val="001B104E"/>
    <w:rsid w:val="001B10C7"/>
    <w:rsid w:val="001B1113"/>
    <w:rsid w:val="001B1382"/>
    <w:rsid w:val="001B1517"/>
    <w:rsid w:val="001B174A"/>
    <w:rsid w:val="001B174B"/>
    <w:rsid w:val="001B17AD"/>
    <w:rsid w:val="001B17B2"/>
    <w:rsid w:val="001B1856"/>
    <w:rsid w:val="001B1982"/>
    <w:rsid w:val="001B1A08"/>
    <w:rsid w:val="001B1C54"/>
    <w:rsid w:val="001B1F55"/>
    <w:rsid w:val="001B261D"/>
    <w:rsid w:val="001B2708"/>
    <w:rsid w:val="001B2736"/>
    <w:rsid w:val="001B2EAE"/>
    <w:rsid w:val="001B2FB3"/>
    <w:rsid w:val="001B303C"/>
    <w:rsid w:val="001B3137"/>
    <w:rsid w:val="001B332C"/>
    <w:rsid w:val="001B3469"/>
    <w:rsid w:val="001B366B"/>
    <w:rsid w:val="001B378C"/>
    <w:rsid w:val="001B3870"/>
    <w:rsid w:val="001B390E"/>
    <w:rsid w:val="001B394C"/>
    <w:rsid w:val="001B397F"/>
    <w:rsid w:val="001B3988"/>
    <w:rsid w:val="001B39A0"/>
    <w:rsid w:val="001B3BBA"/>
    <w:rsid w:val="001B3C3B"/>
    <w:rsid w:val="001B3C75"/>
    <w:rsid w:val="001B3ECC"/>
    <w:rsid w:val="001B3FF9"/>
    <w:rsid w:val="001B4170"/>
    <w:rsid w:val="001B42CC"/>
    <w:rsid w:val="001B43B1"/>
    <w:rsid w:val="001B43D1"/>
    <w:rsid w:val="001B44EB"/>
    <w:rsid w:val="001B4563"/>
    <w:rsid w:val="001B45BB"/>
    <w:rsid w:val="001B4611"/>
    <w:rsid w:val="001B4700"/>
    <w:rsid w:val="001B4860"/>
    <w:rsid w:val="001B48ED"/>
    <w:rsid w:val="001B4AAF"/>
    <w:rsid w:val="001B4AE3"/>
    <w:rsid w:val="001B4B61"/>
    <w:rsid w:val="001B4C89"/>
    <w:rsid w:val="001B4E90"/>
    <w:rsid w:val="001B5016"/>
    <w:rsid w:val="001B545D"/>
    <w:rsid w:val="001B54D6"/>
    <w:rsid w:val="001B5629"/>
    <w:rsid w:val="001B5659"/>
    <w:rsid w:val="001B5771"/>
    <w:rsid w:val="001B57D3"/>
    <w:rsid w:val="001B57EA"/>
    <w:rsid w:val="001B57EC"/>
    <w:rsid w:val="001B5985"/>
    <w:rsid w:val="001B5F07"/>
    <w:rsid w:val="001B5FA0"/>
    <w:rsid w:val="001B611E"/>
    <w:rsid w:val="001B6153"/>
    <w:rsid w:val="001B61F5"/>
    <w:rsid w:val="001B6338"/>
    <w:rsid w:val="001B680C"/>
    <w:rsid w:val="001B6930"/>
    <w:rsid w:val="001B69FB"/>
    <w:rsid w:val="001B6A3D"/>
    <w:rsid w:val="001B6A6B"/>
    <w:rsid w:val="001B6AF9"/>
    <w:rsid w:val="001B6B17"/>
    <w:rsid w:val="001B6C5B"/>
    <w:rsid w:val="001B6F3E"/>
    <w:rsid w:val="001B71C6"/>
    <w:rsid w:val="001B7408"/>
    <w:rsid w:val="001B7548"/>
    <w:rsid w:val="001B7632"/>
    <w:rsid w:val="001B7695"/>
    <w:rsid w:val="001B7C69"/>
    <w:rsid w:val="001C0295"/>
    <w:rsid w:val="001C049C"/>
    <w:rsid w:val="001C04F9"/>
    <w:rsid w:val="001C073D"/>
    <w:rsid w:val="001C07AF"/>
    <w:rsid w:val="001C07FB"/>
    <w:rsid w:val="001C0876"/>
    <w:rsid w:val="001C0965"/>
    <w:rsid w:val="001C0986"/>
    <w:rsid w:val="001C09BF"/>
    <w:rsid w:val="001C0BA8"/>
    <w:rsid w:val="001C0D1E"/>
    <w:rsid w:val="001C0ED4"/>
    <w:rsid w:val="001C0FFC"/>
    <w:rsid w:val="001C11EA"/>
    <w:rsid w:val="001C12DC"/>
    <w:rsid w:val="001C1547"/>
    <w:rsid w:val="001C15E1"/>
    <w:rsid w:val="001C1691"/>
    <w:rsid w:val="001C17B1"/>
    <w:rsid w:val="001C1DE9"/>
    <w:rsid w:val="001C1DF8"/>
    <w:rsid w:val="001C20D8"/>
    <w:rsid w:val="001C23EB"/>
    <w:rsid w:val="001C25D6"/>
    <w:rsid w:val="001C2700"/>
    <w:rsid w:val="001C2726"/>
    <w:rsid w:val="001C27B9"/>
    <w:rsid w:val="001C2939"/>
    <w:rsid w:val="001C2CD9"/>
    <w:rsid w:val="001C2CFA"/>
    <w:rsid w:val="001C312C"/>
    <w:rsid w:val="001C3303"/>
    <w:rsid w:val="001C33A3"/>
    <w:rsid w:val="001C34D2"/>
    <w:rsid w:val="001C3527"/>
    <w:rsid w:val="001C356C"/>
    <w:rsid w:val="001C363E"/>
    <w:rsid w:val="001C3837"/>
    <w:rsid w:val="001C3993"/>
    <w:rsid w:val="001C3B5E"/>
    <w:rsid w:val="001C3D73"/>
    <w:rsid w:val="001C3E10"/>
    <w:rsid w:val="001C40D4"/>
    <w:rsid w:val="001C425E"/>
    <w:rsid w:val="001C476D"/>
    <w:rsid w:val="001C47F9"/>
    <w:rsid w:val="001C48D7"/>
    <w:rsid w:val="001C49B6"/>
    <w:rsid w:val="001C49C4"/>
    <w:rsid w:val="001C4A46"/>
    <w:rsid w:val="001C4AB3"/>
    <w:rsid w:val="001C4C43"/>
    <w:rsid w:val="001C4D7D"/>
    <w:rsid w:val="001C4D84"/>
    <w:rsid w:val="001C4D90"/>
    <w:rsid w:val="001C4F4F"/>
    <w:rsid w:val="001C5288"/>
    <w:rsid w:val="001C5348"/>
    <w:rsid w:val="001C56B8"/>
    <w:rsid w:val="001C5824"/>
    <w:rsid w:val="001C588C"/>
    <w:rsid w:val="001C5910"/>
    <w:rsid w:val="001C5A5E"/>
    <w:rsid w:val="001C5C92"/>
    <w:rsid w:val="001C5DA5"/>
    <w:rsid w:val="001C5DF7"/>
    <w:rsid w:val="001C5F51"/>
    <w:rsid w:val="001C60CF"/>
    <w:rsid w:val="001C617A"/>
    <w:rsid w:val="001C65D0"/>
    <w:rsid w:val="001C66F7"/>
    <w:rsid w:val="001C6A2C"/>
    <w:rsid w:val="001C6B1D"/>
    <w:rsid w:val="001C6B3D"/>
    <w:rsid w:val="001C6DC5"/>
    <w:rsid w:val="001C6EDB"/>
    <w:rsid w:val="001C6EDD"/>
    <w:rsid w:val="001C6F7A"/>
    <w:rsid w:val="001C72CA"/>
    <w:rsid w:val="001C73A1"/>
    <w:rsid w:val="001C74F4"/>
    <w:rsid w:val="001C795C"/>
    <w:rsid w:val="001C7B00"/>
    <w:rsid w:val="001C7C1C"/>
    <w:rsid w:val="001C7D19"/>
    <w:rsid w:val="001C7D1A"/>
    <w:rsid w:val="001C7D82"/>
    <w:rsid w:val="001C7EB0"/>
    <w:rsid w:val="001C7EC8"/>
    <w:rsid w:val="001C7F46"/>
    <w:rsid w:val="001D0058"/>
    <w:rsid w:val="001D00BA"/>
    <w:rsid w:val="001D026F"/>
    <w:rsid w:val="001D0355"/>
    <w:rsid w:val="001D0AF0"/>
    <w:rsid w:val="001D0B0D"/>
    <w:rsid w:val="001D0B66"/>
    <w:rsid w:val="001D0BAE"/>
    <w:rsid w:val="001D0DFF"/>
    <w:rsid w:val="001D0EF1"/>
    <w:rsid w:val="001D0F17"/>
    <w:rsid w:val="001D1082"/>
    <w:rsid w:val="001D12FA"/>
    <w:rsid w:val="001D1338"/>
    <w:rsid w:val="001D13B5"/>
    <w:rsid w:val="001D150A"/>
    <w:rsid w:val="001D155B"/>
    <w:rsid w:val="001D16EB"/>
    <w:rsid w:val="001D184E"/>
    <w:rsid w:val="001D1859"/>
    <w:rsid w:val="001D1870"/>
    <w:rsid w:val="001D19A4"/>
    <w:rsid w:val="001D1A52"/>
    <w:rsid w:val="001D1B30"/>
    <w:rsid w:val="001D1C0A"/>
    <w:rsid w:val="001D1C54"/>
    <w:rsid w:val="001D1DAA"/>
    <w:rsid w:val="001D22EE"/>
    <w:rsid w:val="001D238C"/>
    <w:rsid w:val="001D2474"/>
    <w:rsid w:val="001D2541"/>
    <w:rsid w:val="001D2593"/>
    <w:rsid w:val="001D2615"/>
    <w:rsid w:val="001D26BA"/>
    <w:rsid w:val="001D2867"/>
    <w:rsid w:val="001D2896"/>
    <w:rsid w:val="001D2A4E"/>
    <w:rsid w:val="001D2A9E"/>
    <w:rsid w:val="001D2CE2"/>
    <w:rsid w:val="001D2FE6"/>
    <w:rsid w:val="001D304A"/>
    <w:rsid w:val="001D30C2"/>
    <w:rsid w:val="001D31B5"/>
    <w:rsid w:val="001D35F2"/>
    <w:rsid w:val="001D365A"/>
    <w:rsid w:val="001D39E6"/>
    <w:rsid w:val="001D3B58"/>
    <w:rsid w:val="001D3E7D"/>
    <w:rsid w:val="001D4079"/>
    <w:rsid w:val="001D4314"/>
    <w:rsid w:val="001D437A"/>
    <w:rsid w:val="001D453A"/>
    <w:rsid w:val="001D456C"/>
    <w:rsid w:val="001D460B"/>
    <w:rsid w:val="001D471D"/>
    <w:rsid w:val="001D47DB"/>
    <w:rsid w:val="001D4A45"/>
    <w:rsid w:val="001D4B96"/>
    <w:rsid w:val="001D4D29"/>
    <w:rsid w:val="001D4D5F"/>
    <w:rsid w:val="001D4FE2"/>
    <w:rsid w:val="001D5084"/>
    <w:rsid w:val="001D5229"/>
    <w:rsid w:val="001D5484"/>
    <w:rsid w:val="001D560C"/>
    <w:rsid w:val="001D5649"/>
    <w:rsid w:val="001D57A3"/>
    <w:rsid w:val="001D5810"/>
    <w:rsid w:val="001D588B"/>
    <w:rsid w:val="001D5A98"/>
    <w:rsid w:val="001D5BA4"/>
    <w:rsid w:val="001D5C6A"/>
    <w:rsid w:val="001D5D66"/>
    <w:rsid w:val="001D5D6C"/>
    <w:rsid w:val="001D5F3B"/>
    <w:rsid w:val="001D5F79"/>
    <w:rsid w:val="001D6292"/>
    <w:rsid w:val="001D63E9"/>
    <w:rsid w:val="001D641B"/>
    <w:rsid w:val="001D64FE"/>
    <w:rsid w:val="001D6569"/>
    <w:rsid w:val="001D67B4"/>
    <w:rsid w:val="001D67F5"/>
    <w:rsid w:val="001D690B"/>
    <w:rsid w:val="001D6B68"/>
    <w:rsid w:val="001D6C0F"/>
    <w:rsid w:val="001D6EAC"/>
    <w:rsid w:val="001D7220"/>
    <w:rsid w:val="001D7307"/>
    <w:rsid w:val="001D762B"/>
    <w:rsid w:val="001D76E0"/>
    <w:rsid w:val="001D78A6"/>
    <w:rsid w:val="001D7912"/>
    <w:rsid w:val="001D7A21"/>
    <w:rsid w:val="001D7D22"/>
    <w:rsid w:val="001D7EC3"/>
    <w:rsid w:val="001E0029"/>
    <w:rsid w:val="001E00EB"/>
    <w:rsid w:val="001E01AB"/>
    <w:rsid w:val="001E04CD"/>
    <w:rsid w:val="001E0636"/>
    <w:rsid w:val="001E0696"/>
    <w:rsid w:val="001E06C0"/>
    <w:rsid w:val="001E0720"/>
    <w:rsid w:val="001E07FC"/>
    <w:rsid w:val="001E08E6"/>
    <w:rsid w:val="001E0D35"/>
    <w:rsid w:val="001E1013"/>
    <w:rsid w:val="001E105C"/>
    <w:rsid w:val="001E1326"/>
    <w:rsid w:val="001E1414"/>
    <w:rsid w:val="001E168B"/>
    <w:rsid w:val="001E1789"/>
    <w:rsid w:val="001E1865"/>
    <w:rsid w:val="001E199A"/>
    <w:rsid w:val="001E1A72"/>
    <w:rsid w:val="001E1AA4"/>
    <w:rsid w:val="001E1B02"/>
    <w:rsid w:val="001E1CCE"/>
    <w:rsid w:val="001E1E2F"/>
    <w:rsid w:val="001E1F0E"/>
    <w:rsid w:val="001E1FC6"/>
    <w:rsid w:val="001E259B"/>
    <w:rsid w:val="001E27D4"/>
    <w:rsid w:val="001E2AEC"/>
    <w:rsid w:val="001E2B0E"/>
    <w:rsid w:val="001E2C86"/>
    <w:rsid w:val="001E2CEB"/>
    <w:rsid w:val="001E2D29"/>
    <w:rsid w:val="001E2D79"/>
    <w:rsid w:val="001E2E3A"/>
    <w:rsid w:val="001E2F69"/>
    <w:rsid w:val="001E313C"/>
    <w:rsid w:val="001E31A5"/>
    <w:rsid w:val="001E3778"/>
    <w:rsid w:val="001E37BD"/>
    <w:rsid w:val="001E38A6"/>
    <w:rsid w:val="001E38C1"/>
    <w:rsid w:val="001E4407"/>
    <w:rsid w:val="001E44C1"/>
    <w:rsid w:val="001E4520"/>
    <w:rsid w:val="001E47AA"/>
    <w:rsid w:val="001E48D8"/>
    <w:rsid w:val="001E4989"/>
    <w:rsid w:val="001E49A4"/>
    <w:rsid w:val="001E4ACD"/>
    <w:rsid w:val="001E4B4E"/>
    <w:rsid w:val="001E4C38"/>
    <w:rsid w:val="001E4CEA"/>
    <w:rsid w:val="001E50CC"/>
    <w:rsid w:val="001E53DA"/>
    <w:rsid w:val="001E5451"/>
    <w:rsid w:val="001E57FF"/>
    <w:rsid w:val="001E5BE6"/>
    <w:rsid w:val="001E6171"/>
    <w:rsid w:val="001E61A3"/>
    <w:rsid w:val="001E61E5"/>
    <w:rsid w:val="001E6216"/>
    <w:rsid w:val="001E6745"/>
    <w:rsid w:val="001E677B"/>
    <w:rsid w:val="001E688D"/>
    <w:rsid w:val="001E6920"/>
    <w:rsid w:val="001E6962"/>
    <w:rsid w:val="001E6978"/>
    <w:rsid w:val="001E6A6F"/>
    <w:rsid w:val="001E6C8A"/>
    <w:rsid w:val="001E6FB0"/>
    <w:rsid w:val="001E70F4"/>
    <w:rsid w:val="001E70FC"/>
    <w:rsid w:val="001E7142"/>
    <w:rsid w:val="001E739E"/>
    <w:rsid w:val="001E76E8"/>
    <w:rsid w:val="001E7AA5"/>
    <w:rsid w:val="001E7AAC"/>
    <w:rsid w:val="001E7EB8"/>
    <w:rsid w:val="001F00A3"/>
    <w:rsid w:val="001F0105"/>
    <w:rsid w:val="001F03DB"/>
    <w:rsid w:val="001F0624"/>
    <w:rsid w:val="001F070B"/>
    <w:rsid w:val="001F087E"/>
    <w:rsid w:val="001F0A10"/>
    <w:rsid w:val="001F0B0E"/>
    <w:rsid w:val="001F0C10"/>
    <w:rsid w:val="001F0CF6"/>
    <w:rsid w:val="001F0CFB"/>
    <w:rsid w:val="001F11B9"/>
    <w:rsid w:val="001F1529"/>
    <w:rsid w:val="001F1602"/>
    <w:rsid w:val="001F174C"/>
    <w:rsid w:val="001F17FF"/>
    <w:rsid w:val="001F1DCB"/>
    <w:rsid w:val="001F1FBD"/>
    <w:rsid w:val="001F1FFB"/>
    <w:rsid w:val="001F213F"/>
    <w:rsid w:val="001F21D6"/>
    <w:rsid w:val="001F238D"/>
    <w:rsid w:val="001F241E"/>
    <w:rsid w:val="001F26AC"/>
    <w:rsid w:val="001F2AB7"/>
    <w:rsid w:val="001F2C36"/>
    <w:rsid w:val="001F2F53"/>
    <w:rsid w:val="001F3127"/>
    <w:rsid w:val="001F32E1"/>
    <w:rsid w:val="001F34D6"/>
    <w:rsid w:val="001F3601"/>
    <w:rsid w:val="001F3617"/>
    <w:rsid w:val="001F3680"/>
    <w:rsid w:val="001F37C1"/>
    <w:rsid w:val="001F39DB"/>
    <w:rsid w:val="001F39EA"/>
    <w:rsid w:val="001F3F68"/>
    <w:rsid w:val="001F4043"/>
    <w:rsid w:val="001F414B"/>
    <w:rsid w:val="001F42D2"/>
    <w:rsid w:val="001F42D4"/>
    <w:rsid w:val="001F433B"/>
    <w:rsid w:val="001F47D5"/>
    <w:rsid w:val="001F4A64"/>
    <w:rsid w:val="001F4A72"/>
    <w:rsid w:val="001F4BD4"/>
    <w:rsid w:val="001F4E04"/>
    <w:rsid w:val="001F4E98"/>
    <w:rsid w:val="001F4FF4"/>
    <w:rsid w:val="001F523F"/>
    <w:rsid w:val="001F53FE"/>
    <w:rsid w:val="001F5409"/>
    <w:rsid w:val="001F56D9"/>
    <w:rsid w:val="001F5986"/>
    <w:rsid w:val="001F5B79"/>
    <w:rsid w:val="001F608D"/>
    <w:rsid w:val="001F694F"/>
    <w:rsid w:val="001F6CA4"/>
    <w:rsid w:val="001F6D35"/>
    <w:rsid w:val="001F6E85"/>
    <w:rsid w:val="001F6ED1"/>
    <w:rsid w:val="001F70E7"/>
    <w:rsid w:val="001F7306"/>
    <w:rsid w:val="001F73B6"/>
    <w:rsid w:val="001F77EF"/>
    <w:rsid w:val="001F7A4F"/>
    <w:rsid w:val="001F7AF2"/>
    <w:rsid w:val="001F7B9A"/>
    <w:rsid w:val="001F7E30"/>
    <w:rsid w:val="001F7ECE"/>
    <w:rsid w:val="0020001E"/>
    <w:rsid w:val="002000A0"/>
    <w:rsid w:val="002000DC"/>
    <w:rsid w:val="0020021D"/>
    <w:rsid w:val="002004E8"/>
    <w:rsid w:val="002005CB"/>
    <w:rsid w:val="002005EE"/>
    <w:rsid w:val="00200705"/>
    <w:rsid w:val="0020072F"/>
    <w:rsid w:val="00200804"/>
    <w:rsid w:val="00200862"/>
    <w:rsid w:val="00200AFD"/>
    <w:rsid w:val="00200C34"/>
    <w:rsid w:val="00200E6E"/>
    <w:rsid w:val="00200E71"/>
    <w:rsid w:val="0020102C"/>
    <w:rsid w:val="00201061"/>
    <w:rsid w:val="0020148E"/>
    <w:rsid w:val="0020150F"/>
    <w:rsid w:val="0020158E"/>
    <w:rsid w:val="002016A9"/>
    <w:rsid w:val="00201CB4"/>
    <w:rsid w:val="00201DAE"/>
    <w:rsid w:val="00201E89"/>
    <w:rsid w:val="00201E8F"/>
    <w:rsid w:val="0020225D"/>
    <w:rsid w:val="002022AA"/>
    <w:rsid w:val="00202415"/>
    <w:rsid w:val="00202468"/>
    <w:rsid w:val="002025BF"/>
    <w:rsid w:val="00202725"/>
    <w:rsid w:val="0020290F"/>
    <w:rsid w:val="00202B54"/>
    <w:rsid w:val="00202BBC"/>
    <w:rsid w:val="00202CC6"/>
    <w:rsid w:val="00202E2D"/>
    <w:rsid w:val="00202F7C"/>
    <w:rsid w:val="00203121"/>
    <w:rsid w:val="0020355F"/>
    <w:rsid w:val="002037E6"/>
    <w:rsid w:val="00203945"/>
    <w:rsid w:val="002039D0"/>
    <w:rsid w:val="00203A2B"/>
    <w:rsid w:val="00203A93"/>
    <w:rsid w:val="00203B82"/>
    <w:rsid w:val="00203F6E"/>
    <w:rsid w:val="0020408A"/>
    <w:rsid w:val="002040FC"/>
    <w:rsid w:val="0020425E"/>
    <w:rsid w:val="002043F5"/>
    <w:rsid w:val="00204501"/>
    <w:rsid w:val="0020466F"/>
    <w:rsid w:val="00204AC0"/>
    <w:rsid w:val="00204BB8"/>
    <w:rsid w:val="00204C56"/>
    <w:rsid w:val="00204D99"/>
    <w:rsid w:val="00205531"/>
    <w:rsid w:val="002057CA"/>
    <w:rsid w:val="0020595A"/>
    <w:rsid w:val="00205A01"/>
    <w:rsid w:val="00205B22"/>
    <w:rsid w:val="00205BBC"/>
    <w:rsid w:val="00205DA3"/>
    <w:rsid w:val="00205EC4"/>
    <w:rsid w:val="00205FD4"/>
    <w:rsid w:val="002060E4"/>
    <w:rsid w:val="0020614E"/>
    <w:rsid w:val="00206329"/>
    <w:rsid w:val="00206368"/>
    <w:rsid w:val="002063B7"/>
    <w:rsid w:val="002063EB"/>
    <w:rsid w:val="00206843"/>
    <w:rsid w:val="00206AF9"/>
    <w:rsid w:val="0020705F"/>
    <w:rsid w:val="002075E8"/>
    <w:rsid w:val="00207789"/>
    <w:rsid w:val="0020791D"/>
    <w:rsid w:val="00207A18"/>
    <w:rsid w:val="00207E9D"/>
    <w:rsid w:val="00207EE5"/>
    <w:rsid w:val="00210281"/>
    <w:rsid w:val="002104F6"/>
    <w:rsid w:val="0021063B"/>
    <w:rsid w:val="0021084F"/>
    <w:rsid w:val="00210A0C"/>
    <w:rsid w:val="00210A9A"/>
    <w:rsid w:val="00210C63"/>
    <w:rsid w:val="00210D00"/>
    <w:rsid w:val="00210D7D"/>
    <w:rsid w:val="00210E65"/>
    <w:rsid w:val="00210EA7"/>
    <w:rsid w:val="00210EB3"/>
    <w:rsid w:val="002110DF"/>
    <w:rsid w:val="0021120A"/>
    <w:rsid w:val="002113EA"/>
    <w:rsid w:val="0021142A"/>
    <w:rsid w:val="00211495"/>
    <w:rsid w:val="00211617"/>
    <w:rsid w:val="0021188C"/>
    <w:rsid w:val="0021198F"/>
    <w:rsid w:val="00211C2F"/>
    <w:rsid w:val="00212075"/>
    <w:rsid w:val="00212324"/>
    <w:rsid w:val="002124E6"/>
    <w:rsid w:val="00212A27"/>
    <w:rsid w:val="00212A48"/>
    <w:rsid w:val="00212D6A"/>
    <w:rsid w:val="00212FEE"/>
    <w:rsid w:val="00213054"/>
    <w:rsid w:val="00213138"/>
    <w:rsid w:val="002131F1"/>
    <w:rsid w:val="0021366C"/>
    <w:rsid w:val="00213678"/>
    <w:rsid w:val="0021369C"/>
    <w:rsid w:val="0021390C"/>
    <w:rsid w:val="00213DF3"/>
    <w:rsid w:val="00213E99"/>
    <w:rsid w:val="00213EBA"/>
    <w:rsid w:val="00214009"/>
    <w:rsid w:val="0021421B"/>
    <w:rsid w:val="0021453C"/>
    <w:rsid w:val="002146E6"/>
    <w:rsid w:val="0021470B"/>
    <w:rsid w:val="00214791"/>
    <w:rsid w:val="00214947"/>
    <w:rsid w:val="00214998"/>
    <w:rsid w:val="002149BB"/>
    <w:rsid w:val="00214B67"/>
    <w:rsid w:val="00214B74"/>
    <w:rsid w:val="00214BFB"/>
    <w:rsid w:val="00214C8C"/>
    <w:rsid w:val="00214CDC"/>
    <w:rsid w:val="002152A9"/>
    <w:rsid w:val="00215628"/>
    <w:rsid w:val="0021584A"/>
    <w:rsid w:val="00215AC9"/>
    <w:rsid w:val="002160E7"/>
    <w:rsid w:val="00216473"/>
    <w:rsid w:val="00216733"/>
    <w:rsid w:val="0021717F"/>
    <w:rsid w:val="002171B2"/>
    <w:rsid w:val="00217463"/>
    <w:rsid w:val="00217540"/>
    <w:rsid w:val="00217935"/>
    <w:rsid w:val="00217B4A"/>
    <w:rsid w:val="00217B76"/>
    <w:rsid w:val="00217E8B"/>
    <w:rsid w:val="0021BB49"/>
    <w:rsid w:val="00220025"/>
    <w:rsid w:val="00220078"/>
    <w:rsid w:val="002201AD"/>
    <w:rsid w:val="002201FC"/>
    <w:rsid w:val="0022029E"/>
    <w:rsid w:val="002202D2"/>
    <w:rsid w:val="00220391"/>
    <w:rsid w:val="002203E3"/>
    <w:rsid w:val="002204B0"/>
    <w:rsid w:val="00220657"/>
    <w:rsid w:val="0022075C"/>
    <w:rsid w:val="00220A73"/>
    <w:rsid w:val="00220B31"/>
    <w:rsid w:val="00220C1A"/>
    <w:rsid w:val="00220D7C"/>
    <w:rsid w:val="00221313"/>
    <w:rsid w:val="00221375"/>
    <w:rsid w:val="002214EC"/>
    <w:rsid w:val="00221A9C"/>
    <w:rsid w:val="00221BFA"/>
    <w:rsid w:val="00221C4F"/>
    <w:rsid w:val="00221DFD"/>
    <w:rsid w:val="00221F13"/>
    <w:rsid w:val="00222251"/>
    <w:rsid w:val="002226D5"/>
    <w:rsid w:val="00222B03"/>
    <w:rsid w:val="00222C66"/>
    <w:rsid w:val="00223425"/>
    <w:rsid w:val="0022346E"/>
    <w:rsid w:val="0022381C"/>
    <w:rsid w:val="00223AE6"/>
    <w:rsid w:val="00223D3F"/>
    <w:rsid w:val="00223FC8"/>
    <w:rsid w:val="0022405A"/>
    <w:rsid w:val="0022416C"/>
    <w:rsid w:val="0022429D"/>
    <w:rsid w:val="002244DE"/>
    <w:rsid w:val="00224707"/>
    <w:rsid w:val="00224777"/>
    <w:rsid w:val="00224D3F"/>
    <w:rsid w:val="00224E12"/>
    <w:rsid w:val="00224E3E"/>
    <w:rsid w:val="002253A5"/>
    <w:rsid w:val="0022541B"/>
    <w:rsid w:val="002254BA"/>
    <w:rsid w:val="002256A0"/>
    <w:rsid w:val="002256A6"/>
    <w:rsid w:val="00225CBF"/>
    <w:rsid w:val="00225D36"/>
    <w:rsid w:val="00225E8A"/>
    <w:rsid w:val="0022609D"/>
    <w:rsid w:val="002260D1"/>
    <w:rsid w:val="00226102"/>
    <w:rsid w:val="002261C3"/>
    <w:rsid w:val="002261D7"/>
    <w:rsid w:val="002261EF"/>
    <w:rsid w:val="0022628B"/>
    <w:rsid w:val="00226315"/>
    <w:rsid w:val="00226333"/>
    <w:rsid w:val="00226410"/>
    <w:rsid w:val="002264B1"/>
    <w:rsid w:val="002267FE"/>
    <w:rsid w:val="002270A2"/>
    <w:rsid w:val="0022716A"/>
    <w:rsid w:val="00227281"/>
    <w:rsid w:val="002273D9"/>
    <w:rsid w:val="002274BA"/>
    <w:rsid w:val="002275CB"/>
    <w:rsid w:val="002276A2"/>
    <w:rsid w:val="00227777"/>
    <w:rsid w:val="002277AB"/>
    <w:rsid w:val="00227853"/>
    <w:rsid w:val="00227A68"/>
    <w:rsid w:val="00227B2F"/>
    <w:rsid w:val="00227D21"/>
    <w:rsid w:val="00227D52"/>
    <w:rsid w:val="00227F23"/>
    <w:rsid w:val="002301F4"/>
    <w:rsid w:val="002302CB"/>
    <w:rsid w:val="002304B1"/>
    <w:rsid w:val="002305E7"/>
    <w:rsid w:val="00230618"/>
    <w:rsid w:val="00230647"/>
    <w:rsid w:val="0023086A"/>
    <w:rsid w:val="002308DA"/>
    <w:rsid w:val="0023099A"/>
    <w:rsid w:val="00230B6C"/>
    <w:rsid w:val="00230E83"/>
    <w:rsid w:val="00231068"/>
    <w:rsid w:val="002315F5"/>
    <w:rsid w:val="002317F8"/>
    <w:rsid w:val="002318B0"/>
    <w:rsid w:val="002318F2"/>
    <w:rsid w:val="002319D0"/>
    <w:rsid w:val="00231B02"/>
    <w:rsid w:val="00231BE3"/>
    <w:rsid w:val="002321B0"/>
    <w:rsid w:val="00232270"/>
    <w:rsid w:val="002322D4"/>
    <w:rsid w:val="002323C0"/>
    <w:rsid w:val="002325DD"/>
    <w:rsid w:val="002329B0"/>
    <w:rsid w:val="00232A68"/>
    <w:rsid w:val="00232AB8"/>
    <w:rsid w:val="00232C01"/>
    <w:rsid w:val="00232F1B"/>
    <w:rsid w:val="00233088"/>
    <w:rsid w:val="002330C5"/>
    <w:rsid w:val="00233260"/>
    <w:rsid w:val="00233375"/>
    <w:rsid w:val="002333E5"/>
    <w:rsid w:val="002335B4"/>
    <w:rsid w:val="002337A0"/>
    <w:rsid w:val="002337FA"/>
    <w:rsid w:val="00233A0E"/>
    <w:rsid w:val="00233BB3"/>
    <w:rsid w:val="00233E35"/>
    <w:rsid w:val="00234001"/>
    <w:rsid w:val="002340FA"/>
    <w:rsid w:val="00234A92"/>
    <w:rsid w:val="00234D0A"/>
    <w:rsid w:val="0023513F"/>
    <w:rsid w:val="00235225"/>
    <w:rsid w:val="00235303"/>
    <w:rsid w:val="00235522"/>
    <w:rsid w:val="00235553"/>
    <w:rsid w:val="00235710"/>
    <w:rsid w:val="0023598A"/>
    <w:rsid w:val="002359EB"/>
    <w:rsid w:val="00235A4B"/>
    <w:rsid w:val="00235E04"/>
    <w:rsid w:val="00235F62"/>
    <w:rsid w:val="002360C4"/>
    <w:rsid w:val="0023672B"/>
    <w:rsid w:val="00236812"/>
    <w:rsid w:val="002369A3"/>
    <w:rsid w:val="00236CAE"/>
    <w:rsid w:val="00236CF6"/>
    <w:rsid w:val="00236E49"/>
    <w:rsid w:val="00236EA0"/>
    <w:rsid w:val="00236F75"/>
    <w:rsid w:val="00237012"/>
    <w:rsid w:val="002370F3"/>
    <w:rsid w:val="00237154"/>
    <w:rsid w:val="00237302"/>
    <w:rsid w:val="00237597"/>
    <w:rsid w:val="002377F1"/>
    <w:rsid w:val="0023798A"/>
    <w:rsid w:val="00237A2F"/>
    <w:rsid w:val="00237ABB"/>
    <w:rsid w:val="002400A8"/>
    <w:rsid w:val="00240175"/>
    <w:rsid w:val="002403BB"/>
    <w:rsid w:val="00240432"/>
    <w:rsid w:val="00240470"/>
    <w:rsid w:val="002404C3"/>
    <w:rsid w:val="00240509"/>
    <w:rsid w:val="00240CF2"/>
    <w:rsid w:val="00240E07"/>
    <w:rsid w:val="00240F47"/>
    <w:rsid w:val="00240F49"/>
    <w:rsid w:val="00240FD3"/>
    <w:rsid w:val="002410D8"/>
    <w:rsid w:val="00241198"/>
    <w:rsid w:val="00241208"/>
    <w:rsid w:val="002412A9"/>
    <w:rsid w:val="002412E9"/>
    <w:rsid w:val="00241494"/>
    <w:rsid w:val="00241831"/>
    <w:rsid w:val="00241B83"/>
    <w:rsid w:val="00241BB0"/>
    <w:rsid w:val="00241CF2"/>
    <w:rsid w:val="00241D2D"/>
    <w:rsid w:val="00241E00"/>
    <w:rsid w:val="0024202B"/>
    <w:rsid w:val="002422F9"/>
    <w:rsid w:val="00242C06"/>
    <w:rsid w:val="00242E4D"/>
    <w:rsid w:val="00242ED8"/>
    <w:rsid w:val="0024302E"/>
    <w:rsid w:val="00243430"/>
    <w:rsid w:val="0024386A"/>
    <w:rsid w:val="0024386B"/>
    <w:rsid w:val="00243ADC"/>
    <w:rsid w:val="00243C8D"/>
    <w:rsid w:val="00243CFB"/>
    <w:rsid w:val="00243E2D"/>
    <w:rsid w:val="00243E74"/>
    <w:rsid w:val="00244000"/>
    <w:rsid w:val="00244096"/>
    <w:rsid w:val="00244157"/>
    <w:rsid w:val="002442BE"/>
    <w:rsid w:val="0024451A"/>
    <w:rsid w:val="00244712"/>
    <w:rsid w:val="0024486E"/>
    <w:rsid w:val="002448F5"/>
    <w:rsid w:val="00244988"/>
    <w:rsid w:val="00244D44"/>
    <w:rsid w:val="00244D62"/>
    <w:rsid w:val="00244E62"/>
    <w:rsid w:val="00244EB2"/>
    <w:rsid w:val="00244FA9"/>
    <w:rsid w:val="00245005"/>
    <w:rsid w:val="0024518D"/>
    <w:rsid w:val="002456AF"/>
    <w:rsid w:val="002456C2"/>
    <w:rsid w:val="0024575A"/>
    <w:rsid w:val="00245855"/>
    <w:rsid w:val="0024585C"/>
    <w:rsid w:val="00245B17"/>
    <w:rsid w:val="00245CAB"/>
    <w:rsid w:val="00245D29"/>
    <w:rsid w:val="0024602C"/>
    <w:rsid w:val="00246179"/>
    <w:rsid w:val="002462E9"/>
    <w:rsid w:val="0024632E"/>
    <w:rsid w:val="0024643F"/>
    <w:rsid w:val="002465FA"/>
    <w:rsid w:val="00246682"/>
    <w:rsid w:val="00246AA5"/>
    <w:rsid w:val="00246C00"/>
    <w:rsid w:val="00247177"/>
    <w:rsid w:val="002471F1"/>
    <w:rsid w:val="002472F4"/>
    <w:rsid w:val="00247368"/>
    <w:rsid w:val="00247495"/>
    <w:rsid w:val="0024767C"/>
    <w:rsid w:val="00247A19"/>
    <w:rsid w:val="00247A88"/>
    <w:rsid w:val="00247D9E"/>
    <w:rsid w:val="00247E60"/>
    <w:rsid w:val="00250270"/>
    <w:rsid w:val="002502FF"/>
    <w:rsid w:val="002504EC"/>
    <w:rsid w:val="002504F5"/>
    <w:rsid w:val="00250552"/>
    <w:rsid w:val="00250A1B"/>
    <w:rsid w:val="00250AFF"/>
    <w:rsid w:val="00250CA6"/>
    <w:rsid w:val="00250E38"/>
    <w:rsid w:val="00251040"/>
    <w:rsid w:val="002511D2"/>
    <w:rsid w:val="002512A0"/>
    <w:rsid w:val="00251458"/>
    <w:rsid w:val="00251585"/>
    <w:rsid w:val="00251861"/>
    <w:rsid w:val="00251CAC"/>
    <w:rsid w:val="00251D34"/>
    <w:rsid w:val="00251F5E"/>
    <w:rsid w:val="00251FA2"/>
    <w:rsid w:val="002524D9"/>
    <w:rsid w:val="00252520"/>
    <w:rsid w:val="0025266C"/>
    <w:rsid w:val="00252827"/>
    <w:rsid w:val="002529D3"/>
    <w:rsid w:val="00252A7E"/>
    <w:rsid w:val="00252D5C"/>
    <w:rsid w:val="00252F20"/>
    <w:rsid w:val="002534A2"/>
    <w:rsid w:val="0025377E"/>
    <w:rsid w:val="002538B4"/>
    <w:rsid w:val="00253978"/>
    <w:rsid w:val="00253BE9"/>
    <w:rsid w:val="00253D0D"/>
    <w:rsid w:val="00253E7A"/>
    <w:rsid w:val="00254449"/>
    <w:rsid w:val="00254497"/>
    <w:rsid w:val="002544A4"/>
    <w:rsid w:val="0025458E"/>
    <w:rsid w:val="0025460C"/>
    <w:rsid w:val="002547F8"/>
    <w:rsid w:val="00254A77"/>
    <w:rsid w:val="00254DBA"/>
    <w:rsid w:val="00254E7E"/>
    <w:rsid w:val="00254FB7"/>
    <w:rsid w:val="002550A2"/>
    <w:rsid w:val="002553B5"/>
    <w:rsid w:val="002553E8"/>
    <w:rsid w:val="0025547A"/>
    <w:rsid w:val="002558A3"/>
    <w:rsid w:val="002558E8"/>
    <w:rsid w:val="00255970"/>
    <w:rsid w:val="002559F3"/>
    <w:rsid w:val="00255CA7"/>
    <w:rsid w:val="00255E0B"/>
    <w:rsid w:val="00255FA1"/>
    <w:rsid w:val="002562A8"/>
    <w:rsid w:val="0025642B"/>
    <w:rsid w:val="00256D19"/>
    <w:rsid w:val="00256D6C"/>
    <w:rsid w:val="00256E92"/>
    <w:rsid w:val="002570D1"/>
    <w:rsid w:val="00257126"/>
    <w:rsid w:val="0025726A"/>
    <w:rsid w:val="00257325"/>
    <w:rsid w:val="00257530"/>
    <w:rsid w:val="00257640"/>
    <w:rsid w:val="0025775B"/>
    <w:rsid w:val="002577A5"/>
    <w:rsid w:val="002577B7"/>
    <w:rsid w:val="00257B9C"/>
    <w:rsid w:val="00257C40"/>
    <w:rsid w:val="00257E0D"/>
    <w:rsid w:val="00257F01"/>
    <w:rsid w:val="002603E9"/>
    <w:rsid w:val="00260461"/>
    <w:rsid w:val="002606C7"/>
    <w:rsid w:val="0026074F"/>
    <w:rsid w:val="002608EA"/>
    <w:rsid w:val="00260D36"/>
    <w:rsid w:val="00260E2A"/>
    <w:rsid w:val="00261208"/>
    <w:rsid w:val="0026182E"/>
    <w:rsid w:val="00261AFB"/>
    <w:rsid w:val="00261B22"/>
    <w:rsid w:val="00261D81"/>
    <w:rsid w:val="00261E82"/>
    <w:rsid w:val="00261F3A"/>
    <w:rsid w:val="00261FFB"/>
    <w:rsid w:val="00262361"/>
    <w:rsid w:val="002625BD"/>
    <w:rsid w:val="0026283C"/>
    <w:rsid w:val="002629F6"/>
    <w:rsid w:val="00262B34"/>
    <w:rsid w:val="00262BAF"/>
    <w:rsid w:val="00262D95"/>
    <w:rsid w:val="00262DEE"/>
    <w:rsid w:val="00262F24"/>
    <w:rsid w:val="0026301B"/>
    <w:rsid w:val="00263024"/>
    <w:rsid w:val="002630EB"/>
    <w:rsid w:val="0026325D"/>
    <w:rsid w:val="00263443"/>
    <w:rsid w:val="002634D3"/>
    <w:rsid w:val="00263511"/>
    <w:rsid w:val="00263534"/>
    <w:rsid w:val="00263845"/>
    <w:rsid w:val="00263978"/>
    <w:rsid w:val="002639DE"/>
    <w:rsid w:val="00263A47"/>
    <w:rsid w:val="00263AED"/>
    <w:rsid w:val="00263B50"/>
    <w:rsid w:val="00263D90"/>
    <w:rsid w:val="00263DC2"/>
    <w:rsid w:val="002641B3"/>
    <w:rsid w:val="0026421C"/>
    <w:rsid w:val="0026422A"/>
    <w:rsid w:val="00264423"/>
    <w:rsid w:val="00264496"/>
    <w:rsid w:val="00264516"/>
    <w:rsid w:val="002647F1"/>
    <w:rsid w:val="00264809"/>
    <w:rsid w:val="002649B6"/>
    <w:rsid w:val="00264A57"/>
    <w:rsid w:val="00264AD9"/>
    <w:rsid w:val="00264B41"/>
    <w:rsid w:val="00264C42"/>
    <w:rsid w:val="00264C62"/>
    <w:rsid w:val="00264DE3"/>
    <w:rsid w:val="0026506F"/>
    <w:rsid w:val="002650CD"/>
    <w:rsid w:val="002650DB"/>
    <w:rsid w:val="002653BE"/>
    <w:rsid w:val="002658B4"/>
    <w:rsid w:val="002659CE"/>
    <w:rsid w:val="002659E8"/>
    <w:rsid w:val="00265BE7"/>
    <w:rsid w:val="00265CC1"/>
    <w:rsid w:val="00265D28"/>
    <w:rsid w:val="00265EDC"/>
    <w:rsid w:val="00265EF5"/>
    <w:rsid w:val="0026658D"/>
    <w:rsid w:val="00266646"/>
    <w:rsid w:val="002666F4"/>
    <w:rsid w:val="00266865"/>
    <w:rsid w:val="00266947"/>
    <w:rsid w:val="00266B75"/>
    <w:rsid w:val="00266C1D"/>
    <w:rsid w:val="00266CBE"/>
    <w:rsid w:val="00266CC3"/>
    <w:rsid w:val="00266CEB"/>
    <w:rsid w:val="002670EE"/>
    <w:rsid w:val="002671D3"/>
    <w:rsid w:val="002672DA"/>
    <w:rsid w:val="002675EE"/>
    <w:rsid w:val="00267604"/>
    <w:rsid w:val="002676A6"/>
    <w:rsid w:val="002676D8"/>
    <w:rsid w:val="00267D91"/>
    <w:rsid w:val="00267FE6"/>
    <w:rsid w:val="0026D656"/>
    <w:rsid w:val="00270205"/>
    <w:rsid w:val="0027047E"/>
    <w:rsid w:val="002704B3"/>
    <w:rsid w:val="00270632"/>
    <w:rsid w:val="00270682"/>
    <w:rsid w:val="00270CB6"/>
    <w:rsid w:val="00270DCA"/>
    <w:rsid w:val="00270F1E"/>
    <w:rsid w:val="00271036"/>
    <w:rsid w:val="002712C2"/>
    <w:rsid w:val="0027132F"/>
    <w:rsid w:val="00271380"/>
    <w:rsid w:val="00271394"/>
    <w:rsid w:val="00271397"/>
    <w:rsid w:val="0027212F"/>
    <w:rsid w:val="00272242"/>
    <w:rsid w:val="00272717"/>
    <w:rsid w:val="002728FE"/>
    <w:rsid w:val="00272969"/>
    <w:rsid w:val="002729B5"/>
    <w:rsid w:val="00272BB4"/>
    <w:rsid w:val="00272E5D"/>
    <w:rsid w:val="00272ED6"/>
    <w:rsid w:val="00273158"/>
    <w:rsid w:val="00273573"/>
    <w:rsid w:val="002735DF"/>
    <w:rsid w:val="002737E7"/>
    <w:rsid w:val="00273842"/>
    <w:rsid w:val="002738B2"/>
    <w:rsid w:val="00273CBF"/>
    <w:rsid w:val="00273EE2"/>
    <w:rsid w:val="00273FEB"/>
    <w:rsid w:val="00274329"/>
    <w:rsid w:val="002744DE"/>
    <w:rsid w:val="0027457B"/>
    <w:rsid w:val="00274631"/>
    <w:rsid w:val="00274708"/>
    <w:rsid w:val="00274BF9"/>
    <w:rsid w:val="00274D3E"/>
    <w:rsid w:val="00274DBE"/>
    <w:rsid w:val="00274EF8"/>
    <w:rsid w:val="0027529E"/>
    <w:rsid w:val="00275405"/>
    <w:rsid w:val="002754FE"/>
    <w:rsid w:val="00275846"/>
    <w:rsid w:val="00275D66"/>
    <w:rsid w:val="00275DE4"/>
    <w:rsid w:val="002760BD"/>
    <w:rsid w:val="00276271"/>
    <w:rsid w:val="0027630B"/>
    <w:rsid w:val="002765B6"/>
    <w:rsid w:val="002765C0"/>
    <w:rsid w:val="0027676B"/>
    <w:rsid w:val="00276772"/>
    <w:rsid w:val="00276B1B"/>
    <w:rsid w:val="00276B47"/>
    <w:rsid w:val="00276FAD"/>
    <w:rsid w:val="002770A7"/>
    <w:rsid w:val="002775ED"/>
    <w:rsid w:val="00277638"/>
    <w:rsid w:val="002778FC"/>
    <w:rsid w:val="0027795C"/>
    <w:rsid w:val="002779E9"/>
    <w:rsid w:val="00277A09"/>
    <w:rsid w:val="00277EEA"/>
    <w:rsid w:val="0028054B"/>
    <w:rsid w:val="002807FE"/>
    <w:rsid w:val="002808DD"/>
    <w:rsid w:val="00281064"/>
    <w:rsid w:val="0028107A"/>
    <w:rsid w:val="00281243"/>
    <w:rsid w:val="0028138C"/>
    <w:rsid w:val="00281492"/>
    <w:rsid w:val="002814DC"/>
    <w:rsid w:val="002817AC"/>
    <w:rsid w:val="00281A53"/>
    <w:rsid w:val="00281C19"/>
    <w:rsid w:val="00281C94"/>
    <w:rsid w:val="002820C6"/>
    <w:rsid w:val="00282595"/>
    <w:rsid w:val="00282616"/>
    <w:rsid w:val="00282657"/>
    <w:rsid w:val="002826D0"/>
    <w:rsid w:val="0028274E"/>
    <w:rsid w:val="0028276C"/>
    <w:rsid w:val="002827F1"/>
    <w:rsid w:val="002827F9"/>
    <w:rsid w:val="00282911"/>
    <w:rsid w:val="002829A5"/>
    <w:rsid w:val="002829AD"/>
    <w:rsid w:val="00282A2D"/>
    <w:rsid w:val="00282C5D"/>
    <w:rsid w:val="00282CB5"/>
    <w:rsid w:val="00282D13"/>
    <w:rsid w:val="00282D3A"/>
    <w:rsid w:val="00282FB9"/>
    <w:rsid w:val="00283056"/>
    <w:rsid w:val="00283222"/>
    <w:rsid w:val="0028328D"/>
    <w:rsid w:val="00283BED"/>
    <w:rsid w:val="00283D9B"/>
    <w:rsid w:val="00283E8E"/>
    <w:rsid w:val="002842C2"/>
    <w:rsid w:val="002842E8"/>
    <w:rsid w:val="002842FD"/>
    <w:rsid w:val="00284312"/>
    <w:rsid w:val="0028432F"/>
    <w:rsid w:val="002848F0"/>
    <w:rsid w:val="002848F3"/>
    <w:rsid w:val="002849A4"/>
    <w:rsid w:val="00284A52"/>
    <w:rsid w:val="00284B27"/>
    <w:rsid w:val="00284B31"/>
    <w:rsid w:val="00284B45"/>
    <w:rsid w:val="00284C33"/>
    <w:rsid w:val="00284F09"/>
    <w:rsid w:val="00284F13"/>
    <w:rsid w:val="0028503D"/>
    <w:rsid w:val="0028542A"/>
    <w:rsid w:val="00285601"/>
    <w:rsid w:val="002857B9"/>
    <w:rsid w:val="002858B4"/>
    <w:rsid w:val="002858E5"/>
    <w:rsid w:val="002859DA"/>
    <w:rsid w:val="00285AA2"/>
    <w:rsid w:val="00285B7B"/>
    <w:rsid w:val="00285CF0"/>
    <w:rsid w:val="00285D19"/>
    <w:rsid w:val="00285E6B"/>
    <w:rsid w:val="00285F48"/>
    <w:rsid w:val="00285F5A"/>
    <w:rsid w:val="0028629E"/>
    <w:rsid w:val="002862D1"/>
    <w:rsid w:val="00286383"/>
    <w:rsid w:val="002865A6"/>
    <w:rsid w:val="00286ADC"/>
    <w:rsid w:val="00286E27"/>
    <w:rsid w:val="00286EAA"/>
    <w:rsid w:val="002870EA"/>
    <w:rsid w:val="00287265"/>
    <w:rsid w:val="002872FD"/>
    <w:rsid w:val="0028738F"/>
    <w:rsid w:val="00287430"/>
    <w:rsid w:val="0028754E"/>
    <w:rsid w:val="00287692"/>
    <w:rsid w:val="0028788B"/>
    <w:rsid w:val="00287C51"/>
    <w:rsid w:val="00287D81"/>
    <w:rsid w:val="00287E75"/>
    <w:rsid w:val="002903FE"/>
    <w:rsid w:val="00290594"/>
    <w:rsid w:val="0029066F"/>
    <w:rsid w:val="0029095C"/>
    <w:rsid w:val="00290D80"/>
    <w:rsid w:val="00290D8F"/>
    <w:rsid w:val="00290EF6"/>
    <w:rsid w:val="00290F30"/>
    <w:rsid w:val="00290F4E"/>
    <w:rsid w:val="00290FE0"/>
    <w:rsid w:val="00290FE8"/>
    <w:rsid w:val="0029107B"/>
    <w:rsid w:val="002912CF"/>
    <w:rsid w:val="0029188A"/>
    <w:rsid w:val="00291E4F"/>
    <w:rsid w:val="00292134"/>
    <w:rsid w:val="0029240E"/>
    <w:rsid w:val="00292438"/>
    <w:rsid w:val="002927DC"/>
    <w:rsid w:val="002928B8"/>
    <w:rsid w:val="0029294C"/>
    <w:rsid w:val="002929CF"/>
    <w:rsid w:val="00292B2B"/>
    <w:rsid w:val="00292BFE"/>
    <w:rsid w:val="0029304F"/>
    <w:rsid w:val="002930D9"/>
    <w:rsid w:val="00293280"/>
    <w:rsid w:val="00293360"/>
    <w:rsid w:val="0029339A"/>
    <w:rsid w:val="0029357E"/>
    <w:rsid w:val="00293716"/>
    <w:rsid w:val="00293CB8"/>
    <w:rsid w:val="00293FA3"/>
    <w:rsid w:val="002941CD"/>
    <w:rsid w:val="00294585"/>
    <w:rsid w:val="00294900"/>
    <w:rsid w:val="0029491F"/>
    <w:rsid w:val="00294A24"/>
    <w:rsid w:val="00294B0F"/>
    <w:rsid w:val="00294C90"/>
    <w:rsid w:val="00294D66"/>
    <w:rsid w:val="00294DB0"/>
    <w:rsid w:val="00294DF4"/>
    <w:rsid w:val="00294F8A"/>
    <w:rsid w:val="00295208"/>
    <w:rsid w:val="00295267"/>
    <w:rsid w:val="002952FD"/>
    <w:rsid w:val="00295483"/>
    <w:rsid w:val="002954C6"/>
    <w:rsid w:val="00295661"/>
    <w:rsid w:val="00295674"/>
    <w:rsid w:val="00295716"/>
    <w:rsid w:val="002957DA"/>
    <w:rsid w:val="002958A9"/>
    <w:rsid w:val="00295B10"/>
    <w:rsid w:val="00295B9C"/>
    <w:rsid w:val="00295D37"/>
    <w:rsid w:val="00295D58"/>
    <w:rsid w:val="00295DFC"/>
    <w:rsid w:val="00295FD1"/>
    <w:rsid w:val="0029643C"/>
    <w:rsid w:val="0029663C"/>
    <w:rsid w:val="00296905"/>
    <w:rsid w:val="00296AAD"/>
    <w:rsid w:val="00296C94"/>
    <w:rsid w:val="00296CAE"/>
    <w:rsid w:val="00296CE8"/>
    <w:rsid w:val="00296D5E"/>
    <w:rsid w:val="00296F52"/>
    <w:rsid w:val="00296FB7"/>
    <w:rsid w:val="00296FDF"/>
    <w:rsid w:val="00297086"/>
    <w:rsid w:val="00297703"/>
    <w:rsid w:val="0029770A"/>
    <w:rsid w:val="00297768"/>
    <w:rsid w:val="0029783F"/>
    <w:rsid w:val="00297936"/>
    <w:rsid w:val="00297BF1"/>
    <w:rsid w:val="00297CC9"/>
    <w:rsid w:val="00297D2B"/>
    <w:rsid w:val="00297E7B"/>
    <w:rsid w:val="002A00F2"/>
    <w:rsid w:val="002A012A"/>
    <w:rsid w:val="002A05FB"/>
    <w:rsid w:val="002A06FA"/>
    <w:rsid w:val="002A079D"/>
    <w:rsid w:val="002A07DB"/>
    <w:rsid w:val="002A0894"/>
    <w:rsid w:val="002A08F4"/>
    <w:rsid w:val="002A0948"/>
    <w:rsid w:val="002A0B90"/>
    <w:rsid w:val="002A0CCF"/>
    <w:rsid w:val="002A0D36"/>
    <w:rsid w:val="002A0E1C"/>
    <w:rsid w:val="002A1000"/>
    <w:rsid w:val="002A12E0"/>
    <w:rsid w:val="002A14C1"/>
    <w:rsid w:val="002A1AC0"/>
    <w:rsid w:val="002A1AF4"/>
    <w:rsid w:val="002A1B65"/>
    <w:rsid w:val="002A1C37"/>
    <w:rsid w:val="002A1D15"/>
    <w:rsid w:val="002A1DD2"/>
    <w:rsid w:val="002A1F5E"/>
    <w:rsid w:val="002A2069"/>
    <w:rsid w:val="002A2222"/>
    <w:rsid w:val="002A234D"/>
    <w:rsid w:val="002A23FA"/>
    <w:rsid w:val="002A24DB"/>
    <w:rsid w:val="002A25B4"/>
    <w:rsid w:val="002A27BC"/>
    <w:rsid w:val="002A2A30"/>
    <w:rsid w:val="002A2AF2"/>
    <w:rsid w:val="002A2DB9"/>
    <w:rsid w:val="002A2E5E"/>
    <w:rsid w:val="002A2E90"/>
    <w:rsid w:val="002A3003"/>
    <w:rsid w:val="002A317D"/>
    <w:rsid w:val="002A31A8"/>
    <w:rsid w:val="002A340E"/>
    <w:rsid w:val="002A343B"/>
    <w:rsid w:val="002A3447"/>
    <w:rsid w:val="002A34B3"/>
    <w:rsid w:val="002A35AB"/>
    <w:rsid w:val="002A36DF"/>
    <w:rsid w:val="002A3B85"/>
    <w:rsid w:val="002A3BB8"/>
    <w:rsid w:val="002A3C62"/>
    <w:rsid w:val="002A3C7F"/>
    <w:rsid w:val="002A3E02"/>
    <w:rsid w:val="002A3E36"/>
    <w:rsid w:val="002A3EF5"/>
    <w:rsid w:val="002A406E"/>
    <w:rsid w:val="002A40B4"/>
    <w:rsid w:val="002A41A4"/>
    <w:rsid w:val="002A4241"/>
    <w:rsid w:val="002A4332"/>
    <w:rsid w:val="002A4553"/>
    <w:rsid w:val="002A49AC"/>
    <w:rsid w:val="002A4A50"/>
    <w:rsid w:val="002A4B39"/>
    <w:rsid w:val="002A4FDC"/>
    <w:rsid w:val="002A50F2"/>
    <w:rsid w:val="002A5142"/>
    <w:rsid w:val="002A51DB"/>
    <w:rsid w:val="002A5572"/>
    <w:rsid w:val="002A56B3"/>
    <w:rsid w:val="002A590F"/>
    <w:rsid w:val="002A59FF"/>
    <w:rsid w:val="002A5A50"/>
    <w:rsid w:val="002A5B95"/>
    <w:rsid w:val="002A5C11"/>
    <w:rsid w:val="002A5C2B"/>
    <w:rsid w:val="002A5C78"/>
    <w:rsid w:val="002A5C98"/>
    <w:rsid w:val="002A5D64"/>
    <w:rsid w:val="002A5DD8"/>
    <w:rsid w:val="002A5DE9"/>
    <w:rsid w:val="002A5E61"/>
    <w:rsid w:val="002A5F5A"/>
    <w:rsid w:val="002A6020"/>
    <w:rsid w:val="002A605A"/>
    <w:rsid w:val="002A6196"/>
    <w:rsid w:val="002A6214"/>
    <w:rsid w:val="002A63F3"/>
    <w:rsid w:val="002A65B4"/>
    <w:rsid w:val="002A65F9"/>
    <w:rsid w:val="002A66C5"/>
    <w:rsid w:val="002A693E"/>
    <w:rsid w:val="002A69EA"/>
    <w:rsid w:val="002A6A7B"/>
    <w:rsid w:val="002A6C59"/>
    <w:rsid w:val="002A6CC9"/>
    <w:rsid w:val="002A6D35"/>
    <w:rsid w:val="002A6D87"/>
    <w:rsid w:val="002A6DDF"/>
    <w:rsid w:val="002A72D3"/>
    <w:rsid w:val="002A7439"/>
    <w:rsid w:val="002A7555"/>
    <w:rsid w:val="002A79A8"/>
    <w:rsid w:val="002A7A2B"/>
    <w:rsid w:val="002A7B75"/>
    <w:rsid w:val="002A7BD9"/>
    <w:rsid w:val="002A7DAF"/>
    <w:rsid w:val="002A7EF3"/>
    <w:rsid w:val="002B01EC"/>
    <w:rsid w:val="002B0283"/>
    <w:rsid w:val="002B030E"/>
    <w:rsid w:val="002B0526"/>
    <w:rsid w:val="002B066C"/>
    <w:rsid w:val="002B0A87"/>
    <w:rsid w:val="002B0C10"/>
    <w:rsid w:val="002B0C84"/>
    <w:rsid w:val="002B0CA3"/>
    <w:rsid w:val="002B0CF6"/>
    <w:rsid w:val="002B0D69"/>
    <w:rsid w:val="002B0F18"/>
    <w:rsid w:val="002B10B1"/>
    <w:rsid w:val="002B10C6"/>
    <w:rsid w:val="002B10D4"/>
    <w:rsid w:val="002B1114"/>
    <w:rsid w:val="002B1479"/>
    <w:rsid w:val="002B16EF"/>
    <w:rsid w:val="002B1743"/>
    <w:rsid w:val="002B1BEF"/>
    <w:rsid w:val="002B1CD2"/>
    <w:rsid w:val="002B1D3C"/>
    <w:rsid w:val="002B1FA3"/>
    <w:rsid w:val="002B2026"/>
    <w:rsid w:val="002B210F"/>
    <w:rsid w:val="002B25E8"/>
    <w:rsid w:val="002B280F"/>
    <w:rsid w:val="002B28CB"/>
    <w:rsid w:val="002B2CB5"/>
    <w:rsid w:val="002B2DDD"/>
    <w:rsid w:val="002B3258"/>
    <w:rsid w:val="002B36F0"/>
    <w:rsid w:val="002B3774"/>
    <w:rsid w:val="002B38BA"/>
    <w:rsid w:val="002B38C4"/>
    <w:rsid w:val="002B3956"/>
    <w:rsid w:val="002B3DCF"/>
    <w:rsid w:val="002B4221"/>
    <w:rsid w:val="002B43C1"/>
    <w:rsid w:val="002B4423"/>
    <w:rsid w:val="002B44A6"/>
    <w:rsid w:val="002B46A7"/>
    <w:rsid w:val="002B4742"/>
    <w:rsid w:val="002B479A"/>
    <w:rsid w:val="002B4B6E"/>
    <w:rsid w:val="002B4B7D"/>
    <w:rsid w:val="002B4C49"/>
    <w:rsid w:val="002B4EA5"/>
    <w:rsid w:val="002B4ECD"/>
    <w:rsid w:val="002B5088"/>
    <w:rsid w:val="002B50DA"/>
    <w:rsid w:val="002B518F"/>
    <w:rsid w:val="002B51EF"/>
    <w:rsid w:val="002B566B"/>
    <w:rsid w:val="002B58F8"/>
    <w:rsid w:val="002B5964"/>
    <w:rsid w:val="002B5B4B"/>
    <w:rsid w:val="002B5C06"/>
    <w:rsid w:val="002B5D39"/>
    <w:rsid w:val="002B5D7E"/>
    <w:rsid w:val="002B5F48"/>
    <w:rsid w:val="002B61D4"/>
    <w:rsid w:val="002B62AA"/>
    <w:rsid w:val="002B6356"/>
    <w:rsid w:val="002B64C0"/>
    <w:rsid w:val="002B66CE"/>
    <w:rsid w:val="002B67F5"/>
    <w:rsid w:val="002B691C"/>
    <w:rsid w:val="002B6946"/>
    <w:rsid w:val="002B6A3A"/>
    <w:rsid w:val="002B6AAC"/>
    <w:rsid w:val="002B6AD8"/>
    <w:rsid w:val="002B6B70"/>
    <w:rsid w:val="002B6D39"/>
    <w:rsid w:val="002B6D9E"/>
    <w:rsid w:val="002B6EFC"/>
    <w:rsid w:val="002B6F63"/>
    <w:rsid w:val="002B7023"/>
    <w:rsid w:val="002B730A"/>
    <w:rsid w:val="002B7396"/>
    <w:rsid w:val="002B74F8"/>
    <w:rsid w:val="002B785D"/>
    <w:rsid w:val="002B7879"/>
    <w:rsid w:val="002B79BF"/>
    <w:rsid w:val="002B7B5E"/>
    <w:rsid w:val="002B7DE8"/>
    <w:rsid w:val="002B7E4C"/>
    <w:rsid w:val="002B7F7D"/>
    <w:rsid w:val="002C08DA"/>
    <w:rsid w:val="002C0A84"/>
    <w:rsid w:val="002C0B93"/>
    <w:rsid w:val="002C0C3F"/>
    <w:rsid w:val="002C0EEA"/>
    <w:rsid w:val="002C0FBA"/>
    <w:rsid w:val="002C0FEC"/>
    <w:rsid w:val="002C1002"/>
    <w:rsid w:val="002C1412"/>
    <w:rsid w:val="002C14F5"/>
    <w:rsid w:val="002C17F6"/>
    <w:rsid w:val="002C1DCC"/>
    <w:rsid w:val="002C1FDA"/>
    <w:rsid w:val="002C232C"/>
    <w:rsid w:val="002C2335"/>
    <w:rsid w:val="002C2384"/>
    <w:rsid w:val="002C24B9"/>
    <w:rsid w:val="002C27D0"/>
    <w:rsid w:val="002C2868"/>
    <w:rsid w:val="002C2B19"/>
    <w:rsid w:val="002C2BBE"/>
    <w:rsid w:val="002C2E2D"/>
    <w:rsid w:val="002C2ECF"/>
    <w:rsid w:val="002C3025"/>
    <w:rsid w:val="002C3354"/>
    <w:rsid w:val="002C36FD"/>
    <w:rsid w:val="002C3857"/>
    <w:rsid w:val="002C38CE"/>
    <w:rsid w:val="002C38E7"/>
    <w:rsid w:val="002C39FA"/>
    <w:rsid w:val="002C3AD4"/>
    <w:rsid w:val="002C3BB0"/>
    <w:rsid w:val="002C41FB"/>
    <w:rsid w:val="002C43A3"/>
    <w:rsid w:val="002C447C"/>
    <w:rsid w:val="002C44B9"/>
    <w:rsid w:val="002C4582"/>
    <w:rsid w:val="002C45AB"/>
    <w:rsid w:val="002C4762"/>
    <w:rsid w:val="002C487B"/>
    <w:rsid w:val="002C4A32"/>
    <w:rsid w:val="002C4AE6"/>
    <w:rsid w:val="002C4C2B"/>
    <w:rsid w:val="002C4F87"/>
    <w:rsid w:val="002C53C1"/>
    <w:rsid w:val="002C575F"/>
    <w:rsid w:val="002C58C0"/>
    <w:rsid w:val="002C5BA1"/>
    <w:rsid w:val="002C5D89"/>
    <w:rsid w:val="002C5D9F"/>
    <w:rsid w:val="002C5EAF"/>
    <w:rsid w:val="002C5F04"/>
    <w:rsid w:val="002C5FBD"/>
    <w:rsid w:val="002C6008"/>
    <w:rsid w:val="002C60B0"/>
    <w:rsid w:val="002C6165"/>
    <w:rsid w:val="002C61C7"/>
    <w:rsid w:val="002C623B"/>
    <w:rsid w:val="002C6453"/>
    <w:rsid w:val="002C662A"/>
    <w:rsid w:val="002C66E4"/>
    <w:rsid w:val="002C69F8"/>
    <w:rsid w:val="002C6BEC"/>
    <w:rsid w:val="002C6C0E"/>
    <w:rsid w:val="002C72E0"/>
    <w:rsid w:val="002C7472"/>
    <w:rsid w:val="002C74A1"/>
    <w:rsid w:val="002C758C"/>
    <w:rsid w:val="002C7590"/>
    <w:rsid w:val="002C75DE"/>
    <w:rsid w:val="002C77E3"/>
    <w:rsid w:val="002C7826"/>
    <w:rsid w:val="002C7A37"/>
    <w:rsid w:val="002C7AAA"/>
    <w:rsid w:val="002C7C1E"/>
    <w:rsid w:val="002C7E64"/>
    <w:rsid w:val="002C7E73"/>
    <w:rsid w:val="002C7EFC"/>
    <w:rsid w:val="002D00CD"/>
    <w:rsid w:val="002D0103"/>
    <w:rsid w:val="002D0106"/>
    <w:rsid w:val="002D03B6"/>
    <w:rsid w:val="002D06AD"/>
    <w:rsid w:val="002D0723"/>
    <w:rsid w:val="002D0826"/>
    <w:rsid w:val="002D08EF"/>
    <w:rsid w:val="002D098C"/>
    <w:rsid w:val="002D0CCA"/>
    <w:rsid w:val="002D0FA2"/>
    <w:rsid w:val="002D144A"/>
    <w:rsid w:val="002D15B7"/>
    <w:rsid w:val="002D161B"/>
    <w:rsid w:val="002D1D33"/>
    <w:rsid w:val="002D1E57"/>
    <w:rsid w:val="002D248D"/>
    <w:rsid w:val="002D2C7D"/>
    <w:rsid w:val="002D2EBF"/>
    <w:rsid w:val="002D36B7"/>
    <w:rsid w:val="002D36C0"/>
    <w:rsid w:val="002D39B5"/>
    <w:rsid w:val="002D3F92"/>
    <w:rsid w:val="002D404A"/>
    <w:rsid w:val="002D40D4"/>
    <w:rsid w:val="002D42BF"/>
    <w:rsid w:val="002D441D"/>
    <w:rsid w:val="002D458C"/>
    <w:rsid w:val="002D4660"/>
    <w:rsid w:val="002D466A"/>
    <w:rsid w:val="002D49B3"/>
    <w:rsid w:val="002D4C22"/>
    <w:rsid w:val="002D4E37"/>
    <w:rsid w:val="002D4F23"/>
    <w:rsid w:val="002D500D"/>
    <w:rsid w:val="002D5075"/>
    <w:rsid w:val="002D5097"/>
    <w:rsid w:val="002D5191"/>
    <w:rsid w:val="002D5292"/>
    <w:rsid w:val="002D5364"/>
    <w:rsid w:val="002D53BB"/>
    <w:rsid w:val="002D54BE"/>
    <w:rsid w:val="002D5A52"/>
    <w:rsid w:val="002D5ACE"/>
    <w:rsid w:val="002D5B6F"/>
    <w:rsid w:val="002D6007"/>
    <w:rsid w:val="002D6023"/>
    <w:rsid w:val="002D6285"/>
    <w:rsid w:val="002D62D7"/>
    <w:rsid w:val="002D6639"/>
    <w:rsid w:val="002D66A1"/>
    <w:rsid w:val="002D66A5"/>
    <w:rsid w:val="002D6795"/>
    <w:rsid w:val="002D67F1"/>
    <w:rsid w:val="002D68D8"/>
    <w:rsid w:val="002D69DB"/>
    <w:rsid w:val="002D6A14"/>
    <w:rsid w:val="002D6A68"/>
    <w:rsid w:val="002D6B3A"/>
    <w:rsid w:val="002D6B9D"/>
    <w:rsid w:val="002D6C40"/>
    <w:rsid w:val="002D6F20"/>
    <w:rsid w:val="002D6F22"/>
    <w:rsid w:val="002D6F88"/>
    <w:rsid w:val="002D7257"/>
    <w:rsid w:val="002D7476"/>
    <w:rsid w:val="002D7524"/>
    <w:rsid w:val="002D7741"/>
    <w:rsid w:val="002D77B0"/>
    <w:rsid w:val="002D7831"/>
    <w:rsid w:val="002D7A22"/>
    <w:rsid w:val="002D7AF8"/>
    <w:rsid w:val="002D7DB3"/>
    <w:rsid w:val="002E0005"/>
    <w:rsid w:val="002E00CB"/>
    <w:rsid w:val="002E016A"/>
    <w:rsid w:val="002E01EC"/>
    <w:rsid w:val="002E0324"/>
    <w:rsid w:val="002E0DDB"/>
    <w:rsid w:val="002E0ED3"/>
    <w:rsid w:val="002E0EE3"/>
    <w:rsid w:val="002E1098"/>
    <w:rsid w:val="002E112F"/>
    <w:rsid w:val="002E12D6"/>
    <w:rsid w:val="002E165A"/>
    <w:rsid w:val="002E1BBA"/>
    <w:rsid w:val="002E1C9B"/>
    <w:rsid w:val="002E1D84"/>
    <w:rsid w:val="002E1E8D"/>
    <w:rsid w:val="002E2089"/>
    <w:rsid w:val="002E2188"/>
    <w:rsid w:val="002E21B9"/>
    <w:rsid w:val="002E21E0"/>
    <w:rsid w:val="002E2733"/>
    <w:rsid w:val="002E2746"/>
    <w:rsid w:val="002E284D"/>
    <w:rsid w:val="002E28D6"/>
    <w:rsid w:val="002E2F70"/>
    <w:rsid w:val="002E2FAD"/>
    <w:rsid w:val="002E31CE"/>
    <w:rsid w:val="002E33FD"/>
    <w:rsid w:val="002E3BCC"/>
    <w:rsid w:val="002E3D6F"/>
    <w:rsid w:val="002E3EA9"/>
    <w:rsid w:val="002E3FED"/>
    <w:rsid w:val="002E485B"/>
    <w:rsid w:val="002E4863"/>
    <w:rsid w:val="002E4992"/>
    <w:rsid w:val="002E49AF"/>
    <w:rsid w:val="002E4CF9"/>
    <w:rsid w:val="002E4D18"/>
    <w:rsid w:val="002E50C4"/>
    <w:rsid w:val="002E52F3"/>
    <w:rsid w:val="002E55C0"/>
    <w:rsid w:val="002E56EF"/>
    <w:rsid w:val="002E5813"/>
    <w:rsid w:val="002E5883"/>
    <w:rsid w:val="002E5D2E"/>
    <w:rsid w:val="002E5D9F"/>
    <w:rsid w:val="002E5E08"/>
    <w:rsid w:val="002E5E73"/>
    <w:rsid w:val="002E5EF2"/>
    <w:rsid w:val="002E5F00"/>
    <w:rsid w:val="002E5F1D"/>
    <w:rsid w:val="002E5F1F"/>
    <w:rsid w:val="002E6044"/>
    <w:rsid w:val="002E60F7"/>
    <w:rsid w:val="002E6385"/>
    <w:rsid w:val="002E6940"/>
    <w:rsid w:val="002E696C"/>
    <w:rsid w:val="002E69FD"/>
    <w:rsid w:val="002E6B6A"/>
    <w:rsid w:val="002E6C0C"/>
    <w:rsid w:val="002E6C17"/>
    <w:rsid w:val="002E6CDE"/>
    <w:rsid w:val="002E6DE7"/>
    <w:rsid w:val="002E7068"/>
    <w:rsid w:val="002E7403"/>
    <w:rsid w:val="002E7435"/>
    <w:rsid w:val="002E759E"/>
    <w:rsid w:val="002E7766"/>
    <w:rsid w:val="002E77C3"/>
    <w:rsid w:val="002E785D"/>
    <w:rsid w:val="002E78EC"/>
    <w:rsid w:val="002E7A24"/>
    <w:rsid w:val="002E7B7C"/>
    <w:rsid w:val="002E7D26"/>
    <w:rsid w:val="002E7D4A"/>
    <w:rsid w:val="002E7D68"/>
    <w:rsid w:val="002E7E18"/>
    <w:rsid w:val="002E7F17"/>
    <w:rsid w:val="002F05B1"/>
    <w:rsid w:val="002F0856"/>
    <w:rsid w:val="002F0A6C"/>
    <w:rsid w:val="002F0B8A"/>
    <w:rsid w:val="002F0D55"/>
    <w:rsid w:val="002F0E4C"/>
    <w:rsid w:val="002F0F40"/>
    <w:rsid w:val="002F0FE7"/>
    <w:rsid w:val="002F11B3"/>
    <w:rsid w:val="002F12AE"/>
    <w:rsid w:val="002F160C"/>
    <w:rsid w:val="002F1A67"/>
    <w:rsid w:val="002F1AAF"/>
    <w:rsid w:val="002F1BF1"/>
    <w:rsid w:val="002F2145"/>
    <w:rsid w:val="002F22F6"/>
    <w:rsid w:val="002F23E4"/>
    <w:rsid w:val="002F2400"/>
    <w:rsid w:val="002F2515"/>
    <w:rsid w:val="002F285A"/>
    <w:rsid w:val="002F286F"/>
    <w:rsid w:val="002F29B2"/>
    <w:rsid w:val="002F29BC"/>
    <w:rsid w:val="002F2A5C"/>
    <w:rsid w:val="002F2C51"/>
    <w:rsid w:val="002F30C8"/>
    <w:rsid w:val="002F3278"/>
    <w:rsid w:val="002F33FB"/>
    <w:rsid w:val="002F34D1"/>
    <w:rsid w:val="002F35EF"/>
    <w:rsid w:val="002F3688"/>
    <w:rsid w:val="002F3689"/>
    <w:rsid w:val="002F3772"/>
    <w:rsid w:val="002F3871"/>
    <w:rsid w:val="002F3973"/>
    <w:rsid w:val="002F3E4D"/>
    <w:rsid w:val="002F3E7D"/>
    <w:rsid w:val="002F40E4"/>
    <w:rsid w:val="002F41CD"/>
    <w:rsid w:val="002F42AD"/>
    <w:rsid w:val="002F42B6"/>
    <w:rsid w:val="002F455A"/>
    <w:rsid w:val="002F46AE"/>
    <w:rsid w:val="002F46E5"/>
    <w:rsid w:val="002F4771"/>
    <w:rsid w:val="002F484B"/>
    <w:rsid w:val="002F4864"/>
    <w:rsid w:val="002F49B1"/>
    <w:rsid w:val="002F4AB8"/>
    <w:rsid w:val="002F4AF0"/>
    <w:rsid w:val="002F4D3D"/>
    <w:rsid w:val="002F4EAD"/>
    <w:rsid w:val="002F5061"/>
    <w:rsid w:val="002F513F"/>
    <w:rsid w:val="002F5770"/>
    <w:rsid w:val="002F57F9"/>
    <w:rsid w:val="002F5982"/>
    <w:rsid w:val="002F5A3A"/>
    <w:rsid w:val="002F5A44"/>
    <w:rsid w:val="002F5BB5"/>
    <w:rsid w:val="002F5DAA"/>
    <w:rsid w:val="002F5DDD"/>
    <w:rsid w:val="002F5EF7"/>
    <w:rsid w:val="002F6180"/>
    <w:rsid w:val="002F655D"/>
    <w:rsid w:val="002F6560"/>
    <w:rsid w:val="002F6561"/>
    <w:rsid w:val="002F663A"/>
    <w:rsid w:val="002F6655"/>
    <w:rsid w:val="002F675C"/>
    <w:rsid w:val="002F6A15"/>
    <w:rsid w:val="002F6A1C"/>
    <w:rsid w:val="002F6B51"/>
    <w:rsid w:val="002F6CD8"/>
    <w:rsid w:val="002F6CF8"/>
    <w:rsid w:val="002F70E6"/>
    <w:rsid w:val="002F71AB"/>
    <w:rsid w:val="002F7268"/>
    <w:rsid w:val="002F7376"/>
    <w:rsid w:val="002F74C5"/>
    <w:rsid w:val="002F75E4"/>
    <w:rsid w:val="002F762F"/>
    <w:rsid w:val="002F76E6"/>
    <w:rsid w:val="002F7855"/>
    <w:rsid w:val="002F7BAB"/>
    <w:rsid w:val="002F7E93"/>
    <w:rsid w:val="002F7F9D"/>
    <w:rsid w:val="002F7FDB"/>
    <w:rsid w:val="0030018B"/>
    <w:rsid w:val="003004DD"/>
    <w:rsid w:val="0030060F"/>
    <w:rsid w:val="00300759"/>
    <w:rsid w:val="00300832"/>
    <w:rsid w:val="00300886"/>
    <w:rsid w:val="0030089B"/>
    <w:rsid w:val="00300BB2"/>
    <w:rsid w:val="00300C41"/>
    <w:rsid w:val="003012BD"/>
    <w:rsid w:val="003012BE"/>
    <w:rsid w:val="003012D8"/>
    <w:rsid w:val="00301311"/>
    <w:rsid w:val="0030138D"/>
    <w:rsid w:val="00301540"/>
    <w:rsid w:val="00301AF6"/>
    <w:rsid w:val="00301CEF"/>
    <w:rsid w:val="00301E6F"/>
    <w:rsid w:val="00301EC8"/>
    <w:rsid w:val="003021EE"/>
    <w:rsid w:val="00302240"/>
    <w:rsid w:val="0030273E"/>
    <w:rsid w:val="0030293C"/>
    <w:rsid w:val="00302A3F"/>
    <w:rsid w:val="00302BAB"/>
    <w:rsid w:val="00302DF8"/>
    <w:rsid w:val="00303136"/>
    <w:rsid w:val="0030333C"/>
    <w:rsid w:val="0030355E"/>
    <w:rsid w:val="0030360B"/>
    <w:rsid w:val="003038B7"/>
    <w:rsid w:val="0030393C"/>
    <w:rsid w:val="00303A2F"/>
    <w:rsid w:val="00303A6D"/>
    <w:rsid w:val="00303BD7"/>
    <w:rsid w:val="00303C6A"/>
    <w:rsid w:val="00303CFB"/>
    <w:rsid w:val="00303F16"/>
    <w:rsid w:val="00303F73"/>
    <w:rsid w:val="00303FC9"/>
    <w:rsid w:val="00303FD1"/>
    <w:rsid w:val="0030426C"/>
    <w:rsid w:val="00304413"/>
    <w:rsid w:val="00304501"/>
    <w:rsid w:val="00304532"/>
    <w:rsid w:val="00304582"/>
    <w:rsid w:val="00304A03"/>
    <w:rsid w:val="00304A12"/>
    <w:rsid w:val="00304ACB"/>
    <w:rsid w:val="00304B35"/>
    <w:rsid w:val="00305043"/>
    <w:rsid w:val="003050A1"/>
    <w:rsid w:val="00305287"/>
    <w:rsid w:val="003052EA"/>
    <w:rsid w:val="0030532D"/>
    <w:rsid w:val="0030543B"/>
    <w:rsid w:val="0030554D"/>
    <w:rsid w:val="0030569B"/>
    <w:rsid w:val="003059E5"/>
    <w:rsid w:val="00305C38"/>
    <w:rsid w:val="00305DF6"/>
    <w:rsid w:val="00305E20"/>
    <w:rsid w:val="00305F69"/>
    <w:rsid w:val="00306063"/>
    <w:rsid w:val="003061F1"/>
    <w:rsid w:val="00306344"/>
    <w:rsid w:val="003063BB"/>
    <w:rsid w:val="003063F4"/>
    <w:rsid w:val="003068D8"/>
    <w:rsid w:val="00306B50"/>
    <w:rsid w:val="00306BC3"/>
    <w:rsid w:val="00306D48"/>
    <w:rsid w:val="00307188"/>
    <w:rsid w:val="003071A5"/>
    <w:rsid w:val="00307249"/>
    <w:rsid w:val="0030733C"/>
    <w:rsid w:val="0030735E"/>
    <w:rsid w:val="00307628"/>
    <w:rsid w:val="003078F2"/>
    <w:rsid w:val="00307922"/>
    <w:rsid w:val="003079C2"/>
    <w:rsid w:val="00307A35"/>
    <w:rsid w:val="00307A72"/>
    <w:rsid w:val="00307D8A"/>
    <w:rsid w:val="00307E80"/>
    <w:rsid w:val="00307EF6"/>
    <w:rsid w:val="00307F3F"/>
    <w:rsid w:val="00310281"/>
    <w:rsid w:val="003102E9"/>
    <w:rsid w:val="0031033E"/>
    <w:rsid w:val="00310456"/>
    <w:rsid w:val="00310623"/>
    <w:rsid w:val="003107D6"/>
    <w:rsid w:val="00310A37"/>
    <w:rsid w:val="00310C1F"/>
    <w:rsid w:val="00310EE9"/>
    <w:rsid w:val="003113E2"/>
    <w:rsid w:val="0031159E"/>
    <w:rsid w:val="0031194C"/>
    <w:rsid w:val="00311A5F"/>
    <w:rsid w:val="00311AB2"/>
    <w:rsid w:val="00311B70"/>
    <w:rsid w:val="00311C56"/>
    <w:rsid w:val="00311DFE"/>
    <w:rsid w:val="00311E77"/>
    <w:rsid w:val="00311F1E"/>
    <w:rsid w:val="00312022"/>
    <w:rsid w:val="00312170"/>
    <w:rsid w:val="0031219C"/>
    <w:rsid w:val="00312217"/>
    <w:rsid w:val="00312238"/>
    <w:rsid w:val="00312279"/>
    <w:rsid w:val="0031239F"/>
    <w:rsid w:val="003124C3"/>
    <w:rsid w:val="003125B1"/>
    <w:rsid w:val="0031264C"/>
    <w:rsid w:val="00312789"/>
    <w:rsid w:val="00312807"/>
    <w:rsid w:val="00312B17"/>
    <w:rsid w:val="00312C7D"/>
    <w:rsid w:val="00312DCF"/>
    <w:rsid w:val="00312E29"/>
    <w:rsid w:val="00312F18"/>
    <w:rsid w:val="0031324C"/>
    <w:rsid w:val="0031326D"/>
    <w:rsid w:val="0031347D"/>
    <w:rsid w:val="003136F9"/>
    <w:rsid w:val="003137A4"/>
    <w:rsid w:val="0031380D"/>
    <w:rsid w:val="003138F9"/>
    <w:rsid w:val="00313982"/>
    <w:rsid w:val="00313A3F"/>
    <w:rsid w:val="00313BDA"/>
    <w:rsid w:val="00313D06"/>
    <w:rsid w:val="00313DEC"/>
    <w:rsid w:val="00314301"/>
    <w:rsid w:val="00314754"/>
    <w:rsid w:val="00314761"/>
    <w:rsid w:val="0031477E"/>
    <w:rsid w:val="003147C3"/>
    <w:rsid w:val="00314888"/>
    <w:rsid w:val="0031498A"/>
    <w:rsid w:val="00314AB2"/>
    <w:rsid w:val="00314F61"/>
    <w:rsid w:val="00314F97"/>
    <w:rsid w:val="00315007"/>
    <w:rsid w:val="003150F9"/>
    <w:rsid w:val="003151B2"/>
    <w:rsid w:val="003152AE"/>
    <w:rsid w:val="00315441"/>
    <w:rsid w:val="0031548C"/>
    <w:rsid w:val="0031562D"/>
    <w:rsid w:val="00315AFE"/>
    <w:rsid w:val="00315D8C"/>
    <w:rsid w:val="00315DA6"/>
    <w:rsid w:val="003161A0"/>
    <w:rsid w:val="003161D5"/>
    <w:rsid w:val="003163A1"/>
    <w:rsid w:val="003163ED"/>
    <w:rsid w:val="00316756"/>
    <w:rsid w:val="003167EC"/>
    <w:rsid w:val="003168C6"/>
    <w:rsid w:val="00316CD9"/>
    <w:rsid w:val="00316CDC"/>
    <w:rsid w:val="00316D8B"/>
    <w:rsid w:val="00316FF3"/>
    <w:rsid w:val="003172C1"/>
    <w:rsid w:val="00317360"/>
    <w:rsid w:val="00317426"/>
    <w:rsid w:val="00317558"/>
    <w:rsid w:val="0031779B"/>
    <w:rsid w:val="00317891"/>
    <w:rsid w:val="00317BAA"/>
    <w:rsid w:val="00317BF1"/>
    <w:rsid w:val="00317F1F"/>
    <w:rsid w:val="00317FA2"/>
    <w:rsid w:val="00320313"/>
    <w:rsid w:val="003203EB"/>
    <w:rsid w:val="003204FF"/>
    <w:rsid w:val="0032066D"/>
    <w:rsid w:val="00320856"/>
    <w:rsid w:val="00320E09"/>
    <w:rsid w:val="00321111"/>
    <w:rsid w:val="0032113F"/>
    <w:rsid w:val="00321331"/>
    <w:rsid w:val="00321359"/>
    <w:rsid w:val="00321493"/>
    <w:rsid w:val="0032195F"/>
    <w:rsid w:val="003219B6"/>
    <w:rsid w:val="00321A2D"/>
    <w:rsid w:val="00321A57"/>
    <w:rsid w:val="00321AB3"/>
    <w:rsid w:val="00321C3D"/>
    <w:rsid w:val="00321C9C"/>
    <w:rsid w:val="00321FFE"/>
    <w:rsid w:val="00322029"/>
    <w:rsid w:val="003223F6"/>
    <w:rsid w:val="00322470"/>
    <w:rsid w:val="00322574"/>
    <w:rsid w:val="00322AA7"/>
    <w:rsid w:val="00322B84"/>
    <w:rsid w:val="00322DAD"/>
    <w:rsid w:val="00322F26"/>
    <w:rsid w:val="0032304B"/>
    <w:rsid w:val="003230FE"/>
    <w:rsid w:val="00323224"/>
    <w:rsid w:val="00323353"/>
    <w:rsid w:val="003234D8"/>
    <w:rsid w:val="00323DCB"/>
    <w:rsid w:val="00323E58"/>
    <w:rsid w:val="0032430D"/>
    <w:rsid w:val="00324365"/>
    <w:rsid w:val="0032468A"/>
    <w:rsid w:val="00324760"/>
    <w:rsid w:val="00324AD4"/>
    <w:rsid w:val="00324AD7"/>
    <w:rsid w:val="00324BB6"/>
    <w:rsid w:val="00324BFA"/>
    <w:rsid w:val="00324E6B"/>
    <w:rsid w:val="0032512B"/>
    <w:rsid w:val="003251C4"/>
    <w:rsid w:val="00325242"/>
    <w:rsid w:val="003254E0"/>
    <w:rsid w:val="00325895"/>
    <w:rsid w:val="00325CCA"/>
    <w:rsid w:val="003260A8"/>
    <w:rsid w:val="0032612D"/>
    <w:rsid w:val="0032625B"/>
    <w:rsid w:val="0032625C"/>
    <w:rsid w:val="0032646B"/>
    <w:rsid w:val="003264C4"/>
    <w:rsid w:val="003266BB"/>
    <w:rsid w:val="00326800"/>
    <w:rsid w:val="0032680E"/>
    <w:rsid w:val="00326AEA"/>
    <w:rsid w:val="00326B6F"/>
    <w:rsid w:val="00326B87"/>
    <w:rsid w:val="00326D13"/>
    <w:rsid w:val="00326DA6"/>
    <w:rsid w:val="00326FB3"/>
    <w:rsid w:val="00326FCB"/>
    <w:rsid w:val="003271B0"/>
    <w:rsid w:val="0032735E"/>
    <w:rsid w:val="00327497"/>
    <w:rsid w:val="00327513"/>
    <w:rsid w:val="003275B6"/>
    <w:rsid w:val="00327665"/>
    <w:rsid w:val="00327667"/>
    <w:rsid w:val="00327AC6"/>
    <w:rsid w:val="00327CE4"/>
    <w:rsid w:val="00327CFA"/>
    <w:rsid w:val="00327D2E"/>
    <w:rsid w:val="00327DB7"/>
    <w:rsid w:val="00327E62"/>
    <w:rsid w:val="003300DF"/>
    <w:rsid w:val="003301D7"/>
    <w:rsid w:val="003301FB"/>
    <w:rsid w:val="0033024E"/>
    <w:rsid w:val="003302BD"/>
    <w:rsid w:val="003308FE"/>
    <w:rsid w:val="00330970"/>
    <w:rsid w:val="00330AC1"/>
    <w:rsid w:val="00330D07"/>
    <w:rsid w:val="00330E40"/>
    <w:rsid w:val="00330F29"/>
    <w:rsid w:val="0033113C"/>
    <w:rsid w:val="003311AF"/>
    <w:rsid w:val="003311BE"/>
    <w:rsid w:val="003312A2"/>
    <w:rsid w:val="00331396"/>
    <w:rsid w:val="0033143E"/>
    <w:rsid w:val="00331472"/>
    <w:rsid w:val="003315AA"/>
    <w:rsid w:val="003315F3"/>
    <w:rsid w:val="00331609"/>
    <w:rsid w:val="0033180E"/>
    <w:rsid w:val="003318C9"/>
    <w:rsid w:val="0033197A"/>
    <w:rsid w:val="00331D21"/>
    <w:rsid w:val="00331DEE"/>
    <w:rsid w:val="00331E7D"/>
    <w:rsid w:val="00331EF5"/>
    <w:rsid w:val="00331F20"/>
    <w:rsid w:val="00331FDB"/>
    <w:rsid w:val="0033210E"/>
    <w:rsid w:val="0033271C"/>
    <w:rsid w:val="00332C60"/>
    <w:rsid w:val="00332D0D"/>
    <w:rsid w:val="00332E6E"/>
    <w:rsid w:val="00332FDF"/>
    <w:rsid w:val="00333068"/>
    <w:rsid w:val="0033321C"/>
    <w:rsid w:val="003333E8"/>
    <w:rsid w:val="003334F2"/>
    <w:rsid w:val="0033358C"/>
    <w:rsid w:val="00333687"/>
    <w:rsid w:val="0033374B"/>
    <w:rsid w:val="003337B6"/>
    <w:rsid w:val="00333C27"/>
    <w:rsid w:val="00333F27"/>
    <w:rsid w:val="00333F57"/>
    <w:rsid w:val="0033404B"/>
    <w:rsid w:val="0033425A"/>
    <w:rsid w:val="00334336"/>
    <w:rsid w:val="003343FF"/>
    <w:rsid w:val="003345F7"/>
    <w:rsid w:val="00334629"/>
    <w:rsid w:val="003346FB"/>
    <w:rsid w:val="003352D4"/>
    <w:rsid w:val="00335342"/>
    <w:rsid w:val="00335428"/>
    <w:rsid w:val="0033565A"/>
    <w:rsid w:val="00335705"/>
    <w:rsid w:val="0033572E"/>
    <w:rsid w:val="00335793"/>
    <w:rsid w:val="003359CD"/>
    <w:rsid w:val="00335A18"/>
    <w:rsid w:val="00335A89"/>
    <w:rsid w:val="00335B6D"/>
    <w:rsid w:val="00335D72"/>
    <w:rsid w:val="00335DFD"/>
    <w:rsid w:val="00335E9F"/>
    <w:rsid w:val="00336120"/>
    <w:rsid w:val="00336286"/>
    <w:rsid w:val="003363B6"/>
    <w:rsid w:val="00336725"/>
    <w:rsid w:val="003368E0"/>
    <w:rsid w:val="0033691E"/>
    <w:rsid w:val="00336B00"/>
    <w:rsid w:val="00336BCB"/>
    <w:rsid w:val="00336CF7"/>
    <w:rsid w:val="00336D97"/>
    <w:rsid w:val="00336ED2"/>
    <w:rsid w:val="00336F50"/>
    <w:rsid w:val="00336FBD"/>
    <w:rsid w:val="0033740A"/>
    <w:rsid w:val="00337581"/>
    <w:rsid w:val="003379BF"/>
    <w:rsid w:val="00337B94"/>
    <w:rsid w:val="00337F3F"/>
    <w:rsid w:val="00337F5B"/>
    <w:rsid w:val="00340262"/>
    <w:rsid w:val="00340289"/>
    <w:rsid w:val="003402E2"/>
    <w:rsid w:val="00340526"/>
    <w:rsid w:val="003405EA"/>
    <w:rsid w:val="00340659"/>
    <w:rsid w:val="00340922"/>
    <w:rsid w:val="00340AFF"/>
    <w:rsid w:val="00340C1E"/>
    <w:rsid w:val="00340CF5"/>
    <w:rsid w:val="00340EF4"/>
    <w:rsid w:val="00340FB8"/>
    <w:rsid w:val="00341172"/>
    <w:rsid w:val="00341355"/>
    <w:rsid w:val="00341361"/>
    <w:rsid w:val="003414ED"/>
    <w:rsid w:val="00341818"/>
    <w:rsid w:val="0034189D"/>
    <w:rsid w:val="00341AB7"/>
    <w:rsid w:val="00341AEC"/>
    <w:rsid w:val="00341E0A"/>
    <w:rsid w:val="00341EBA"/>
    <w:rsid w:val="0034205A"/>
    <w:rsid w:val="00342428"/>
    <w:rsid w:val="003426C2"/>
    <w:rsid w:val="00342766"/>
    <w:rsid w:val="0034294F"/>
    <w:rsid w:val="00342A57"/>
    <w:rsid w:val="00342B2C"/>
    <w:rsid w:val="00342C21"/>
    <w:rsid w:val="00342DF7"/>
    <w:rsid w:val="00342E43"/>
    <w:rsid w:val="00342E75"/>
    <w:rsid w:val="003433A4"/>
    <w:rsid w:val="00343652"/>
    <w:rsid w:val="003437A4"/>
    <w:rsid w:val="00343B3D"/>
    <w:rsid w:val="00343D2A"/>
    <w:rsid w:val="00343E43"/>
    <w:rsid w:val="0034416F"/>
    <w:rsid w:val="00344271"/>
    <w:rsid w:val="0034438E"/>
    <w:rsid w:val="00344425"/>
    <w:rsid w:val="003445A5"/>
    <w:rsid w:val="0034498A"/>
    <w:rsid w:val="00344C6D"/>
    <w:rsid w:val="00344CAF"/>
    <w:rsid w:val="00344E99"/>
    <w:rsid w:val="00344F8D"/>
    <w:rsid w:val="003451CC"/>
    <w:rsid w:val="003454CC"/>
    <w:rsid w:val="003455D0"/>
    <w:rsid w:val="00345672"/>
    <w:rsid w:val="00345AA1"/>
    <w:rsid w:val="00345DC8"/>
    <w:rsid w:val="003460BE"/>
    <w:rsid w:val="003460FB"/>
    <w:rsid w:val="0034616A"/>
    <w:rsid w:val="00346379"/>
    <w:rsid w:val="0034678E"/>
    <w:rsid w:val="00346DE7"/>
    <w:rsid w:val="00346ECB"/>
    <w:rsid w:val="00346FCC"/>
    <w:rsid w:val="0034702B"/>
    <w:rsid w:val="0034718C"/>
    <w:rsid w:val="0034726C"/>
    <w:rsid w:val="00347314"/>
    <w:rsid w:val="00347321"/>
    <w:rsid w:val="00347488"/>
    <w:rsid w:val="003475B0"/>
    <w:rsid w:val="0034766C"/>
    <w:rsid w:val="00347679"/>
    <w:rsid w:val="00347746"/>
    <w:rsid w:val="003477CC"/>
    <w:rsid w:val="00347906"/>
    <w:rsid w:val="00347932"/>
    <w:rsid w:val="00347BC5"/>
    <w:rsid w:val="00347FA3"/>
    <w:rsid w:val="00347FCB"/>
    <w:rsid w:val="00347FF6"/>
    <w:rsid w:val="0035003C"/>
    <w:rsid w:val="00350103"/>
    <w:rsid w:val="003501CC"/>
    <w:rsid w:val="0035055B"/>
    <w:rsid w:val="00350686"/>
    <w:rsid w:val="0035073C"/>
    <w:rsid w:val="0035075C"/>
    <w:rsid w:val="00350BDA"/>
    <w:rsid w:val="00350CB1"/>
    <w:rsid w:val="00350D2F"/>
    <w:rsid w:val="00350D40"/>
    <w:rsid w:val="00350D5F"/>
    <w:rsid w:val="003510DE"/>
    <w:rsid w:val="00351112"/>
    <w:rsid w:val="00351177"/>
    <w:rsid w:val="00351204"/>
    <w:rsid w:val="003512D0"/>
    <w:rsid w:val="00351480"/>
    <w:rsid w:val="00351482"/>
    <w:rsid w:val="003514D0"/>
    <w:rsid w:val="003515D8"/>
    <w:rsid w:val="003516FA"/>
    <w:rsid w:val="00351725"/>
    <w:rsid w:val="0035187B"/>
    <w:rsid w:val="00351CEB"/>
    <w:rsid w:val="00351ED1"/>
    <w:rsid w:val="00351FBA"/>
    <w:rsid w:val="00351FD5"/>
    <w:rsid w:val="003522A3"/>
    <w:rsid w:val="0035245D"/>
    <w:rsid w:val="0035248F"/>
    <w:rsid w:val="00352699"/>
    <w:rsid w:val="00352BCC"/>
    <w:rsid w:val="00352D1B"/>
    <w:rsid w:val="00352D32"/>
    <w:rsid w:val="00352D66"/>
    <w:rsid w:val="00352E6B"/>
    <w:rsid w:val="00352F17"/>
    <w:rsid w:val="0035312F"/>
    <w:rsid w:val="003535BD"/>
    <w:rsid w:val="0035365C"/>
    <w:rsid w:val="003536EB"/>
    <w:rsid w:val="0035388A"/>
    <w:rsid w:val="00353CCC"/>
    <w:rsid w:val="00354031"/>
    <w:rsid w:val="003540CC"/>
    <w:rsid w:val="00354149"/>
    <w:rsid w:val="00354341"/>
    <w:rsid w:val="003543C0"/>
    <w:rsid w:val="003543C4"/>
    <w:rsid w:val="003543FF"/>
    <w:rsid w:val="00354419"/>
    <w:rsid w:val="003548FB"/>
    <w:rsid w:val="00354978"/>
    <w:rsid w:val="003549C1"/>
    <w:rsid w:val="00354AE6"/>
    <w:rsid w:val="00354B94"/>
    <w:rsid w:val="00354BC8"/>
    <w:rsid w:val="00354D27"/>
    <w:rsid w:val="00354DCD"/>
    <w:rsid w:val="00354E98"/>
    <w:rsid w:val="00354F01"/>
    <w:rsid w:val="00354F2B"/>
    <w:rsid w:val="00355197"/>
    <w:rsid w:val="003554D8"/>
    <w:rsid w:val="00355793"/>
    <w:rsid w:val="00355985"/>
    <w:rsid w:val="00355A5A"/>
    <w:rsid w:val="00355FB4"/>
    <w:rsid w:val="00355FD0"/>
    <w:rsid w:val="0035634D"/>
    <w:rsid w:val="003563CD"/>
    <w:rsid w:val="003563D1"/>
    <w:rsid w:val="0035642A"/>
    <w:rsid w:val="003564A8"/>
    <w:rsid w:val="003564B4"/>
    <w:rsid w:val="003569A3"/>
    <w:rsid w:val="003569A4"/>
    <w:rsid w:val="00356A78"/>
    <w:rsid w:val="00356DCE"/>
    <w:rsid w:val="00356F72"/>
    <w:rsid w:val="00357044"/>
    <w:rsid w:val="00357691"/>
    <w:rsid w:val="0035792C"/>
    <w:rsid w:val="00357AE2"/>
    <w:rsid w:val="00357B77"/>
    <w:rsid w:val="00357D32"/>
    <w:rsid w:val="00357DF0"/>
    <w:rsid w:val="00357FD0"/>
    <w:rsid w:val="003603B5"/>
    <w:rsid w:val="00360419"/>
    <w:rsid w:val="00360575"/>
    <w:rsid w:val="00360591"/>
    <w:rsid w:val="00360835"/>
    <w:rsid w:val="00360911"/>
    <w:rsid w:val="00360945"/>
    <w:rsid w:val="003609D1"/>
    <w:rsid w:val="00360BB5"/>
    <w:rsid w:val="00360C0E"/>
    <w:rsid w:val="00360F02"/>
    <w:rsid w:val="00360F1B"/>
    <w:rsid w:val="003610D2"/>
    <w:rsid w:val="00361234"/>
    <w:rsid w:val="003612C0"/>
    <w:rsid w:val="0036136D"/>
    <w:rsid w:val="0036145C"/>
    <w:rsid w:val="0036174D"/>
    <w:rsid w:val="003617AC"/>
    <w:rsid w:val="0036187B"/>
    <w:rsid w:val="00361881"/>
    <w:rsid w:val="00361A17"/>
    <w:rsid w:val="00361D39"/>
    <w:rsid w:val="00361E20"/>
    <w:rsid w:val="00361F60"/>
    <w:rsid w:val="00361FCB"/>
    <w:rsid w:val="00362227"/>
    <w:rsid w:val="003622A3"/>
    <w:rsid w:val="0036240C"/>
    <w:rsid w:val="0036263A"/>
    <w:rsid w:val="0036277F"/>
    <w:rsid w:val="00362944"/>
    <w:rsid w:val="00362DB4"/>
    <w:rsid w:val="00362DC6"/>
    <w:rsid w:val="00362E11"/>
    <w:rsid w:val="00363185"/>
    <w:rsid w:val="003631F0"/>
    <w:rsid w:val="00363244"/>
    <w:rsid w:val="0036328D"/>
    <w:rsid w:val="00363303"/>
    <w:rsid w:val="003633BF"/>
    <w:rsid w:val="003633D3"/>
    <w:rsid w:val="0036341F"/>
    <w:rsid w:val="00363426"/>
    <w:rsid w:val="0036349E"/>
    <w:rsid w:val="003634C2"/>
    <w:rsid w:val="00363557"/>
    <w:rsid w:val="00363755"/>
    <w:rsid w:val="003637BF"/>
    <w:rsid w:val="00363893"/>
    <w:rsid w:val="003638C9"/>
    <w:rsid w:val="00363C14"/>
    <w:rsid w:val="00363CFE"/>
    <w:rsid w:val="00363D13"/>
    <w:rsid w:val="00363E6D"/>
    <w:rsid w:val="00363ECC"/>
    <w:rsid w:val="00363EE2"/>
    <w:rsid w:val="00364097"/>
    <w:rsid w:val="003644B4"/>
    <w:rsid w:val="00364512"/>
    <w:rsid w:val="003646B7"/>
    <w:rsid w:val="00364730"/>
    <w:rsid w:val="0036487F"/>
    <w:rsid w:val="00364905"/>
    <w:rsid w:val="00364B80"/>
    <w:rsid w:val="00364C59"/>
    <w:rsid w:val="003650F7"/>
    <w:rsid w:val="0036519C"/>
    <w:rsid w:val="003651B9"/>
    <w:rsid w:val="00365311"/>
    <w:rsid w:val="00365334"/>
    <w:rsid w:val="00365341"/>
    <w:rsid w:val="0036538B"/>
    <w:rsid w:val="003653AC"/>
    <w:rsid w:val="003653DF"/>
    <w:rsid w:val="003658AD"/>
    <w:rsid w:val="00365D28"/>
    <w:rsid w:val="00366403"/>
    <w:rsid w:val="003664C9"/>
    <w:rsid w:val="003664FC"/>
    <w:rsid w:val="00366757"/>
    <w:rsid w:val="0036684B"/>
    <w:rsid w:val="00366860"/>
    <w:rsid w:val="00366BFC"/>
    <w:rsid w:val="00366EA2"/>
    <w:rsid w:val="00366FC0"/>
    <w:rsid w:val="00366FE7"/>
    <w:rsid w:val="00367079"/>
    <w:rsid w:val="003670BB"/>
    <w:rsid w:val="00367450"/>
    <w:rsid w:val="0036754E"/>
    <w:rsid w:val="0036776A"/>
    <w:rsid w:val="003678C2"/>
    <w:rsid w:val="003678D9"/>
    <w:rsid w:val="00367E83"/>
    <w:rsid w:val="00367F59"/>
    <w:rsid w:val="0037005B"/>
    <w:rsid w:val="00370195"/>
    <w:rsid w:val="00370208"/>
    <w:rsid w:val="00370284"/>
    <w:rsid w:val="00370349"/>
    <w:rsid w:val="0037042F"/>
    <w:rsid w:val="00370441"/>
    <w:rsid w:val="003704E0"/>
    <w:rsid w:val="0037074A"/>
    <w:rsid w:val="0037087A"/>
    <w:rsid w:val="00370AC0"/>
    <w:rsid w:val="00370EC1"/>
    <w:rsid w:val="00370F81"/>
    <w:rsid w:val="0037106C"/>
    <w:rsid w:val="003710C7"/>
    <w:rsid w:val="003712A9"/>
    <w:rsid w:val="00371526"/>
    <w:rsid w:val="00371594"/>
    <w:rsid w:val="003715B6"/>
    <w:rsid w:val="0037165F"/>
    <w:rsid w:val="00371884"/>
    <w:rsid w:val="00371928"/>
    <w:rsid w:val="00371973"/>
    <w:rsid w:val="00371B98"/>
    <w:rsid w:val="00371C46"/>
    <w:rsid w:val="00371C80"/>
    <w:rsid w:val="00371DEC"/>
    <w:rsid w:val="00372483"/>
    <w:rsid w:val="00372547"/>
    <w:rsid w:val="00372651"/>
    <w:rsid w:val="003726A5"/>
    <w:rsid w:val="003728EA"/>
    <w:rsid w:val="0037297B"/>
    <w:rsid w:val="00372CF8"/>
    <w:rsid w:val="00372E54"/>
    <w:rsid w:val="00372EA9"/>
    <w:rsid w:val="00373072"/>
    <w:rsid w:val="00373333"/>
    <w:rsid w:val="00373596"/>
    <w:rsid w:val="00373734"/>
    <w:rsid w:val="003737F0"/>
    <w:rsid w:val="00373800"/>
    <w:rsid w:val="00373839"/>
    <w:rsid w:val="00373929"/>
    <w:rsid w:val="00373971"/>
    <w:rsid w:val="00373C7E"/>
    <w:rsid w:val="00373E1F"/>
    <w:rsid w:val="00373EB4"/>
    <w:rsid w:val="00373FA1"/>
    <w:rsid w:val="003740F2"/>
    <w:rsid w:val="0037415A"/>
    <w:rsid w:val="00374241"/>
    <w:rsid w:val="00374343"/>
    <w:rsid w:val="0037435E"/>
    <w:rsid w:val="003743B1"/>
    <w:rsid w:val="0037473E"/>
    <w:rsid w:val="00374A1D"/>
    <w:rsid w:val="00374A6C"/>
    <w:rsid w:val="00374D33"/>
    <w:rsid w:val="00375000"/>
    <w:rsid w:val="00375481"/>
    <w:rsid w:val="003755B0"/>
    <w:rsid w:val="00375650"/>
    <w:rsid w:val="003756D5"/>
    <w:rsid w:val="00375899"/>
    <w:rsid w:val="0037591D"/>
    <w:rsid w:val="00375B09"/>
    <w:rsid w:val="00375D55"/>
    <w:rsid w:val="00375FEF"/>
    <w:rsid w:val="00376187"/>
    <w:rsid w:val="00376272"/>
    <w:rsid w:val="0037659B"/>
    <w:rsid w:val="003765A3"/>
    <w:rsid w:val="003765BF"/>
    <w:rsid w:val="003766C3"/>
    <w:rsid w:val="003769A1"/>
    <w:rsid w:val="003769BC"/>
    <w:rsid w:val="00376A31"/>
    <w:rsid w:val="00376A50"/>
    <w:rsid w:val="00376B06"/>
    <w:rsid w:val="00376B8F"/>
    <w:rsid w:val="00376BE0"/>
    <w:rsid w:val="00376BEC"/>
    <w:rsid w:val="00376CDE"/>
    <w:rsid w:val="00376E03"/>
    <w:rsid w:val="00376E30"/>
    <w:rsid w:val="003772F1"/>
    <w:rsid w:val="00377454"/>
    <w:rsid w:val="0037757E"/>
    <w:rsid w:val="00377777"/>
    <w:rsid w:val="00377787"/>
    <w:rsid w:val="003779F2"/>
    <w:rsid w:val="0038013C"/>
    <w:rsid w:val="00380282"/>
    <w:rsid w:val="00380324"/>
    <w:rsid w:val="00380389"/>
    <w:rsid w:val="0038038E"/>
    <w:rsid w:val="003803B7"/>
    <w:rsid w:val="00380976"/>
    <w:rsid w:val="003809B6"/>
    <w:rsid w:val="00380A4E"/>
    <w:rsid w:val="00380BDC"/>
    <w:rsid w:val="00380CFB"/>
    <w:rsid w:val="00381326"/>
    <w:rsid w:val="00381428"/>
    <w:rsid w:val="0038146F"/>
    <w:rsid w:val="00381479"/>
    <w:rsid w:val="00381523"/>
    <w:rsid w:val="00381657"/>
    <w:rsid w:val="0038165B"/>
    <w:rsid w:val="0038169E"/>
    <w:rsid w:val="00381A2D"/>
    <w:rsid w:val="00381C48"/>
    <w:rsid w:val="00382127"/>
    <w:rsid w:val="00382155"/>
    <w:rsid w:val="00382470"/>
    <w:rsid w:val="00382522"/>
    <w:rsid w:val="00382C60"/>
    <w:rsid w:val="00382F61"/>
    <w:rsid w:val="003830B7"/>
    <w:rsid w:val="003830D4"/>
    <w:rsid w:val="0038317E"/>
    <w:rsid w:val="00383932"/>
    <w:rsid w:val="00383A6F"/>
    <w:rsid w:val="00383B83"/>
    <w:rsid w:val="00383BC2"/>
    <w:rsid w:val="00383D29"/>
    <w:rsid w:val="00383E18"/>
    <w:rsid w:val="00383F71"/>
    <w:rsid w:val="00383F92"/>
    <w:rsid w:val="00383FF3"/>
    <w:rsid w:val="0038404C"/>
    <w:rsid w:val="00384067"/>
    <w:rsid w:val="00384101"/>
    <w:rsid w:val="0038410C"/>
    <w:rsid w:val="00384262"/>
    <w:rsid w:val="0038446B"/>
    <w:rsid w:val="003845E6"/>
    <w:rsid w:val="00384DAF"/>
    <w:rsid w:val="00384E4F"/>
    <w:rsid w:val="00384EFD"/>
    <w:rsid w:val="00384F14"/>
    <w:rsid w:val="00385291"/>
    <w:rsid w:val="00385292"/>
    <w:rsid w:val="003853DA"/>
    <w:rsid w:val="0038555A"/>
    <w:rsid w:val="00385603"/>
    <w:rsid w:val="00385D2E"/>
    <w:rsid w:val="00385E26"/>
    <w:rsid w:val="00385E98"/>
    <w:rsid w:val="003861ED"/>
    <w:rsid w:val="00386257"/>
    <w:rsid w:val="00386275"/>
    <w:rsid w:val="003862F3"/>
    <w:rsid w:val="0038641A"/>
    <w:rsid w:val="0038649D"/>
    <w:rsid w:val="003866CF"/>
    <w:rsid w:val="003867BD"/>
    <w:rsid w:val="00386893"/>
    <w:rsid w:val="003869DF"/>
    <w:rsid w:val="00386BAD"/>
    <w:rsid w:val="00386BE1"/>
    <w:rsid w:val="00386FB9"/>
    <w:rsid w:val="00386FCD"/>
    <w:rsid w:val="003870E2"/>
    <w:rsid w:val="00387635"/>
    <w:rsid w:val="00387659"/>
    <w:rsid w:val="003877DE"/>
    <w:rsid w:val="00387844"/>
    <w:rsid w:val="00387C72"/>
    <w:rsid w:val="00387EF6"/>
    <w:rsid w:val="00387F64"/>
    <w:rsid w:val="0039026E"/>
    <w:rsid w:val="003907B6"/>
    <w:rsid w:val="00390901"/>
    <w:rsid w:val="00390AD0"/>
    <w:rsid w:val="00390C21"/>
    <w:rsid w:val="00391249"/>
    <w:rsid w:val="003913DE"/>
    <w:rsid w:val="003914C4"/>
    <w:rsid w:val="00391932"/>
    <w:rsid w:val="00391980"/>
    <w:rsid w:val="00391B59"/>
    <w:rsid w:val="00391B6C"/>
    <w:rsid w:val="00391E9A"/>
    <w:rsid w:val="00391ED5"/>
    <w:rsid w:val="00392183"/>
    <w:rsid w:val="00392288"/>
    <w:rsid w:val="00392FAE"/>
    <w:rsid w:val="00392FEB"/>
    <w:rsid w:val="0039305B"/>
    <w:rsid w:val="0039315B"/>
    <w:rsid w:val="003931AD"/>
    <w:rsid w:val="00393649"/>
    <w:rsid w:val="0039391E"/>
    <w:rsid w:val="00393AAA"/>
    <w:rsid w:val="00393E58"/>
    <w:rsid w:val="00393E94"/>
    <w:rsid w:val="00393EC1"/>
    <w:rsid w:val="00394055"/>
    <w:rsid w:val="00394314"/>
    <w:rsid w:val="00394315"/>
    <w:rsid w:val="0039432E"/>
    <w:rsid w:val="0039457B"/>
    <w:rsid w:val="003945C9"/>
    <w:rsid w:val="0039461C"/>
    <w:rsid w:val="003946FC"/>
    <w:rsid w:val="0039482A"/>
    <w:rsid w:val="00394A10"/>
    <w:rsid w:val="00394C97"/>
    <w:rsid w:val="0039504B"/>
    <w:rsid w:val="003950DB"/>
    <w:rsid w:val="003951DE"/>
    <w:rsid w:val="003952BE"/>
    <w:rsid w:val="003952C3"/>
    <w:rsid w:val="003952F5"/>
    <w:rsid w:val="0039548E"/>
    <w:rsid w:val="0039552F"/>
    <w:rsid w:val="0039562A"/>
    <w:rsid w:val="00395856"/>
    <w:rsid w:val="00395859"/>
    <w:rsid w:val="00395A3C"/>
    <w:rsid w:val="00395D04"/>
    <w:rsid w:val="00395E13"/>
    <w:rsid w:val="00395E72"/>
    <w:rsid w:val="0039603E"/>
    <w:rsid w:val="00396422"/>
    <w:rsid w:val="003964C0"/>
    <w:rsid w:val="00396714"/>
    <w:rsid w:val="00396811"/>
    <w:rsid w:val="003968BC"/>
    <w:rsid w:val="003969C7"/>
    <w:rsid w:val="00396A18"/>
    <w:rsid w:val="00396AE3"/>
    <w:rsid w:val="00396B5B"/>
    <w:rsid w:val="00396C62"/>
    <w:rsid w:val="00396C65"/>
    <w:rsid w:val="00396F50"/>
    <w:rsid w:val="00397015"/>
    <w:rsid w:val="003970CE"/>
    <w:rsid w:val="00397316"/>
    <w:rsid w:val="00397743"/>
    <w:rsid w:val="003977E3"/>
    <w:rsid w:val="00397A33"/>
    <w:rsid w:val="00397AE4"/>
    <w:rsid w:val="00397F3D"/>
    <w:rsid w:val="00397F88"/>
    <w:rsid w:val="003A05EB"/>
    <w:rsid w:val="003A06A9"/>
    <w:rsid w:val="003A0B10"/>
    <w:rsid w:val="003A0D8C"/>
    <w:rsid w:val="003A0E01"/>
    <w:rsid w:val="003A1034"/>
    <w:rsid w:val="003A110F"/>
    <w:rsid w:val="003A1188"/>
    <w:rsid w:val="003A11F8"/>
    <w:rsid w:val="003A132B"/>
    <w:rsid w:val="003A152E"/>
    <w:rsid w:val="003A154D"/>
    <w:rsid w:val="003A15B4"/>
    <w:rsid w:val="003A16BD"/>
    <w:rsid w:val="003A1DC7"/>
    <w:rsid w:val="003A22DB"/>
    <w:rsid w:val="003A22E3"/>
    <w:rsid w:val="003A248F"/>
    <w:rsid w:val="003A2569"/>
    <w:rsid w:val="003A26AB"/>
    <w:rsid w:val="003A2B07"/>
    <w:rsid w:val="003A2D3A"/>
    <w:rsid w:val="003A2ECB"/>
    <w:rsid w:val="003A2FC1"/>
    <w:rsid w:val="003A30B8"/>
    <w:rsid w:val="003A3282"/>
    <w:rsid w:val="003A3722"/>
    <w:rsid w:val="003A39B0"/>
    <w:rsid w:val="003A42F1"/>
    <w:rsid w:val="003A4386"/>
    <w:rsid w:val="003A4399"/>
    <w:rsid w:val="003A4440"/>
    <w:rsid w:val="003A4555"/>
    <w:rsid w:val="003A46F3"/>
    <w:rsid w:val="003A470D"/>
    <w:rsid w:val="003A48EA"/>
    <w:rsid w:val="003A4A74"/>
    <w:rsid w:val="003A4B5A"/>
    <w:rsid w:val="003A4EF0"/>
    <w:rsid w:val="003A5351"/>
    <w:rsid w:val="003A59F4"/>
    <w:rsid w:val="003A5E30"/>
    <w:rsid w:val="003A6079"/>
    <w:rsid w:val="003A611F"/>
    <w:rsid w:val="003A61D8"/>
    <w:rsid w:val="003A620B"/>
    <w:rsid w:val="003A6231"/>
    <w:rsid w:val="003A6300"/>
    <w:rsid w:val="003A6355"/>
    <w:rsid w:val="003A6649"/>
    <w:rsid w:val="003A699B"/>
    <w:rsid w:val="003A6B2C"/>
    <w:rsid w:val="003A6BB8"/>
    <w:rsid w:val="003A6DD8"/>
    <w:rsid w:val="003A6FE1"/>
    <w:rsid w:val="003A703F"/>
    <w:rsid w:val="003A732E"/>
    <w:rsid w:val="003A7451"/>
    <w:rsid w:val="003A746C"/>
    <w:rsid w:val="003A7934"/>
    <w:rsid w:val="003A7AA8"/>
    <w:rsid w:val="003A7E25"/>
    <w:rsid w:val="003A7EFE"/>
    <w:rsid w:val="003A7F72"/>
    <w:rsid w:val="003B0193"/>
    <w:rsid w:val="003B07AC"/>
    <w:rsid w:val="003B0C01"/>
    <w:rsid w:val="003B0DBF"/>
    <w:rsid w:val="003B0E05"/>
    <w:rsid w:val="003B0E53"/>
    <w:rsid w:val="003B0E9B"/>
    <w:rsid w:val="003B103C"/>
    <w:rsid w:val="003B1102"/>
    <w:rsid w:val="003B12FA"/>
    <w:rsid w:val="003B171D"/>
    <w:rsid w:val="003B177E"/>
    <w:rsid w:val="003B1793"/>
    <w:rsid w:val="003B1D6D"/>
    <w:rsid w:val="003B1EDF"/>
    <w:rsid w:val="003B1FDA"/>
    <w:rsid w:val="003B25FA"/>
    <w:rsid w:val="003B26AF"/>
    <w:rsid w:val="003B2766"/>
    <w:rsid w:val="003B28E6"/>
    <w:rsid w:val="003B2B06"/>
    <w:rsid w:val="003B2B19"/>
    <w:rsid w:val="003B2B34"/>
    <w:rsid w:val="003B2C63"/>
    <w:rsid w:val="003B2D71"/>
    <w:rsid w:val="003B2D72"/>
    <w:rsid w:val="003B2D7C"/>
    <w:rsid w:val="003B30FB"/>
    <w:rsid w:val="003B3181"/>
    <w:rsid w:val="003B3870"/>
    <w:rsid w:val="003B3AE6"/>
    <w:rsid w:val="003B3B1E"/>
    <w:rsid w:val="003B3D6B"/>
    <w:rsid w:val="003B3FE7"/>
    <w:rsid w:val="003B406F"/>
    <w:rsid w:val="003B4242"/>
    <w:rsid w:val="003B42C6"/>
    <w:rsid w:val="003B42FF"/>
    <w:rsid w:val="003B440E"/>
    <w:rsid w:val="003B45C9"/>
    <w:rsid w:val="003B52B9"/>
    <w:rsid w:val="003B5305"/>
    <w:rsid w:val="003B535E"/>
    <w:rsid w:val="003B54C7"/>
    <w:rsid w:val="003B5554"/>
    <w:rsid w:val="003B5558"/>
    <w:rsid w:val="003B555B"/>
    <w:rsid w:val="003B604B"/>
    <w:rsid w:val="003B60B1"/>
    <w:rsid w:val="003B6247"/>
    <w:rsid w:val="003B6288"/>
    <w:rsid w:val="003B639A"/>
    <w:rsid w:val="003B63F6"/>
    <w:rsid w:val="003B6466"/>
    <w:rsid w:val="003B6482"/>
    <w:rsid w:val="003B6793"/>
    <w:rsid w:val="003B6844"/>
    <w:rsid w:val="003B6896"/>
    <w:rsid w:val="003B6A2A"/>
    <w:rsid w:val="003B6A53"/>
    <w:rsid w:val="003B6CA9"/>
    <w:rsid w:val="003B6D76"/>
    <w:rsid w:val="003B6D85"/>
    <w:rsid w:val="003B6E20"/>
    <w:rsid w:val="003B6EBF"/>
    <w:rsid w:val="003B708A"/>
    <w:rsid w:val="003B72EA"/>
    <w:rsid w:val="003B7562"/>
    <w:rsid w:val="003B7839"/>
    <w:rsid w:val="003B7988"/>
    <w:rsid w:val="003B7A4B"/>
    <w:rsid w:val="003B7E46"/>
    <w:rsid w:val="003B7FCA"/>
    <w:rsid w:val="003C01A2"/>
    <w:rsid w:val="003C01D3"/>
    <w:rsid w:val="003C0297"/>
    <w:rsid w:val="003C03E6"/>
    <w:rsid w:val="003C09FE"/>
    <w:rsid w:val="003C0CAE"/>
    <w:rsid w:val="003C1094"/>
    <w:rsid w:val="003C118C"/>
    <w:rsid w:val="003C142E"/>
    <w:rsid w:val="003C171D"/>
    <w:rsid w:val="003C1877"/>
    <w:rsid w:val="003C1950"/>
    <w:rsid w:val="003C19F7"/>
    <w:rsid w:val="003C1B94"/>
    <w:rsid w:val="003C1DD3"/>
    <w:rsid w:val="003C2083"/>
    <w:rsid w:val="003C20F9"/>
    <w:rsid w:val="003C219B"/>
    <w:rsid w:val="003C23CE"/>
    <w:rsid w:val="003C2460"/>
    <w:rsid w:val="003C264A"/>
    <w:rsid w:val="003C274B"/>
    <w:rsid w:val="003C30E4"/>
    <w:rsid w:val="003C34A2"/>
    <w:rsid w:val="003C3536"/>
    <w:rsid w:val="003C3754"/>
    <w:rsid w:val="003C3758"/>
    <w:rsid w:val="003C380C"/>
    <w:rsid w:val="003C3871"/>
    <w:rsid w:val="003C38AD"/>
    <w:rsid w:val="003C3A00"/>
    <w:rsid w:val="003C3B53"/>
    <w:rsid w:val="003C3B83"/>
    <w:rsid w:val="003C3E8F"/>
    <w:rsid w:val="003C4262"/>
    <w:rsid w:val="003C4297"/>
    <w:rsid w:val="003C42A7"/>
    <w:rsid w:val="003C4560"/>
    <w:rsid w:val="003C494F"/>
    <w:rsid w:val="003C4A02"/>
    <w:rsid w:val="003C4B3B"/>
    <w:rsid w:val="003C4B70"/>
    <w:rsid w:val="003C4D71"/>
    <w:rsid w:val="003C4D8D"/>
    <w:rsid w:val="003C52B2"/>
    <w:rsid w:val="003C544E"/>
    <w:rsid w:val="003C5573"/>
    <w:rsid w:val="003C56C7"/>
    <w:rsid w:val="003C570B"/>
    <w:rsid w:val="003C576C"/>
    <w:rsid w:val="003C57B2"/>
    <w:rsid w:val="003C58B2"/>
    <w:rsid w:val="003C5964"/>
    <w:rsid w:val="003C5973"/>
    <w:rsid w:val="003C6253"/>
    <w:rsid w:val="003C6598"/>
    <w:rsid w:val="003C65B0"/>
    <w:rsid w:val="003C65DE"/>
    <w:rsid w:val="003C65FD"/>
    <w:rsid w:val="003C6656"/>
    <w:rsid w:val="003C672D"/>
    <w:rsid w:val="003C67BA"/>
    <w:rsid w:val="003C68DA"/>
    <w:rsid w:val="003C6983"/>
    <w:rsid w:val="003C6AEC"/>
    <w:rsid w:val="003C6DC2"/>
    <w:rsid w:val="003C6E32"/>
    <w:rsid w:val="003C6EF4"/>
    <w:rsid w:val="003C705C"/>
    <w:rsid w:val="003C71D2"/>
    <w:rsid w:val="003C7530"/>
    <w:rsid w:val="003C7570"/>
    <w:rsid w:val="003C7864"/>
    <w:rsid w:val="003C78A9"/>
    <w:rsid w:val="003C7A37"/>
    <w:rsid w:val="003C7DE8"/>
    <w:rsid w:val="003D0104"/>
    <w:rsid w:val="003D03F8"/>
    <w:rsid w:val="003D07DC"/>
    <w:rsid w:val="003D0C60"/>
    <w:rsid w:val="003D0EAC"/>
    <w:rsid w:val="003D11B3"/>
    <w:rsid w:val="003D11B6"/>
    <w:rsid w:val="003D1540"/>
    <w:rsid w:val="003D1574"/>
    <w:rsid w:val="003D18B2"/>
    <w:rsid w:val="003D1969"/>
    <w:rsid w:val="003D1AEB"/>
    <w:rsid w:val="003D1C7A"/>
    <w:rsid w:val="003D1D1E"/>
    <w:rsid w:val="003D1E7E"/>
    <w:rsid w:val="003D1F2D"/>
    <w:rsid w:val="003D2009"/>
    <w:rsid w:val="003D20CF"/>
    <w:rsid w:val="003D210B"/>
    <w:rsid w:val="003D213C"/>
    <w:rsid w:val="003D2401"/>
    <w:rsid w:val="003D242A"/>
    <w:rsid w:val="003D243D"/>
    <w:rsid w:val="003D24B1"/>
    <w:rsid w:val="003D266E"/>
    <w:rsid w:val="003D2782"/>
    <w:rsid w:val="003D2870"/>
    <w:rsid w:val="003D2BB5"/>
    <w:rsid w:val="003D2E76"/>
    <w:rsid w:val="003D2EFC"/>
    <w:rsid w:val="003D2F9C"/>
    <w:rsid w:val="003D2FF0"/>
    <w:rsid w:val="003D3140"/>
    <w:rsid w:val="003D3508"/>
    <w:rsid w:val="003D35B2"/>
    <w:rsid w:val="003D38AC"/>
    <w:rsid w:val="003D3E03"/>
    <w:rsid w:val="003D3E45"/>
    <w:rsid w:val="003D407A"/>
    <w:rsid w:val="003D40F6"/>
    <w:rsid w:val="003D412C"/>
    <w:rsid w:val="003D4141"/>
    <w:rsid w:val="003D418E"/>
    <w:rsid w:val="003D426F"/>
    <w:rsid w:val="003D439B"/>
    <w:rsid w:val="003D453A"/>
    <w:rsid w:val="003D4698"/>
    <w:rsid w:val="003D46E7"/>
    <w:rsid w:val="003D47AF"/>
    <w:rsid w:val="003D4A94"/>
    <w:rsid w:val="003D4C4E"/>
    <w:rsid w:val="003D4DF5"/>
    <w:rsid w:val="003D4E04"/>
    <w:rsid w:val="003D50F3"/>
    <w:rsid w:val="003D52F0"/>
    <w:rsid w:val="003D5468"/>
    <w:rsid w:val="003D55C3"/>
    <w:rsid w:val="003D5655"/>
    <w:rsid w:val="003D5DF2"/>
    <w:rsid w:val="003D5E09"/>
    <w:rsid w:val="003D5F60"/>
    <w:rsid w:val="003D608B"/>
    <w:rsid w:val="003D6143"/>
    <w:rsid w:val="003D61A8"/>
    <w:rsid w:val="003D6946"/>
    <w:rsid w:val="003D6B53"/>
    <w:rsid w:val="003D6B65"/>
    <w:rsid w:val="003D6BEB"/>
    <w:rsid w:val="003D6D08"/>
    <w:rsid w:val="003D6E24"/>
    <w:rsid w:val="003D71E4"/>
    <w:rsid w:val="003D730E"/>
    <w:rsid w:val="003D7434"/>
    <w:rsid w:val="003D749D"/>
    <w:rsid w:val="003D7583"/>
    <w:rsid w:val="003D75B9"/>
    <w:rsid w:val="003D7672"/>
    <w:rsid w:val="003D7A14"/>
    <w:rsid w:val="003D7A21"/>
    <w:rsid w:val="003D7B51"/>
    <w:rsid w:val="003E00D5"/>
    <w:rsid w:val="003E0127"/>
    <w:rsid w:val="003E033C"/>
    <w:rsid w:val="003E042C"/>
    <w:rsid w:val="003E0443"/>
    <w:rsid w:val="003E05E3"/>
    <w:rsid w:val="003E0625"/>
    <w:rsid w:val="003E0743"/>
    <w:rsid w:val="003E0828"/>
    <w:rsid w:val="003E0852"/>
    <w:rsid w:val="003E088F"/>
    <w:rsid w:val="003E0B0E"/>
    <w:rsid w:val="003E10B5"/>
    <w:rsid w:val="003E1189"/>
    <w:rsid w:val="003E125B"/>
    <w:rsid w:val="003E1650"/>
    <w:rsid w:val="003E1971"/>
    <w:rsid w:val="003E19AF"/>
    <w:rsid w:val="003E1A2D"/>
    <w:rsid w:val="003E1C03"/>
    <w:rsid w:val="003E1CC8"/>
    <w:rsid w:val="003E1EA4"/>
    <w:rsid w:val="003E203C"/>
    <w:rsid w:val="003E20E0"/>
    <w:rsid w:val="003E21A6"/>
    <w:rsid w:val="003E22A6"/>
    <w:rsid w:val="003E258F"/>
    <w:rsid w:val="003E26A5"/>
    <w:rsid w:val="003E29A5"/>
    <w:rsid w:val="003E2AF9"/>
    <w:rsid w:val="003E2D5C"/>
    <w:rsid w:val="003E2E21"/>
    <w:rsid w:val="003E3042"/>
    <w:rsid w:val="003E30D6"/>
    <w:rsid w:val="003E312B"/>
    <w:rsid w:val="003E32C9"/>
    <w:rsid w:val="003E336C"/>
    <w:rsid w:val="003E33BF"/>
    <w:rsid w:val="003E34AC"/>
    <w:rsid w:val="003E351B"/>
    <w:rsid w:val="003E367D"/>
    <w:rsid w:val="003E3836"/>
    <w:rsid w:val="003E39E4"/>
    <w:rsid w:val="003E3C36"/>
    <w:rsid w:val="003E3D71"/>
    <w:rsid w:val="003E3EEE"/>
    <w:rsid w:val="003E437D"/>
    <w:rsid w:val="003E4409"/>
    <w:rsid w:val="003E463C"/>
    <w:rsid w:val="003E4665"/>
    <w:rsid w:val="003E4CE1"/>
    <w:rsid w:val="003E4F95"/>
    <w:rsid w:val="003E50C7"/>
    <w:rsid w:val="003E513E"/>
    <w:rsid w:val="003E5178"/>
    <w:rsid w:val="003E5273"/>
    <w:rsid w:val="003E5409"/>
    <w:rsid w:val="003E5568"/>
    <w:rsid w:val="003E5787"/>
    <w:rsid w:val="003E57CD"/>
    <w:rsid w:val="003E598C"/>
    <w:rsid w:val="003E5A8F"/>
    <w:rsid w:val="003E5B04"/>
    <w:rsid w:val="003E5C97"/>
    <w:rsid w:val="003E5EC2"/>
    <w:rsid w:val="003E5F5F"/>
    <w:rsid w:val="003E6028"/>
    <w:rsid w:val="003E603E"/>
    <w:rsid w:val="003E6487"/>
    <w:rsid w:val="003E6651"/>
    <w:rsid w:val="003E6BE4"/>
    <w:rsid w:val="003E6CD0"/>
    <w:rsid w:val="003E6E52"/>
    <w:rsid w:val="003E6E67"/>
    <w:rsid w:val="003E7110"/>
    <w:rsid w:val="003E715C"/>
    <w:rsid w:val="003E7220"/>
    <w:rsid w:val="003E728E"/>
    <w:rsid w:val="003E72F6"/>
    <w:rsid w:val="003E74DF"/>
    <w:rsid w:val="003E759F"/>
    <w:rsid w:val="003E75E8"/>
    <w:rsid w:val="003E7639"/>
    <w:rsid w:val="003E76E9"/>
    <w:rsid w:val="003E76EE"/>
    <w:rsid w:val="003E7767"/>
    <w:rsid w:val="003E792D"/>
    <w:rsid w:val="003E7AD2"/>
    <w:rsid w:val="003E7CAB"/>
    <w:rsid w:val="003E7DF4"/>
    <w:rsid w:val="003E7FFC"/>
    <w:rsid w:val="003F002D"/>
    <w:rsid w:val="003F00AA"/>
    <w:rsid w:val="003F00DA"/>
    <w:rsid w:val="003F02CF"/>
    <w:rsid w:val="003F059D"/>
    <w:rsid w:val="003F05B0"/>
    <w:rsid w:val="003F0857"/>
    <w:rsid w:val="003F0864"/>
    <w:rsid w:val="003F094A"/>
    <w:rsid w:val="003F0EAF"/>
    <w:rsid w:val="003F10D8"/>
    <w:rsid w:val="003F116B"/>
    <w:rsid w:val="003F1197"/>
    <w:rsid w:val="003F1325"/>
    <w:rsid w:val="003F148F"/>
    <w:rsid w:val="003F156E"/>
    <w:rsid w:val="003F18FA"/>
    <w:rsid w:val="003F1B38"/>
    <w:rsid w:val="003F1B66"/>
    <w:rsid w:val="003F1BB7"/>
    <w:rsid w:val="003F1E74"/>
    <w:rsid w:val="003F20C5"/>
    <w:rsid w:val="003F23FD"/>
    <w:rsid w:val="003F25FD"/>
    <w:rsid w:val="003F2920"/>
    <w:rsid w:val="003F2952"/>
    <w:rsid w:val="003F2973"/>
    <w:rsid w:val="003F2D32"/>
    <w:rsid w:val="003F3052"/>
    <w:rsid w:val="003F317F"/>
    <w:rsid w:val="003F3442"/>
    <w:rsid w:val="003F345A"/>
    <w:rsid w:val="003F3476"/>
    <w:rsid w:val="003F347D"/>
    <w:rsid w:val="003F3668"/>
    <w:rsid w:val="003F3898"/>
    <w:rsid w:val="003F38E9"/>
    <w:rsid w:val="003F3B64"/>
    <w:rsid w:val="003F3C04"/>
    <w:rsid w:val="003F3CF0"/>
    <w:rsid w:val="003F3D26"/>
    <w:rsid w:val="003F3F3C"/>
    <w:rsid w:val="003F3FC5"/>
    <w:rsid w:val="003F416B"/>
    <w:rsid w:val="003F46FC"/>
    <w:rsid w:val="003F479D"/>
    <w:rsid w:val="003F4865"/>
    <w:rsid w:val="003F4999"/>
    <w:rsid w:val="003F4A12"/>
    <w:rsid w:val="003F4A36"/>
    <w:rsid w:val="003F4A5B"/>
    <w:rsid w:val="003F4BCC"/>
    <w:rsid w:val="003F4C86"/>
    <w:rsid w:val="003F4F64"/>
    <w:rsid w:val="003F52AC"/>
    <w:rsid w:val="003F54CA"/>
    <w:rsid w:val="003F551F"/>
    <w:rsid w:val="003F58FB"/>
    <w:rsid w:val="003F5B89"/>
    <w:rsid w:val="003F5C4E"/>
    <w:rsid w:val="003F5DBE"/>
    <w:rsid w:val="003F5EA3"/>
    <w:rsid w:val="003F5ED9"/>
    <w:rsid w:val="003F60CA"/>
    <w:rsid w:val="003F6211"/>
    <w:rsid w:val="003F639A"/>
    <w:rsid w:val="003F63DF"/>
    <w:rsid w:val="003F63EA"/>
    <w:rsid w:val="003F67FF"/>
    <w:rsid w:val="003F6853"/>
    <w:rsid w:val="003F68E7"/>
    <w:rsid w:val="003F6D09"/>
    <w:rsid w:val="003F6F01"/>
    <w:rsid w:val="003F7154"/>
    <w:rsid w:val="003F75AF"/>
    <w:rsid w:val="003F7616"/>
    <w:rsid w:val="003F773E"/>
    <w:rsid w:val="003F77B6"/>
    <w:rsid w:val="003F797A"/>
    <w:rsid w:val="003F79BF"/>
    <w:rsid w:val="003F7E34"/>
    <w:rsid w:val="004000D8"/>
    <w:rsid w:val="00400571"/>
    <w:rsid w:val="00400624"/>
    <w:rsid w:val="004006EE"/>
    <w:rsid w:val="004009B5"/>
    <w:rsid w:val="00400FF4"/>
    <w:rsid w:val="0040118B"/>
    <w:rsid w:val="00401674"/>
    <w:rsid w:val="00401744"/>
    <w:rsid w:val="00401BD2"/>
    <w:rsid w:val="00401C3D"/>
    <w:rsid w:val="00401FFE"/>
    <w:rsid w:val="004020F2"/>
    <w:rsid w:val="00402110"/>
    <w:rsid w:val="00402294"/>
    <w:rsid w:val="00402325"/>
    <w:rsid w:val="00402326"/>
    <w:rsid w:val="004026F8"/>
    <w:rsid w:val="00402941"/>
    <w:rsid w:val="00402AB4"/>
    <w:rsid w:val="00402CA3"/>
    <w:rsid w:val="00402D10"/>
    <w:rsid w:val="00402D12"/>
    <w:rsid w:val="00402DD4"/>
    <w:rsid w:val="00402E0D"/>
    <w:rsid w:val="00402E1D"/>
    <w:rsid w:val="00402E70"/>
    <w:rsid w:val="00402E8B"/>
    <w:rsid w:val="00402F33"/>
    <w:rsid w:val="00402FE8"/>
    <w:rsid w:val="0040315B"/>
    <w:rsid w:val="0040325F"/>
    <w:rsid w:val="00403327"/>
    <w:rsid w:val="004033B1"/>
    <w:rsid w:val="004034BD"/>
    <w:rsid w:val="0040350B"/>
    <w:rsid w:val="00403542"/>
    <w:rsid w:val="00403575"/>
    <w:rsid w:val="00403874"/>
    <w:rsid w:val="0040395A"/>
    <w:rsid w:val="004039BF"/>
    <w:rsid w:val="00403AC4"/>
    <w:rsid w:val="00403CA8"/>
    <w:rsid w:val="00403D05"/>
    <w:rsid w:val="00403EE1"/>
    <w:rsid w:val="00403F1A"/>
    <w:rsid w:val="00403F6E"/>
    <w:rsid w:val="004040CC"/>
    <w:rsid w:val="0040448B"/>
    <w:rsid w:val="0040490C"/>
    <w:rsid w:val="00404BA0"/>
    <w:rsid w:val="00404C4D"/>
    <w:rsid w:val="00404D46"/>
    <w:rsid w:val="00404FE8"/>
    <w:rsid w:val="004050A3"/>
    <w:rsid w:val="00405105"/>
    <w:rsid w:val="0040512E"/>
    <w:rsid w:val="00405181"/>
    <w:rsid w:val="004052AD"/>
    <w:rsid w:val="00405302"/>
    <w:rsid w:val="004053D3"/>
    <w:rsid w:val="00405469"/>
    <w:rsid w:val="00405493"/>
    <w:rsid w:val="0040566F"/>
    <w:rsid w:val="004056FB"/>
    <w:rsid w:val="0040582F"/>
    <w:rsid w:val="0040586C"/>
    <w:rsid w:val="00405E45"/>
    <w:rsid w:val="00406010"/>
    <w:rsid w:val="004060ED"/>
    <w:rsid w:val="004060F3"/>
    <w:rsid w:val="0040619D"/>
    <w:rsid w:val="004062C5"/>
    <w:rsid w:val="00406479"/>
    <w:rsid w:val="0040683C"/>
    <w:rsid w:val="00406A61"/>
    <w:rsid w:val="00406B5B"/>
    <w:rsid w:val="00406B88"/>
    <w:rsid w:val="00406CCF"/>
    <w:rsid w:val="00406E51"/>
    <w:rsid w:val="00407372"/>
    <w:rsid w:val="0040779C"/>
    <w:rsid w:val="00407855"/>
    <w:rsid w:val="00407B58"/>
    <w:rsid w:val="0041009A"/>
    <w:rsid w:val="004100D1"/>
    <w:rsid w:val="004101CC"/>
    <w:rsid w:val="00410258"/>
    <w:rsid w:val="0041025F"/>
    <w:rsid w:val="004106C6"/>
    <w:rsid w:val="00410968"/>
    <w:rsid w:val="004109BC"/>
    <w:rsid w:val="00410A42"/>
    <w:rsid w:val="00410A5C"/>
    <w:rsid w:val="00410AB4"/>
    <w:rsid w:val="00410C13"/>
    <w:rsid w:val="00410D9F"/>
    <w:rsid w:val="00410F6A"/>
    <w:rsid w:val="00410F86"/>
    <w:rsid w:val="0041110A"/>
    <w:rsid w:val="004111C2"/>
    <w:rsid w:val="0041151D"/>
    <w:rsid w:val="004115FD"/>
    <w:rsid w:val="00411697"/>
    <w:rsid w:val="00411767"/>
    <w:rsid w:val="00411AD8"/>
    <w:rsid w:val="00411C3E"/>
    <w:rsid w:val="00411C71"/>
    <w:rsid w:val="00411CDC"/>
    <w:rsid w:val="00411E5C"/>
    <w:rsid w:val="00411EA6"/>
    <w:rsid w:val="00411F64"/>
    <w:rsid w:val="00411FCE"/>
    <w:rsid w:val="00412035"/>
    <w:rsid w:val="0041210F"/>
    <w:rsid w:val="00412119"/>
    <w:rsid w:val="0041220C"/>
    <w:rsid w:val="00412383"/>
    <w:rsid w:val="004125F1"/>
    <w:rsid w:val="0041277E"/>
    <w:rsid w:val="004127FD"/>
    <w:rsid w:val="004128F3"/>
    <w:rsid w:val="00412933"/>
    <w:rsid w:val="004129DE"/>
    <w:rsid w:val="00412BBC"/>
    <w:rsid w:val="00412E69"/>
    <w:rsid w:val="00413B02"/>
    <w:rsid w:val="00413D23"/>
    <w:rsid w:val="00413D76"/>
    <w:rsid w:val="00413F0B"/>
    <w:rsid w:val="00414072"/>
    <w:rsid w:val="004141D6"/>
    <w:rsid w:val="00414200"/>
    <w:rsid w:val="00414213"/>
    <w:rsid w:val="00414494"/>
    <w:rsid w:val="0041449E"/>
    <w:rsid w:val="004147BD"/>
    <w:rsid w:val="00414A42"/>
    <w:rsid w:val="00414E13"/>
    <w:rsid w:val="00414E88"/>
    <w:rsid w:val="00414F84"/>
    <w:rsid w:val="00414FD7"/>
    <w:rsid w:val="00415087"/>
    <w:rsid w:val="004151E7"/>
    <w:rsid w:val="004152FB"/>
    <w:rsid w:val="004153CF"/>
    <w:rsid w:val="004154FF"/>
    <w:rsid w:val="0041559C"/>
    <w:rsid w:val="00415816"/>
    <w:rsid w:val="00415981"/>
    <w:rsid w:val="004159A3"/>
    <w:rsid w:val="00415F4B"/>
    <w:rsid w:val="00415F54"/>
    <w:rsid w:val="0041610A"/>
    <w:rsid w:val="00416660"/>
    <w:rsid w:val="004167EF"/>
    <w:rsid w:val="00416A06"/>
    <w:rsid w:val="0041705B"/>
    <w:rsid w:val="0041708F"/>
    <w:rsid w:val="004171A9"/>
    <w:rsid w:val="0041727D"/>
    <w:rsid w:val="00417359"/>
    <w:rsid w:val="00417415"/>
    <w:rsid w:val="0041756F"/>
    <w:rsid w:val="0041777B"/>
    <w:rsid w:val="00417A48"/>
    <w:rsid w:val="00417C8C"/>
    <w:rsid w:val="00417C8E"/>
    <w:rsid w:val="00417CFD"/>
    <w:rsid w:val="00417EBE"/>
    <w:rsid w:val="00417F21"/>
    <w:rsid w:val="004201F2"/>
    <w:rsid w:val="0042022C"/>
    <w:rsid w:val="004202B5"/>
    <w:rsid w:val="0042030D"/>
    <w:rsid w:val="0042040B"/>
    <w:rsid w:val="0042051F"/>
    <w:rsid w:val="00420674"/>
    <w:rsid w:val="004207E1"/>
    <w:rsid w:val="00420992"/>
    <w:rsid w:val="00420BEF"/>
    <w:rsid w:val="00420C83"/>
    <w:rsid w:val="00420CC9"/>
    <w:rsid w:val="00420D91"/>
    <w:rsid w:val="00420F49"/>
    <w:rsid w:val="00420FC6"/>
    <w:rsid w:val="00420FE9"/>
    <w:rsid w:val="00421205"/>
    <w:rsid w:val="004213DE"/>
    <w:rsid w:val="0042146D"/>
    <w:rsid w:val="00421504"/>
    <w:rsid w:val="00421571"/>
    <w:rsid w:val="0042165B"/>
    <w:rsid w:val="00421B76"/>
    <w:rsid w:val="00421B93"/>
    <w:rsid w:val="00421BCD"/>
    <w:rsid w:val="00421C25"/>
    <w:rsid w:val="00421EBC"/>
    <w:rsid w:val="00421ECB"/>
    <w:rsid w:val="00421F7A"/>
    <w:rsid w:val="004220EC"/>
    <w:rsid w:val="004221BB"/>
    <w:rsid w:val="004222A1"/>
    <w:rsid w:val="004222DA"/>
    <w:rsid w:val="00422425"/>
    <w:rsid w:val="0042252E"/>
    <w:rsid w:val="004226EE"/>
    <w:rsid w:val="0042286D"/>
    <w:rsid w:val="00422C64"/>
    <w:rsid w:val="00422C69"/>
    <w:rsid w:val="00422CC7"/>
    <w:rsid w:val="00422FB5"/>
    <w:rsid w:val="0042307D"/>
    <w:rsid w:val="00423217"/>
    <w:rsid w:val="00423412"/>
    <w:rsid w:val="00423468"/>
    <w:rsid w:val="004235B0"/>
    <w:rsid w:val="0042372F"/>
    <w:rsid w:val="0042373F"/>
    <w:rsid w:val="00423761"/>
    <w:rsid w:val="00423780"/>
    <w:rsid w:val="00423A67"/>
    <w:rsid w:val="00423A93"/>
    <w:rsid w:val="00423EA5"/>
    <w:rsid w:val="0042406E"/>
    <w:rsid w:val="00424133"/>
    <w:rsid w:val="00424220"/>
    <w:rsid w:val="0042426F"/>
    <w:rsid w:val="00424460"/>
    <w:rsid w:val="00424518"/>
    <w:rsid w:val="00424948"/>
    <w:rsid w:val="00424E96"/>
    <w:rsid w:val="00424F84"/>
    <w:rsid w:val="004250D3"/>
    <w:rsid w:val="00425328"/>
    <w:rsid w:val="00425335"/>
    <w:rsid w:val="004253D2"/>
    <w:rsid w:val="00425425"/>
    <w:rsid w:val="00425502"/>
    <w:rsid w:val="0042580A"/>
    <w:rsid w:val="0042598D"/>
    <w:rsid w:val="00425990"/>
    <w:rsid w:val="004259C3"/>
    <w:rsid w:val="00425A4F"/>
    <w:rsid w:val="00425AFE"/>
    <w:rsid w:val="00425C36"/>
    <w:rsid w:val="00425D1F"/>
    <w:rsid w:val="00425D6D"/>
    <w:rsid w:val="004261F6"/>
    <w:rsid w:val="0042635F"/>
    <w:rsid w:val="004266D5"/>
    <w:rsid w:val="004267DB"/>
    <w:rsid w:val="004268F2"/>
    <w:rsid w:val="0042698E"/>
    <w:rsid w:val="00426B43"/>
    <w:rsid w:val="00426D25"/>
    <w:rsid w:val="00426DD6"/>
    <w:rsid w:val="00426E59"/>
    <w:rsid w:val="00426F86"/>
    <w:rsid w:val="0042707E"/>
    <w:rsid w:val="0042714C"/>
    <w:rsid w:val="004271C3"/>
    <w:rsid w:val="004271D4"/>
    <w:rsid w:val="00427322"/>
    <w:rsid w:val="00427785"/>
    <w:rsid w:val="00427929"/>
    <w:rsid w:val="00427BF6"/>
    <w:rsid w:val="00427F12"/>
    <w:rsid w:val="00427F1D"/>
    <w:rsid w:val="00427FDD"/>
    <w:rsid w:val="00430094"/>
    <w:rsid w:val="00430154"/>
    <w:rsid w:val="00430246"/>
    <w:rsid w:val="004302FB"/>
    <w:rsid w:val="00430328"/>
    <w:rsid w:val="004303FD"/>
    <w:rsid w:val="00430442"/>
    <w:rsid w:val="004304AB"/>
    <w:rsid w:val="0043067B"/>
    <w:rsid w:val="0043074F"/>
    <w:rsid w:val="00430839"/>
    <w:rsid w:val="00430932"/>
    <w:rsid w:val="004309AD"/>
    <w:rsid w:val="00430AB1"/>
    <w:rsid w:val="00430B74"/>
    <w:rsid w:val="00430CB3"/>
    <w:rsid w:val="00430F5F"/>
    <w:rsid w:val="00431084"/>
    <w:rsid w:val="00431215"/>
    <w:rsid w:val="00431257"/>
    <w:rsid w:val="0043157F"/>
    <w:rsid w:val="00431884"/>
    <w:rsid w:val="0043189D"/>
    <w:rsid w:val="004318B0"/>
    <w:rsid w:val="004319BA"/>
    <w:rsid w:val="00431A06"/>
    <w:rsid w:val="00431EE3"/>
    <w:rsid w:val="00431FC1"/>
    <w:rsid w:val="00432286"/>
    <w:rsid w:val="004325EC"/>
    <w:rsid w:val="00432640"/>
    <w:rsid w:val="004327D7"/>
    <w:rsid w:val="00432AB9"/>
    <w:rsid w:val="00432BE8"/>
    <w:rsid w:val="00432C32"/>
    <w:rsid w:val="00433378"/>
    <w:rsid w:val="004333D6"/>
    <w:rsid w:val="004333E9"/>
    <w:rsid w:val="004334F7"/>
    <w:rsid w:val="0043360A"/>
    <w:rsid w:val="00433B84"/>
    <w:rsid w:val="00433C94"/>
    <w:rsid w:val="00433CF7"/>
    <w:rsid w:val="00433E7F"/>
    <w:rsid w:val="00433F7D"/>
    <w:rsid w:val="00434107"/>
    <w:rsid w:val="00434220"/>
    <w:rsid w:val="0043433D"/>
    <w:rsid w:val="0043458B"/>
    <w:rsid w:val="004345BC"/>
    <w:rsid w:val="00434635"/>
    <w:rsid w:val="00434861"/>
    <w:rsid w:val="00434A78"/>
    <w:rsid w:val="00434E08"/>
    <w:rsid w:val="00435043"/>
    <w:rsid w:val="004350C0"/>
    <w:rsid w:val="004351EA"/>
    <w:rsid w:val="004351F0"/>
    <w:rsid w:val="004352A0"/>
    <w:rsid w:val="00435380"/>
    <w:rsid w:val="004354D9"/>
    <w:rsid w:val="004354EE"/>
    <w:rsid w:val="00435683"/>
    <w:rsid w:val="004357D4"/>
    <w:rsid w:val="004357EC"/>
    <w:rsid w:val="004358BC"/>
    <w:rsid w:val="004359AE"/>
    <w:rsid w:val="00435B08"/>
    <w:rsid w:val="00435BA1"/>
    <w:rsid w:val="00435F5A"/>
    <w:rsid w:val="00435FD2"/>
    <w:rsid w:val="00436361"/>
    <w:rsid w:val="0043637B"/>
    <w:rsid w:val="004363B7"/>
    <w:rsid w:val="00436443"/>
    <w:rsid w:val="00436595"/>
    <w:rsid w:val="00436AF4"/>
    <w:rsid w:val="00436B20"/>
    <w:rsid w:val="00436E09"/>
    <w:rsid w:val="004370C8"/>
    <w:rsid w:val="0043714D"/>
    <w:rsid w:val="00437244"/>
    <w:rsid w:val="004372C0"/>
    <w:rsid w:val="004372EE"/>
    <w:rsid w:val="00437651"/>
    <w:rsid w:val="0043775E"/>
    <w:rsid w:val="004378B6"/>
    <w:rsid w:val="00437CA3"/>
    <w:rsid w:val="00437D9B"/>
    <w:rsid w:val="00437DC8"/>
    <w:rsid w:val="00437E8A"/>
    <w:rsid w:val="00437F36"/>
    <w:rsid w:val="0044004F"/>
    <w:rsid w:val="00440070"/>
    <w:rsid w:val="00440267"/>
    <w:rsid w:val="00440322"/>
    <w:rsid w:val="004405AB"/>
    <w:rsid w:val="004405F6"/>
    <w:rsid w:val="00440618"/>
    <w:rsid w:val="00440687"/>
    <w:rsid w:val="00440848"/>
    <w:rsid w:val="00440998"/>
    <w:rsid w:val="004409F8"/>
    <w:rsid w:val="00440AE5"/>
    <w:rsid w:val="00440B9A"/>
    <w:rsid w:val="00440C0B"/>
    <w:rsid w:val="00440CDE"/>
    <w:rsid w:val="00440CE5"/>
    <w:rsid w:val="00440D70"/>
    <w:rsid w:val="00440DB7"/>
    <w:rsid w:val="00440FD2"/>
    <w:rsid w:val="0044138A"/>
    <w:rsid w:val="00441473"/>
    <w:rsid w:val="0044156A"/>
    <w:rsid w:val="0044164B"/>
    <w:rsid w:val="004417B0"/>
    <w:rsid w:val="004417EA"/>
    <w:rsid w:val="00441830"/>
    <w:rsid w:val="00441CE1"/>
    <w:rsid w:val="00441EEF"/>
    <w:rsid w:val="00441FBA"/>
    <w:rsid w:val="00442296"/>
    <w:rsid w:val="004425BA"/>
    <w:rsid w:val="00442974"/>
    <w:rsid w:val="0044297E"/>
    <w:rsid w:val="00442AAC"/>
    <w:rsid w:val="00442AE2"/>
    <w:rsid w:val="00442FC4"/>
    <w:rsid w:val="00443158"/>
    <w:rsid w:val="004433D8"/>
    <w:rsid w:val="004436E9"/>
    <w:rsid w:val="0044380F"/>
    <w:rsid w:val="00443939"/>
    <w:rsid w:val="0044395A"/>
    <w:rsid w:val="004439EB"/>
    <w:rsid w:val="00443B11"/>
    <w:rsid w:val="00443BD1"/>
    <w:rsid w:val="00443C18"/>
    <w:rsid w:val="00443C2C"/>
    <w:rsid w:val="00443C4C"/>
    <w:rsid w:val="00443E52"/>
    <w:rsid w:val="00444076"/>
    <w:rsid w:val="00444180"/>
    <w:rsid w:val="004441C6"/>
    <w:rsid w:val="004441D9"/>
    <w:rsid w:val="004442CA"/>
    <w:rsid w:val="004442D2"/>
    <w:rsid w:val="00444597"/>
    <w:rsid w:val="00444709"/>
    <w:rsid w:val="0044471E"/>
    <w:rsid w:val="004449EC"/>
    <w:rsid w:val="00444A92"/>
    <w:rsid w:val="00444C09"/>
    <w:rsid w:val="00444E8A"/>
    <w:rsid w:val="00445074"/>
    <w:rsid w:val="00445095"/>
    <w:rsid w:val="00445197"/>
    <w:rsid w:val="00445517"/>
    <w:rsid w:val="004456D7"/>
    <w:rsid w:val="004458BA"/>
    <w:rsid w:val="004458F0"/>
    <w:rsid w:val="00445B2B"/>
    <w:rsid w:val="00445B5D"/>
    <w:rsid w:val="00445D32"/>
    <w:rsid w:val="00445D8D"/>
    <w:rsid w:val="00446084"/>
    <w:rsid w:val="00446390"/>
    <w:rsid w:val="004466DD"/>
    <w:rsid w:val="004466DF"/>
    <w:rsid w:val="00446724"/>
    <w:rsid w:val="004467F3"/>
    <w:rsid w:val="00446AA8"/>
    <w:rsid w:val="00446B57"/>
    <w:rsid w:val="00446C0F"/>
    <w:rsid w:val="004473D0"/>
    <w:rsid w:val="00447527"/>
    <w:rsid w:val="004476C6"/>
    <w:rsid w:val="00447777"/>
    <w:rsid w:val="00447836"/>
    <w:rsid w:val="00447839"/>
    <w:rsid w:val="004478BB"/>
    <w:rsid w:val="00447BF1"/>
    <w:rsid w:val="00447E87"/>
    <w:rsid w:val="00447F72"/>
    <w:rsid w:val="004500F8"/>
    <w:rsid w:val="0045013C"/>
    <w:rsid w:val="00450309"/>
    <w:rsid w:val="00450393"/>
    <w:rsid w:val="0045079B"/>
    <w:rsid w:val="00450847"/>
    <w:rsid w:val="0045091F"/>
    <w:rsid w:val="00450944"/>
    <w:rsid w:val="00450B9C"/>
    <w:rsid w:val="00450F0B"/>
    <w:rsid w:val="00451365"/>
    <w:rsid w:val="004513D1"/>
    <w:rsid w:val="004514B4"/>
    <w:rsid w:val="00451529"/>
    <w:rsid w:val="004516ED"/>
    <w:rsid w:val="004518FF"/>
    <w:rsid w:val="0045195C"/>
    <w:rsid w:val="00451B2E"/>
    <w:rsid w:val="00451CF5"/>
    <w:rsid w:val="00451D45"/>
    <w:rsid w:val="00451EF6"/>
    <w:rsid w:val="00451FC4"/>
    <w:rsid w:val="0045221A"/>
    <w:rsid w:val="0045250A"/>
    <w:rsid w:val="004525F6"/>
    <w:rsid w:val="004526AE"/>
    <w:rsid w:val="004527D9"/>
    <w:rsid w:val="004527FF"/>
    <w:rsid w:val="00452E47"/>
    <w:rsid w:val="004533B3"/>
    <w:rsid w:val="0045354F"/>
    <w:rsid w:val="00453566"/>
    <w:rsid w:val="0045375A"/>
    <w:rsid w:val="00453AA2"/>
    <w:rsid w:val="00453D53"/>
    <w:rsid w:val="00453F8B"/>
    <w:rsid w:val="0045423C"/>
    <w:rsid w:val="004546BB"/>
    <w:rsid w:val="00454916"/>
    <w:rsid w:val="004549D2"/>
    <w:rsid w:val="00454B69"/>
    <w:rsid w:val="00454D62"/>
    <w:rsid w:val="00455007"/>
    <w:rsid w:val="0045508C"/>
    <w:rsid w:val="004550DB"/>
    <w:rsid w:val="00455317"/>
    <w:rsid w:val="004553B4"/>
    <w:rsid w:val="0045540F"/>
    <w:rsid w:val="004555E7"/>
    <w:rsid w:val="0045584E"/>
    <w:rsid w:val="00455F80"/>
    <w:rsid w:val="00455FFB"/>
    <w:rsid w:val="00456053"/>
    <w:rsid w:val="00456136"/>
    <w:rsid w:val="004562E7"/>
    <w:rsid w:val="0045640C"/>
    <w:rsid w:val="0045643E"/>
    <w:rsid w:val="00456542"/>
    <w:rsid w:val="00456567"/>
    <w:rsid w:val="004565D4"/>
    <w:rsid w:val="00456A31"/>
    <w:rsid w:val="00456B6A"/>
    <w:rsid w:val="00456BD2"/>
    <w:rsid w:val="00456C20"/>
    <w:rsid w:val="00456C4F"/>
    <w:rsid w:val="00456CD3"/>
    <w:rsid w:val="00457105"/>
    <w:rsid w:val="00457141"/>
    <w:rsid w:val="0045723D"/>
    <w:rsid w:val="00457637"/>
    <w:rsid w:val="004576B4"/>
    <w:rsid w:val="004576FB"/>
    <w:rsid w:val="0045785F"/>
    <w:rsid w:val="00457A95"/>
    <w:rsid w:val="00457C9E"/>
    <w:rsid w:val="00457DE2"/>
    <w:rsid w:val="00457DE4"/>
    <w:rsid w:val="00457E0D"/>
    <w:rsid w:val="00457E85"/>
    <w:rsid w:val="004601C3"/>
    <w:rsid w:val="00460359"/>
    <w:rsid w:val="00460471"/>
    <w:rsid w:val="004607ED"/>
    <w:rsid w:val="0046093B"/>
    <w:rsid w:val="00460B03"/>
    <w:rsid w:val="00460C15"/>
    <w:rsid w:val="00460C98"/>
    <w:rsid w:val="00460DFE"/>
    <w:rsid w:val="00460E0F"/>
    <w:rsid w:val="00460FF9"/>
    <w:rsid w:val="0046102E"/>
    <w:rsid w:val="00461251"/>
    <w:rsid w:val="004613D4"/>
    <w:rsid w:val="0046148F"/>
    <w:rsid w:val="004614C7"/>
    <w:rsid w:val="004615C4"/>
    <w:rsid w:val="004617B3"/>
    <w:rsid w:val="004618BA"/>
    <w:rsid w:val="0046191A"/>
    <w:rsid w:val="00461A85"/>
    <w:rsid w:val="00461CCC"/>
    <w:rsid w:val="00462361"/>
    <w:rsid w:val="00462614"/>
    <w:rsid w:val="00462682"/>
    <w:rsid w:val="0046288D"/>
    <w:rsid w:val="00462952"/>
    <w:rsid w:val="00462A47"/>
    <w:rsid w:val="00462ADB"/>
    <w:rsid w:val="00462DC8"/>
    <w:rsid w:val="00463068"/>
    <w:rsid w:val="0046320F"/>
    <w:rsid w:val="00463476"/>
    <w:rsid w:val="0046372F"/>
    <w:rsid w:val="004638D5"/>
    <w:rsid w:val="00463BE8"/>
    <w:rsid w:val="00463C9E"/>
    <w:rsid w:val="00463D75"/>
    <w:rsid w:val="004641B1"/>
    <w:rsid w:val="004642FE"/>
    <w:rsid w:val="00464431"/>
    <w:rsid w:val="00464820"/>
    <w:rsid w:val="004648BB"/>
    <w:rsid w:val="00464925"/>
    <w:rsid w:val="00464A67"/>
    <w:rsid w:val="00464FB1"/>
    <w:rsid w:val="00465020"/>
    <w:rsid w:val="0046557A"/>
    <w:rsid w:val="004655AA"/>
    <w:rsid w:val="00465854"/>
    <w:rsid w:val="00465871"/>
    <w:rsid w:val="00465BFB"/>
    <w:rsid w:val="00465F14"/>
    <w:rsid w:val="00465FA2"/>
    <w:rsid w:val="00466287"/>
    <w:rsid w:val="0046634B"/>
    <w:rsid w:val="004667E0"/>
    <w:rsid w:val="00466831"/>
    <w:rsid w:val="00466880"/>
    <w:rsid w:val="004668E2"/>
    <w:rsid w:val="0046693C"/>
    <w:rsid w:val="00466E4C"/>
    <w:rsid w:val="00466EA8"/>
    <w:rsid w:val="00467078"/>
    <w:rsid w:val="004670D8"/>
    <w:rsid w:val="0046739C"/>
    <w:rsid w:val="0046774D"/>
    <w:rsid w:val="00467B62"/>
    <w:rsid w:val="00467BFE"/>
    <w:rsid w:val="00467C4A"/>
    <w:rsid w:val="00467D93"/>
    <w:rsid w:val="00467F48"/>
    <w:rsid w:val="00467FE1"/>
    <w:rsid w:val="0047014A"/>
    <w:rsid w:val="0047050F"/>
    <w:rsid w:val="00470541"/>
    <w:rsid w:val="00470802"/>
    <w:rsid w:val="00470960"/>
    <w:rsid w:val="00470989"/>
    <w:rsid w:val="00470BA8"/>
    <w:rsid w:val="00470CDC"/>
    <w:rsid w:val="00470D7C"/>
    <w:rsid w:val="00470D87"/>
    <w:rsid w:val="00470DF6"/>
    <w:rsid w:val="0047105F"/>
    <w:rsid w:val="004710BB"/>
    <w:rsid w:val="004710FC"/>
    <w:rsid w:val="004713AC"/>
    <w:rsid w:val="00471512"/>
    <w:rsid w:val="00471540"/>
    <w:rsid w:val="00471582"/>
    <w:rsid w:val="00471ACC"/>
    <w:rsid w:val="00471B26"/>
    <w:rsid w:val="00471C5B"/>
    <w:rsid w:val="00471CCE"/>
    <w:rsid w:val="00471F00"/>
    <w:rsid w:val="00471FA1"/>
    <w:rsid w:val="004720D4"/>
    <w:rsid w:val="00472276"/>
    <w:rsid w:val="004726A2"/>
    <w:rsid w:val="004726B5"/>
    <w:rsid w:val="00472782"/>
    <w:rsid w:val="0047279A"/>
    <w:rsid w:val="004728B4"/>
    <w:rsid w:val="00472CA3"/>
    <w:rsid w:val="00472CE5"/>
    <w:rsid w:val="00472E9E"/>
    <w:rsid w:val="00472ECF"/>
    <w:rsid w:val="00473223"/>
    <w:rsid w:val="004732AE"/>
    <w:rsid w:val="00473472"/>
    <w:rsid w:val="0047357E"/>
    <w:rsid w:val="0047380E"/>
    <w:rsid w:val="00473C3E"/>
    <w:rsid w:val="00473C5E"/>
    <w:rsid w:val="00473D2D"/>
    <w:rsid w:val="0047408E"/>
    <w:rsid w:val="004741FC"/>
    <w:rsid w:val="0047437D"/>
    <w:rsid w:val="004743B9"/>
    <w:rsid w:val="00474520"/>
    <w:rsid w:val="0047457D"/>
    <w:rsid w:val="004745C2"/>
    <w:rsid w:val="00474695"/>
    <w:rsid w:val="0047476C"/>
    <w:rsid w:val="00474783"/>
    <w:rsid w:val="004747BA"/>
    <w:rsid w:val="004747DE"/>
    <w:rsid w:val="00474849"/>
    <w:rsid w:val="004748B2"/>
    <w:rsid w:val="00474B00"/>
    <w:rsid w:val="00474B7A"/>
    <w:rsid w:val="00474BA1"/>
    <w:rsid w:val="00474F77"/>
    <w:rsid w:val="004751BB"/>
    <w:rsid w:val="004754F5"/>
    <w:rsid w:val="004755D3"/>
    <w:rsid w:val="00475695"/>
    <w:rsid w:val="004758A1"/>
    <w:rsid w:val="00475A80"/>
    <w:rsid w:val="00475D15"/>
    <w:rsid w:val="0047609E"/>
    <w:rsid w:val="004761A6"/>
    <w:rsid w:val="004761BD"/>
    <w:rsid w:val="004762BA"/>
    <w:rsid w:val="004762FC"/>
    <w:rsid w:val="00476324"/>
    <w:rsid w:val="00476496"/>
    <w:rsid w:val="00476666"/>
    <w:rsid w:val="004767CE"/>
    <w:rsid w:val="00476955"/>
    <w:rsid w:val="00476B28"/>
    <w:rsid w:val="004770C6"/>
    <w:rsid w:val="004770F0"/>
    <w:rsid w:val="00477126"/>
    <w:rsid w:val="004773D3"/>
    <w:rsid w:val="004774B6"/>
    <w:rsid w:val="004774FE"/>
    <w:rsid w:val="0047765D"/>
    <w:rsid w:val="0047772D"/>
    <w:rsid w:val="004779C8"/>
    <w:rsid w:val="004779D0"/>
    <w:rsid w:val="00477AE2"/>
    <w:rsid w:val="00477C3C"/>
    <w:rsid w:val="00477CAB"/>
    <w:rsid w:val="00477D18"/>
    <w:rsid w:val="0048002C"/>
    <w:rsid w:val="004809E4"/>
    <w:rsid w:val="00480A56"/>
    <w:rsid w:val="00480D0E"/>
    <w:rsid w:val="00480EE1"/>
    <w:rsid w:val="00480F75"/>
    <w:rsid w:val="004810BA"/>
    <w:rsid w:val="0048130C"/>
    <w:rsid w:val="00481557"/>
    <w:rsid w:val="00481647"/>
    <w:rsid w:val="004817D2"/>
    <w:rsid w:val="00481883"/>
    <w:rsid w:val="00481C86"/>
    <w:rsid w:val="00481CCB"/>
    <w:rsid w:val="00481D6F"/>
    <w:rsid w:val="00481EA8"/>
    <w:rsid w:val="00481EDC"/>
    <w:rsid w:val="00482036"/>
    <w:rsid w:val="004820E6"/>
    <w:rsid w:val="004824EE"/>
    <w:rsid w:val="00482543"/>
    <w:rsid w:val="00482723"/>
    <w:rsid w:val="0048281F"/>
    <w:rsid w:val="00482846"/>
    <w:rsid w:val="00482A45"/>
    <w:rsid w:val="00482B15"/>
    <w:rsid w:val="00482B92"/>
    <w:rsid w:val="00482CB0"/>
    <w:rsid w:val="00482D40"/>
    <w:rsid w:val="0048310C"/>
    <w:rsid w:val="00483561"/>
    <w:rsid w:val="0048394A"/>
    <w:rsid w:val="00483EA3"/>
    <w:rsid w:val="00484203"/>
    <w:rsid w:val="00484374"/>
    <w:rsid w:val="0048437E"/>
    <w:rsid w:val="0048445D"/>
    <w:rsid w:val="0048448F"/>
    <w:rsid w:val="0048470B"/>
    <w:rsid w:val="00484AE2"/>
    <w:rsid w:val="00484B02"/>
    <w:rsid w:val="00484B70"/>
    <w:rsid w:val="00484D9D"/>
    <w:rsid w:val="00484DDF"/>
    <w:rsid w:val="004850A2"/>
    <w:rsid w:val="004852D3"/>
    <w:rsid w:val="004853C3"/>
    <w:rsid w:val="0048548C"/>
    <w:rsid w:val="004854E6"/>
    <w:rsid w:val="00485620"/>
    <w:rsid w:val="00485AC0"/>
    <w:rsid w:val="00485EBF"/>
    <w:rsid w:val="00486087"/>
    <w:rsid w:val="004860FA"/>
    <w:rsid w:val="004865DA"/>
    <w:rsid w:val="0048664A"/>
    <w:rsid w:val="00486943"/>
    <w:rsid w:val="00486B90"/>
    <w:rsid w:val="00486BDD"/>
    <w:rsid w:val="00486D0A"/>
    <w:rsid w:val="00486D52"/>
    <w:rsid w:val="00486F76"/>
    <w:rsid w:val="00486F81"/>
    <w:rsid w:val="00487113"/>
    <w:rsid w:val="0048714C"/>
    <w:rsid w:val="0048750D"/>
    <w:rsid w:val="00487586"/>
    <w:rsid w:val="00487661"/>
    <w:rsid w:val="004876D9"/>
    <w:rsid w:val="0048784C"/>
    <w:rsid w:val="00487D9B"/>
    <w:rsid w:val="00487FBD"/>
    <w:rsid w:val="0049006A"/>
    <w:rsid w:val="00490076"/>
    <w:rsid w:val="0049018D"/>
    <w:rsid w:val="004901AE"/>
    <w:rsid w:val="0049025F"/>
    <w:rsid w:val="00490415"/>
    <w:rsid w:val="00490978"/>
    <w:rsid w:val="00490B86"/>
    <w:rsid w:val="00490C0C"/>
    <w:rsid w:val="00490C4F"/>
    <w:rsid w:val="00490CD8"/>
    <w:rsid w:val="00490D4B"/>
    <w:rsid w:val="0049108D"/>
    <w:rsid w:val="00491262"/>
    <w:rsid w:val="00491342"/>
    <w:rsid w:val="0049152E"/>
    <w:rsid w:val="004915E9"/>
    <w:rsid w:val="00491649"/>
    <w:rsid w:val="00491687"/>
    <w:rsid w:val="00491850"/>
    <w:rsid w:val="00491866"/>
    <w:rsid w:val="00491F8A"/>
    <w:rsid w:val="004920E9"/>
    <w:rsid w:val="00492249"/>
    <w:rsid w:val="004923E1"/>
    <w:rsid w:val="004928B8"/>
    <w:rsid w:val="00492B37"/>
    <w:rsid w:val="00492C61"/>
    <w:rsid w:val="00492D04"/>
    <w:rsid w:val="00492D16"/>
    <w:rsid w:val="00492E24"/>
    <w:rsid w:val="00493191"/>
    <w:rsid w:val="004933E8"/>
    <w:rsid w:val="00493777"/>
    <w:rsid w:val="00493848"/>
    <w:rsid w:val="00493A0B"/>
    <w:rsid w:val="00493ADE"/>
    <w:rsid w:val="00493D2B"/>
    <w:rsid w:val="00493DDC"/>
    <w:rsid w:val="00493F1B"/>
    <w:rsid w:val="0049400F"/>
    <w:rsid w:val="004940A2"/>
    <w:rsid w:val="004943A0"/>
    <w:rsid w:val="004948DC"/>
    <w:rsid w:val="00494CAF"/>
    <w:rsid w:val="00494D4A"/>
    <w:rsid w:val="00494E22"/>
    <w:rsid w:val="00494F7E"/>
    <w:rsid w:val="00495332"/>
    <w:rsid w:val="00495468"/>
    <w:rsid w:val="00495479"/>
    <w:rsid w:val="00495592"/>
    <w:rsid w:val="0049581A"/>
    <w:rsid w:val="00495849"/>
    <w:rsid w:val="004959F4"/>
    <w:rsid w:val="00495A70"/>
    <w:rsid w:val="004960AD"/>
    <w:rsid w:val="00496193"/>
    <w:rsid w:val="0049652A"/>
    <w:rsid w:val="00496563"/>
    <w:rsid w:val="00496621"/>
    <w:rsid w:val="00496662"/>
    <w:rsid w:val="004967DB"/>
    <w:rsid w:val="004969D6"/>
    <w:rsid w:val="00496A37"/>
    <w:rsid w:val="00496B65"/>
    <w:rsid w:val="00496B6D"/>
    <w:rsid w:val="00496C46"/>
    <w:rsid w:val="00496ECC"/>
    <w:rsid w:val="00496F73"/>
    <w:rsid w:val="004971D8"/>
    <w:rsid w:val="004971F0"/>
    <w:rsid w:val="004971FA"/>
    <w:rsid w:val="00497330"/>
    <w:rsid w:val="004974B2"/>
    <w:rsid w:val="0049755C"/>
    <w:rsid w:val="0049782D"/>
    <w:rsid w:val="00497981"/>
    <w:rsid w:val="00497C4E"/>
    <w:rsid w:val="00497DCD"/>
    <w:rsid w:val="004A044A"/>
    <w:rsid w:val="004A05AE"/>
    <w:rsid w:val="004A06E3"/>
    <w:rsid w:val="004A0884"/>
    <w:rsid w:val="004A0A3C"/>
    <w:rsid w:val="004A0A82"/>
    <w:rsid w:val="004A0ABC"/>
    <w:rsid w:val="004A0B86"/>
    <w:rsid w:val="004A0DC2"/>
    <w:rsid w:val="004A0DE8"/>
    <w:rsid w:val="004A0F7D"/>
    <w:rsid w:val="004A1040"/>
    <w:rsid w:val="004A1188"/>
    <w:rsid w:val="004A11E2"/>
    <w:rsid w:val="004A12DB"/>
    <w:rsid w:val="004A1601"/>
    <w:rsid w:val="004A1634"/>
    <w:rsid w:val="004A180E"/>
    <w:rsid w:val="004A193F"/>
    <w:rsid w:val="004A1A5A"/>
    <w:rsid w:val="004A1B40"/>
    <w:rsid w:val="004A1CF8"/>
    <w:rsid w:val="004A1D44"/>
    <w:rsid w:val="004A224F"/>
    <w:rsid w:val="004A2285"/>
    <w:rsid w:val="004A2376"/>
    <w:rsid w:val="004A249F"/>
    <w:rsid w:val="004A2B55"/>
    <w:rsid w:val="004A2EA8"/>
    <w:rsid w:val="004A2F6A"/>
    <w:rsid w:val="004A328B"/>
    <w:rsid w:val="004A334B"/>
    <w:rsid w:val="004A3469"/>
    <w:rsid w:val="004A350F"/>
    <w:rsid w:val="004A35EA"/>
    <w:rsid w:val="004A3605"/>
    <w:rsid w:val="004A366E"/>
    <w:rsid w:val="004A3717"/>
    <w:rsid w:val="004A37EC"/>
    <w:rsid w:val="004A3C46"/>
    <w:rsid w:val="004A3DE6"/>
    <w:rsid w:val="004A3F9C"/>
    <w:rsid w:val="004A407E"/>
    <w:rsid w:val="004A40B0"/>
    <w:rsid w:val="004A429C"/>
    <w:rsid w:val="004A4353"/>
    <w:rsid w:val="004A47F8"/>
    <w:rsid w:val="004A49E9"/>
    <w:rsid w:val="004A4A9F"/>
    <w:rsid w:val="004A4BA0"/>
    <w:rsid w:val="004A4C68"/>
    <w:rsid w:val="004A4C88"/>
    <w:rsid w:val="004A4CB0"/>
    <w:rsid w:val="004A4CDC"/>
    <w:rsid w:val="004A4DE5"/>
    <w:rsid w:val="004A4FF1"/>
    <w:rsid w:val="004A52EA"/>
    <w:rsid w:val="004A564F"/>
    <w:rsid w:val="004A57F3"/>
    <w:rsid w:val="004A586E"/>
    <w:rsid w:val="004A5892"/>
    <w:rsid w:val="004A5ACC"/>
    <w:rsid w:val="004A5B03"/>
    <w:rsid w:val="004A5ED5"/>
    <w:rsid w:val="004A5F09"/>
    <w:rsid w:val="004A6142"/>
    <w:rsid w:val="004A6566"/>
    <w:rsid w:val="004A6574"/>
    <w:rsid w:val="004A66C0"/>
    <w:rsid w:val="004A6794"/>
    <w:rsid w:val="004A67F5"/>
    <w:rsid w:val="004A67FC"/>
    <w:rsid w:val="004A6A2C"/>
    <w:rsid w:val="004A7070"/>
    <w:rsid w:val="004A717B"/>
    <w:rsid w:val="004A7460"/>
    <w:rsid w:val="004A754D"/>
    <w:rsid w:val="004A764E"/>
    <w:rsid w:val="004A769B"/>
    <w:rsid w:val="004A7AE1"/>
    <w:rsid w:val="004A7C76"/>
    <w:rsid w:val="004B0077"/>
    <w:rsid w:val="004B02D2"/>
    <w:rsid w:val="004B02D6"/>
    <w:rsid w:val="004B03EA"/>
    <w:rsid w:val="004B03F9"/>
    <w:rsid w:val="004B0678"/>
    <w:rsid w:val="004B0E0D"/>
    <w:rsid w:val="004B0FB5"/>
    <w:rsid w:val="004B128F"/>
    <w:rsid w:val="004B150E"/>
    <w:rsid w:val="004B1578"/>
    <w:rsid w:val="004B1631"/>
    <w:rsid w:val="004B192D"/>
    <w:rsid w:val="004B19DC"/>
    <w:rsid w:val="004B1C6E"/>
    <w:rsid w:val="004B1E2E"/>
    <w:rsid w:val="004B1FCC"/>
    <w:rsid w:val="004B20DE"/>
    <w:rsid w:val="004B2181"/>
    <w:rsid w:val="004B21C2"/>
    <w:rsid w:val="004B2262"/>
    <w:rsid w:val="004B22BE"/>
    <w:rsid w:val="004B232E"/>
    <w:rsid w:val="004B24F5"/>
    <w:rsid w:val="004B28FB"/>
    <w:rsid w:val="004B2A65"/>
    <w:rsid w:val="004B2F30"/>
    <w:rsid w:val="004B2F86"/>
    <w:rsid w:val="004B3034"/>
    <w:rsid w:val="004B304B"/>
    <w:rsid w:val="004B3138"/>
    <w:rsid w:val="004B3192"/>
    <w:rsid w:val="004B3317"/>
    <w:rsid w:val="004B35B4"/>
    <w:rsid w:val="004B3B3D"/>
    <w:rsid w:val="004B3C8E"/>
    <w:rsid w:val="004B3D7E"/>
    <w:rsid w:val="004B3F62"/>
    <w:rsid w:val="004B400B"/>
    <w:rsid w:val="004B41A3"/>
    <w:rsid w:val="004B439A"/>
    <w:rsid w:val="004B43D4"/>
    <w:rsid w:val="004B48D9"/>
    <w:rsid w:val="004B4932"/>
    <w:rsid w:val="004B510C"/>
    <w:rsid w:val="004B5402"/>
    <w:rsid w:val="004B553F"/>
    <w:rsid w:val="004B55C0"/>
    <w:rsid w:val="004B5708"/>
    <w:rsid w:val="004B598A"/>
    <w:rsid w:val="004B5A8D"/>
    <w:rsid w:val="004B5B3B"/>
    <w:rsid w:val="004B5B8D"/>
    <w:rsid w:val="004B5D0D"/>
    <w:rsid w:val="004B5F54"/>
    <w:rsid w:val="004B6167"/>
    <w:rsid w:val="004B6277"/>
    <w:rsid w:val="004B62E1"/>
    <w:rsid w:val="004B633D"/>
    <w:rsid w:val="004B65EC"/>
    <w:rsid w:val="004B6983"/>
    <w:rsid w:val="004B6A7F"/>
    <w:rsid w:val="004B7127"/>
    <w:rsid w:val="004B71D9"/>
    <w:rsid w:val="004B724D"/>
    <w:rsid w:val="004B73ED"/>
    <w:rsid w:val="004B75DF"/>
    <w:rsid w:val="004B7A3E"/>
    <w:rsid w:val="004B7A87"/>
    <w:rsid w:val="004B7AD9"/>
    <w:rsid w:val="004C000F"/>
    <w:rsid w:val="004C026B"/>
    <w:rsid w:val="004C04C5"/>
    <w:rsid w:val="004C0570"/>
    <w:rsid w:val="004C06D7"/>
    <w:rsid w:val="004C071A"/>
    <w:rsid w:val="004C0874"/>
    <w:rsid w:val="004C08C8"/>
    <w:rsid w:val="004C0989"/>
    <w:rsid w:val="004C0A24"/>
    <w:rsid w:val="004C0C0C"/>
    <w:rsid w:val="004C0C6E"/>
    <w:rsid w:val="004C0C83"/>
    <w:rsid w:val="004C0F0F"/>
    <w:rsid w:val="004C10E5"/>
    <w:rsid w:val="004C13AF"/>
    <w:rsid w:val="004C1843"/>
    <w:rsid w:val="004C1882"/>
    <w:rsid w:val="004C192C"/>
    <w:rsid w:val="004C1949"/>
    <w:rsid w:val="004C19AA"/>
    <w:rsid w:val="004C19E4"/>
    <w:rsid w:val="004C1B78"/>
    <w:rsid w:val="004C1BB7"/>
    <w:rsid w:val="004C1CB0"/>
    <w:rsid w:val="004C1D58"/>
    <w:rsid w:val="004C1E6A"/>
    <w:rsid w:val="004C1EFD"/>
    <w:rsid w:val="004C217B"/>
    <w:rsid w:val="004C2601"/>
    <w:rsid w:val="004C296F"/>
    <w:rsid w:val="004C2C81"/>
    <w:rsid w:val="004C2DAC"/>
    <w:rsid w:val="004C2DDA"/>
    <w:rsid w:val="004C2E1D"/>
    <w:rsid w:val="004C2E4E"/>
    <w:rsid w:val="004C2FE0"/>
    <w:rsid w:val="004C342D"/>
    <w:rsid w:val="004C377C"/>
    <w:rsid w:val="004C3AC8"/>
    <w:rsid w:val="004C3BD7"/>
    <w:rsid w:val="004C3DC7"/>
    <w:rsid w:val="004C3E5B"/>
    <w:rsid w:val="004C411E"/>
    <w:rsid w:val="004C4164"/>
    <w:rsid w:val="004C41B3"/>
    <w:rsid w:val="004C42E5"/>
    <w:rsid w:val="004C47A3"/>
    <w:rsid w:val="004C490F"/>
    <w:rsid w:val="004C4A96"/>
    <w:rsid w:val="004C4B5E"/>
    <w:rsid w:val="004C4DDD"/>
    <w:rsid w:val="004C5182"/>
    <w:rsid w:val="004C51EC"/>
    <w:rsid w:val="004C576F"/>
    <w:rsid w:val="004C57B6"/>
    <w:rsid w:val="004C5AD3"/>
    <w:rsid w:val="004C5B0F"/>
    <w:rsid w:val="004C5DE1"/>
    <w:rsid w:val="004C5E0C"/>
    <w:rsid w:val="004C6002"/>
    <w:rsid w:val="004C6070"/>
    <w:rsid w:val="004C61F7"/>
    <w:rsid w:val="004C625F"/>
    <w:rsid w:val="004C64C0"/>
    <w:rsid w:val="004C6537"/>
    <w:rsid w:val="004C66F0"/>
    <w:rsid w:val="004C6820"/>
    <w:rsid w:val="004C6997"/>
    <w:rsid w:val="004C6A5E"/>
    <w:rsid w:val="004C6BBB"/>
    <w:rsid w:val="004C6BCB"/>
    <w:rsid w:val="004C6D19"/>
    <w:rsid w:val="004C6E41"/>
    <w:rsid w:val="004C6E5E"/>
    <w:rsid w:val="004C6EC6"/>
    <w:rsid w:val="004C7157"/>
    <w:rsid w:val="004C717F"/>
    <w:rsid w:val="004C7502"/>
    <w:rsid w:val="004C76BF"/>
    <w:rsid w:val="004C7780"/>
    <w:rsid w:val="004C778B"/>
    <w:rsid w:val="004C7E22"/>
    <w:rsid w:val="004D0081"/>
    <w:rsid w:val="004D00CC"/>
    <w:rsid w:val="004D02ED"/>
    <w:rsid w:val="004D0310"/>
    <w:rsid w:val="004D047F"/>
    <w:rsid w:val="004D0499"/>
    <w:rsid w:val="004D0709"/>
    <w:rsid w:val="004D0772"/>
    <w:rsid w:val="004D090D"/>
    <w:rsid w:val="004D0A25"/>
    <w:rsid w:val="004D0AAF"/>
    <w:rsid w:val="004D0B0C"/>
    <w:rsid w:val="004D0CAB"/>
    <w:rsid w:val="004D0D83"/>
    <w:rsid w:val="004D0F68"/>
    <w:rsid w:val="004D0FA1"/>
    <w:rsid w:val="004D0FE6"/>
    <w:rsid w:val="004D1085"/>
    <w:rsid w:val="004D1161"/>
    <w:rsid w:val="004D116B"/>
    <w:rsid w:val="004D117A"/>
    <w:rsid w:val="004D11CF"/>
    <w:rsid w:val="004D13DD"/>
    <w:rsid w:val="004D140B"/>
    <w:rsid w:val="004D1539"/>
    <w:rsid w:val="004D1BE1"/>
    <w:rsid w:val="004D1C32"/>
    <w:rsid w:val="004D2077"/>
    <w:rsid w:val="004D2189"/>
    <w:rsid w:val="004D22E4"/>
    <w:rsid w:val="004D2386"/>
    <w:rsid w:val="004D24A2"/>
    <w:rsid w:val="004D29A0"/>
    <w:rsid w:val="004D2ABF"/>
    <w:rsid w:val="004D2D4C"/>
    <w:rsid w:val="004D2DB9"/>
    <w:rsid w:val="004D3045"/>
    <w:rsid w:val="004D3683"/>
    <w:rsid w:val="004D368B"/>
    <w:rsid w:val="004D382B"/>
    <w:rsid w:val="004D39A1"/>
    <w:rsid w:val="004D3AA1"/>
    <w:rsid w:val="004D3F1C"/>
    <w:rsid w:val="004D3F6A"/>
    <w:rsid w:val="004D4065"/>
    <w:rsid w:val="004D4171"/>
    <w:rsid w:val="004D431F"/>
    <w:rsid w:val="004D43CE"/>
    <w:rsid w:val="004D446E"/>
    <w:rsid w:val="004D45BE"/>
    <w:rsid w:val="004D461E"/>
    <w:rsid w:val="004D4687"/>
    <w:rsid w:val="004D4943"/>
    <w:rsid w:val="004D4BFC"/>
    <w:rsid w:val="004D4C4D"/>
    <w:rsid w:val="004D5477"/>
    <w:rsid w:val="004D5661"/>
    <w:rsid w:val="004D569D"/>
    <w:rsid w:val="004D57EA"/>
    <w:rsid w:val="004D57FB"/>
    <w:rsid w:val="004D5A65"/>
    <w:rsid w:val="004D5F27"/>
    <w:rsid w:val="004D5FCE"/>
    <w:rsid w:val="004D600F"/>
    <w:rsid w:val="004D6060"/>
    <w:rsid w:val="004D609F"/>
    <w:rsid w:val="004D60DD"/>
    <w:rsid w:val="004D626F"/>
    <w:rsid w:val="004D62D1"/>
    <w:rsid w:val="004D65AA"/>
    <w:rsid w:val="004D67ED"/>
    <w:rsid w:val="004D6C22"/>
    <w:rsid w:val="004D6E6A"/>
    <w:rsid w:val="004D7383"/>
    <w:rsid w:val="004D7448"/>
    <w:rsid w:val="004D7491"/>
    <w:rsid w:val="004D769E"/>
    <w:rsid w:val="004D7762"/>
    <w:rsid w:val="004D779A"/>
    <w:rsid w:val="004D7B62"/>
    <w:rsid w:val="004D7C71"/>
    <w:rsid w:val="004D7D06"/>
    <w:rsid w:val="004D7E81"/>
    <w:rsid w:val="004E000E"/>
    <w:rsid w:val="004E0180"/>
    <w:rsid w:val="004E0285"/>
    <w:rsid w:val="004E02C1"/>
    <w:rsid w:val="004E02D4"/>
    <w:rsid w:val="004E049F"/>
    <w:rsid w:val="004E0957"/>
    <w:rsid w:val="004E0AA7"/>
    <w:rsid w:val="004E0D23"/>
    <w:rsid w:val="004E0F74"/>
    <w:rsid w:val="004E0F75"/>
    <w:rsid w:val="004E121B"/>
    <w:rsid w:val="004E126E"/>
    <w:rsid w:val="004E1317"/>
    <w:rsid w:val="004E1336"/>
    <w:rsid w:val="004E13E8"/>
    <w:rsid w:val="004E14A5"/>
    <w:rsid w:val="004E17FA"/>
    <w:rsid w:val="004E18F0"/>
    <w:rsid w:val="004E1A26"/>
    <w:rsid w:val="004E1A9C"/>
    <w:rsid w:val="004E1BF6"/>
    <w:rsid w:val="004E1C71"/>
    <w:rsid w:val="004E1DA9"/>
    <w:rsid w:val="004E1DF6"/>
    <w:rsid w:val="004E2205"/>
    <w:rsid w:val="004E235B"/>
    <w:rsid w:val="004E2593"/>
    <w:rsid w:val="004E2605"/>
    <w:rsid w:val="004E2609"/>
    <w:rsid w:val="004E2760"/>
    <w:rsid w:val="004E27E3"/>
    <w:rsid w:val="004E2A3E"/>
    <w:rsid w:val="004E2A98"/>
    <w:rsid w:val="004E2F2E"/>
    <w:rsid w:val="004E31D0"/>
    <w:rsid w:val="004E31E3"/>
    <w:rsid w:val="004E3304"/>
    <w:rsid w:val="004E33E0"/>
    <w:rsid w:val="004E35FB"/>
    <w:rsid w:val="004E3715"/>
    <w:rsid w:val="004E375B"/>
    <w:rsid w:val="004E381D"/>
    <w:rsid w:val="004E3865"/>
    <w:rsid w:val="004E3891"/>
    <w:rsid w:val="004E3BF0"/>
    <w:rsid w:val="004E3CB1"/>
    <w:rsid w:val="004E3D54"/>
    <w:rsid w:val="004E3F9D"/>
    <w:rsid w:val="004E4552"/>
    <w:rsid w:val="004E4775"/>
    <w:rsid w:val="004E48B9"/>
    <w:rsid w:val="004E4981"/>
    <w:rsid w:val="004E4B9F"/>
    <w:rsid w:val="004E4C9C"/>
    <w:rsid w:val="004E4E6B"/>
    <w:rsid w:val="004E4EEF"/>
    <w:rsid w:val="004E50C9"/>
    <w:rsid w:val="004E518D"/>
    <w:rsid w:val="004E52A4"/>
    <w:rsid w:val="004E545B"/>
    <w:rsid w:val="004E56A3"/>
    <w:rsid w:val="004E575B"/>
    <w:rsid w:val="004E59E4"/>
    <w:rsid w:val="004E5A16"/>
    <w:rsid w:val="004E5AF3"/>
    <w:rsid w:val="004E5B3D"/>
    <w:rsid w:val="004E5BD6"/>
    <w:rsid w:val="004E5DEA"/>
    <w:rsid w:val="004E5F8D"/>
    <w:rsid w:val="004E6455"/>
    <w:rsid w:val="004E6522"/>
    <w:rsid w:val="004E65FA"/>
    <w:rsid w:val="004E666D"/>
    <w:rsid w:val="004E6879"/>
    <w:rsid w:val="004E68F1"/>
    <w:rsid w:val="004E6A32"/>
    <w:rsid w:val="004E6A7E"/>
    <w:rsid w:val="004E6D3F"/>
    <w:rsid w:val="004E6EEB"/>
    <w:rsid w:val="004E71DB"/>
    <w:rsid w:val="004E753B"/>
    <w:rsid w:val="004E7A3C"/>
    <w:rsid w:val="004E7A81"/>
    <w:rsid w:val="004E7BC5"/>
    <w:rsid w:val="004E7DE2"/>
    <w:rsid w:val="004E7FFC"/>
    <w:rsid w:val="004F0016"/>
    <w:rsid w:val="004F01D5"/>
    <w:rsid w:val="004F0261"/>
    <w:rsid w:val="004F03B5"/>
    <w:rsid w:val="004F061C"/>
    <w:rsid w:val="004F071B"/>
    <w:rsid w:val="004F0825"/>
    <w:rsid w:val="004F0837"/>
    <w:rsid w:val="004F0D8E"/>
    <w:rsid w:val="004F0D9E"/>
    <w:rsid w:val="004F0F18"/>
    <w:rsid w:val="004F103E"/>
    <w:rsid w:val="004F1045"/>
    <w:rsid w:val="004F1081"/>
    <w:rsid w:val="004F1308"/>
    <w:rsid w:val="004F13C9"/>
    <w:rsid w:val="004F1556"/>
    <w:rsid w:val="004F1586"/>
    <w:rsid w:val="004F1861"/>
    <w:rsid w:val="004F20B3"/>
    <w:rsid w:val="004F2130"/>
    <w:rsid w:val="004F21D6"/>
    <w:rsid w:val="004F22EA"/>
    <w:rsid w:val="004F24D0"/>
    <w:rsid w:val="004F2696"/>
    <w:rsid w:val="004F2856"/>
    <w:rsid w:val="004F2972"/>
    <w:rsid w:val="004F2A70"/>
    <w:rsid w:val="004F2AF9"/>
    <w:rsid w:val="004F2B74"/>
    <w:rsid w:val="004F2C36"/>
    <w:rsid w:val="004F2E84"/>
    <w:rsid w:val="004F3361"/>
    <w:rsid w:val="004F38D7"/>
    <w:rsid w:val="004F39BD"/>
    <w:rsid w:val="004F39C0"/>
    <w:rsid w:val="004F3A9F"/>
    <w:rsid w:val="004F411F"/>
    <w:rsid w:val="004F43C2"/>
    <w:rsid w:val="004F45F3"/>
    <w:rsid w:val="004F4827"/>
    <w:rsid w:val="004F48B1"/>
    <w:rsid w:val="004F4970"/>
    <w:rsid w:val="004F497E"/>
    <w:rsid w:val="004F4AB6"/>
    <w:rsid w:val="004F4BA2"/>
    <w:rsid w:val="004F4CF8"/>
    <w:rsid w:val="004F54F2"/>
    <w:rsid w:val="004F54F7"/>
    <w:rsid w:val="004F5645"/>
    <w:rsid w:val="004F5665"/>
    <w:rsid w:val="004F5784"/>
    <w:rsid w:val="004F57B8"/>
    <w:rsid w:val="004F58DB"/>
    <w:rsid w:val="004F5920"/>
    <w:rsid w:val="004F59B4"/>
    <w:rsid w:val="004F5B0A"/>
    <w:rsid w:val="004F5B41"/>
    <w:rsid w:val="004F5CC3"/>
    <w:rsid w:val="004F5EBF"/>
    <w:rsid w:val="004F6201"/>
    <w:rsid w:val="004F621E"/>
    <w:rsid w:val="004F6828"/>
    <w:rsid w:val="004F6870"/>
    <w:rsid w:val="004F6A50"/>
    <w:rsid w:val="004F6AE1"/>
    <w:rsid w:val="004F6CAA"/>
    <w:rsid w:val="004F6CF9"/>
    <w:rsid w:val="004F6E45"/>
    <w:rsid w:val="004F70A2"/>
    <w:rsid w:val="004F70C9"/>
    <w:rsid w:val="004F7120"/>
    <w:rsid w:val="004F71CC"/>
    <w:rsid w:val="004F73F3"/>
    <w:rsid w:val="004F74B4"/>
    <w:rsid w:val="004F78B7"/>
    <w:rsid w:val="004F7D27"/>
    <w:rsid w:val="004FA8CA"/>
    <w:rsid w:val="00500088"/>
    <w:rsid w:val="005000D6"/>
    <w:rsid w:val="0050010D"/>
    <w:rsid w:val="005001B3"/>
    <w:rsid w:val="00500436"/>
    <w:rsid w:val="005004B9"/>
    <w:rsid w:val="00500543"/>
    <w:rsid w:val="00500825"/>
    <w:rsid w:val="00500A3B"/>
    <w:rsid w:val="00500B45"/>
    <w:rsid w:val="00500D14"/>
    <w:rsid w:val="0050123C"/>
    <w:rsid w:val="005012D2"/>
    <w:rsid w:val="005013C6"/>
    <w:rsid w:val="005014C9"/>
    <w:rsid w:val="00501546"/>
    <w:rsid w:val="00501713"/>
    <w:rsid w:val="00501763"/>
    <w:rsid w:val="0050176C"/>
    <w:rsid w:val="005019EB"/>
    <w:rsid w:val="00501A6C"/>
    <w:rsid w:val="00501CB0"/>
    <w:rsid w:val="00501CEE"/>
    <w:rsid w:val="00501F0E"/>
    <w:rsid w:val="00501F86"/>
    <w:rsid w:val="00501FEE"/>
    <w:rsid w:val="005021C3"/>
    <w:rsid w:val="00502356"/>
    <w:rsid w:val="00502420"/>
    <w:rsid w:val="00502467"/>
    <w:rsid w:val="00502680"/>
    <w:rsid w:val="0050293D"/>
    <w:rsid w:val="00502D65"/>
    <w:rsid w:val="00502EA5"/>
    <w:rsid w:val="005032F0"/>
    <w:rsid w:val="0050353F"/>
    <w:rsid w:val="00503575"/>
    <w:rsid w:val="0050383D"/>
    <w:rsid w:val="00503CDC"/>
    <w:rsid w:val="00503D13"/>
    <w:rsid w:val="00503D8A"/>
    <w:rsid w:val="00503FC7"/>
    <w:rsid w:val="005044BE"/>
    <w:rsid w:val="00504862"/>
    <w:rsid w:val="00504910"/>
    <w:rsid w:val="0050498D"/>
    <w:rsid w:val="00504CAA"/>
    <w:rsid w:val="00504FCF"/>
    <w:rsid w:val="0050517D"/>
    <w:rsid w:val="00505416"/>
    <w:rsid w:val="0050549B"/>
    <w:rsid w:val="0050556C"/>
    <w:rsid w:val="005056EA"/>
    <w:rsid w:val="00505700"/>
    <w:rsid w:val="0050582E"/>
    <w:rsid w:val="00505CFC"/>
    <w:rsid w:val="005060F1"/>
    <w:rsid w:val="005061F5"/>
    <w:rsid w:val="0050626C"/>
    <w:rsid w:val="00506487"/>
    <w:rsid w:val="005066EA"/>
    <w:rsid w:val="00506758"/>
    <w:rsid w:val="005067AF"/>
    <w:rsid w:val="005067B5"/>
    <w:rsid w:val="00506A8D"/>
    <w:rsid w:val="0050708A"/>
    <w:rsid w:val="0050721A"/>
    <w:rsid w:val="005074F6"/>
    <w:rsid w:val="00507609"/>
    <w:rsid w:val="00507655"/>
    <w:rsid w:val="005079AB"/>
    <w:rsid w:val="00507AC6"/>
    <w:rsid w:val="00507BB1"/>
    <w:rsid w:val="00507C4C"/>
    <w:rsid w:val="0051022A"/>
    <w:rsid w:val="005103CB"/>
    <w:rsid w:val="00510637"/>
    <w:rsid w:val="005109D4"/>
    <w:rsid w:val="00510A78"/>
    <w:rsid w:val="00510B31"/>
    <w:rsid w:val="00510D3E"/>
    <w:rsid w:val="00510DEA"/>
    <w:rsid w:val="00510ED0"/>
    <w:rsid w:val="00511141"/>
    <w:rsid w:val="0051115F"/>
    <w:rsid w:val="00511404"/>
    <w:rsid w:val="005115BB"/>
    <w:rsid w:val="00511641"/>
    <w:rsid w:val="00511699"/>
    <w:rsid w:val="0051173C"/>
    <w:rsid w:val="005119B0"/>
    <w:rsid w:val="00511A43"/>
    <w:rsid w:val="00511C8F"/>
    <w:rsid w:val="00511DE1"/>
    <w:rsid w:val="00511ED8"/>
    <w:rsid w:val="00511F2F"/>
    <w:rsid w:val="00512183"/>
    <w:rsid w:val="005121F6"/>
    <w:rsid w:val="00512282"/>
    <w:rsid w:val="005122CA"/>
    <w:rsid w:val="005124FA"/>
    <w:rsid w:val="00512544"/>
    <w:rsid w:val="00512795"/>
    <w:rsid w:val="0051282F"/>
    <w:rsid w:val="005128D9"/>
    <w:rsid w:val="00512920"/>
    <w:rsid w:val="00512950"/>
    <w:rsid w:val="00512CB3"/>
    <w:rsid w:val="00512D25"/>
    <w:rsid w:val="00512E0B"/>
    <w:rsid w:val="00512E53"/>
    <w:rsid w:val="00512E6A"/>
    <w:rsid w:val="00512E6B"/>
    <w:rsid w:val="00512F10"/>
    <w:rsid w:val="005130D0"/>
    <w:rsid w:val="005130F3"/>
    <w:rsid w:val="005131C1"/>
    <w:rsid w:val="00513258"/>
    <w:rsid w:val="005135EC"/>
    <w:rsid w:val="00513654"/>
    <w:rsid w:val="0051366C"/>
    <w:rsid w:val="00513998"/>
    <w:rsid w:val="00513B03"/>
    <w:rsid w:val="00513DC0"/>
    <w:rsid w:val="00513E79"/>
    <w:rsid w:val="00513F11"/>
    <w:rsid w:val="00514201"/>
    <w:rsid w:val="005142C8"/>
    <w:rsid w:val="0051430B"/>
    <w:rsid w:val="00514371"/>
    <w:rsid w:val="00514473"/>
    <w:rsid w:val="0051475D"/>
    <w:rsid w:val="00514823"/>
    <w:rsid w:val="0051491E"/>
    <w:rsid w:val="00514B41"/>
    <w:rsid w:val="00514DB9"/>
    <w:rsid w:val="00514DBF"/>
    <w:rsid w:val="00514FAF"/>
    <w:rsid w:val="00515092"/>
    <w:rsid w:val="00515227"/>
    <w:rsid w:val="005152DE"/>
    <w:rsid w:val="00515530"/>
    <w:rsid w:val="005159C6"/>
    <w:rsid w:val="00515BD9"/>
    <w:rsid w:val="00515BF9"/>
    <w:rsid w:val="00515D23"/>
    <w:rsid w:val="00515D94"/>
    <w:rsid w:val="00515DAE"/>
    <w:rsid w:val="00515FE3"/>
    <w:rsid w:val="00516264"/>
    <w:rsid w:val="005162CB"/>
    <w:rsid w:val="00516344"/>
    <w:rsid w:val="00516420"/>
    <w:rsid w:val="005168FA"/>
    <w:rsid w:val="00516A43"/>
    <w:rsid w:val="00516A82"/>
    <w:rsid w:val="00516D3A"/>
    <w:rsid w:val="00516E08"/>
    <w:rsid w:val="00516E7A"/>
    <w:rsid w:val="00517007"/>
    <w:rsid w:val="005174F4"/>
    <w:rsid w:val="0051771E"/>
    <w:rsid w:val="005177CA"/>
    <w:rsid w:val="00517BF3"/>
    <w:rsid w:val="00517D2E"/>
    <w:rsid w:val="005200F7"/>
    <w:rsid w:val="0052029E"/>
    <w:rsid w:val="005202FB"/>
    <w:rsid w:val="005204D9"/>
    <w:rsid w:val="00520699"/>
    <w:rsid w:val="0052083A"/>
    <w:rsid w:val="00520C63"/>
    <w:rsid w:val="00520C86"/>
    <w:rsid w:val="00520CB2"/>
    <w:rsid w:val="00520E0B"/>
    <w:rsid w:val="00520E4B"/>
    <w:rsid w:val="0052102D"/>
    <w:rsid w:val="005210C2"/>
    <w:rsid w:val="005211F4"/>
    <w:rsid w:val="0052128D"/>
    <w:rsid w:val="005215A5"/>
    <w:rsid w:val="005216D0"/>
    <w:rsid w:val="005217C8"/>
    <w:rsid w:val="00521853"/>
    <w:rsid w:val="005218CB"/>
    <w:rsid w:val="00521A86"/>
    <w:rsid w:val="00521B97"/>
    <w:rsid w:val="00521BCE"/>
    <w:rsid w:val="00521CC8"/>
    <w:rsid w:val="00521ED0"/>
    <w:rsid w:val="0052208B"/>
    <w:rsid w:val="0052213E"/>
    <w:rsid w:val="00522237"/>
    <w:rsid w:val="005223F2"/>
    <w:rsid w:val="0052240F"/>
    <w:rsid w:val="0052246F"/>
    <w:rsid w:val="0052274D"/>
    <w:rsid w:val="00522896"/>
    <w:rsid w:val="00522CFE"/>
    <w:rsid w:val="00522DC3"/>
    <w:rsid w:val="00522E0E"/>
    <w:rsid w:val="00522E84"/>
    <w:rsid w:val="00522FDE"/>
    <w:rsid w:val="005234BF"/>
    <w:rsid w:val="0052395C"/>
    <w:rsid w:val="005239E4"/>
    <w:rsid w:val="00523AE1"/>
    <w:rsid w:val="00523B52"/>
    <w:rsid w:val="00523D0B"/>
    <w:rsid w:val="00523DD7"/>
    <w:rsid w:val="00523EB6"/>
    <w:rsid w:val="0052411C"/>
    <w:rsid w:val="005241AD"/>
    <w:rsid w:val="0052426E"/>
    <w:rsid w:val="005245C7"/>
    <w:rsid w:val="005248A5"/>
    <w:rsid w:val="00524992"/>
    <w:rsid w:val="00524A40"/>
    <w:rsid w:val="00524AD5"/>
    <w:rsid w:val="00524AF8"/>
    <w:rsid w:val="00524D7A"/>
    <w:rsid w:val="00524D7B"/>
    <w:rsid w:val="00524EB7"/>
    <w:rsid w:val="00525347"/>
    <w:rsid w:val="0052535D"/>
    <w:rsid w:val="005254C8"/>
    <w:rsid w:val="005254CE"/>
    <w:rsid w:val="0052572A"/>
    <w:rsid w:val="0052586B"/>
    <w:rsid w:val="005259F9"/>
    <w:rsid w:val="00525AB0"/>
    <w:rsid w:val="00525BC7"/>
    <w:rsid w:val="00525BE4"/>
    <w:rsid w:val="00525F2B"/>
    <w:rsid w:val="00525F53"/>
    <w:rsid w:val="00525FAC"/>
    <w:rsid w:val="00526088"/>
    <w:rsid w:val="005260A4"/>
    <w:rsid w:val="00526126"/>
    <w:rsid w:val="005261CF"/>
    <w:rsid w:val="00526482"/>
    <w:rsid w:val="0052655F"/>
    <w:rsid w:val="00526A58"/>
    <w:rsid w:val="00526D56"/>
    <w:rsid w:val="00526E8E"/>
    <w:rsid w:val="005272EA"/>
    <w:rsid w:val="005273C4"/>
    <w:rsid w:val="0052756C"/>
    <w:rsid w:val="00527774"/>
    <w:rsid w:val="0052788D"/>
    <w:rsid w:val="0052799C"/>
    <w:rsid w:val="00530067"/>
    <w:rsid w:val="0053020B"/>
    <w:rsid w:val="00530215"/>
    <w:rsid w:val="005303A6"/>
    <w:rsid w:val="0053041B"/>
    <w:rsid w:val="00530AC7"/>
    <w:rsid w:val="00530B51"/>
    <w:rsid w:val="00530C6D"/>
    <w:rsid w:val="00530CB5"/>
    <w:rsid w:val="00530D8B"/>
    <w:rsid w:val="00530EDE"/>
    <w:rsid w:val="00530F15"/>
    <w:rsid w:val="00531039"/>
    <w:rsid w:val="00531990"/>
    <w:rsid w:val="00531AFE"/>
    <w:rsid w:val="00531E0E"/>
    <w:rsid w:val="00531E40"/>
    <w:rsid w:val="00531EAE"/>
    <w:rsid w:val="005320E2"/>
    <w:rsid w:val="005321E0"/>
    <w:rsid w:val="0053227D"/>
    <w:rsid w:val="00532694"/>
    <w:rsid w:val="00532A4D"/>
    <w:rsid w:val="00532ABB"/>
    <w:rsid w:val="00532AC3"/>
    <w:rsid w:val="00532B59"/>
    <w:rsid w:val="00532C99"/>
    <w:rsid w:val="00532CD2"/>
    <w:rsid w:val="00532EE3"/>
    <w:rsid w:val="00532FDC"/>
    <w:rsid w:val="00532FDF"/>
    <w:rsid w:val="00533272"/>
    <w:rsid w:val="005335CC"/>
    <w:rsid w:val="00533A2F"/>
    <w:rsid w:val="00533B1C"/>
    <w:rsid w:val="00533B5F"/>
    <w:rsid w:val="00533B86"/>
    <w:rsid w:val="00533CAB"/>
    <w:rsid w:val="00533F3A"/>
    <w:rsid w:val="00533FB9"/>
    <w:rsid w:val="0053407D"/>
    <w:rsid w:val="005343A2"/>
    <w:rsid w:val="005343D7"/>
    <w:rsid w:val="0053456C"/>
    <w:rsid w:val="00534B53"/>
    <w:rsid w:val="00534BA8"/>
    <w:rsid w:val="00535111"/>
    <w:rsid w:val="005351AA"/>
    <w:rsid w:val="005352A3"/>
    <w:rsid w:val="005353CF"/>
    <w:rsid w:val="0053550E"/>
    <w:rsid w:val="005355AE"/>
    <w:rsid w:val="005357D0"/>
    <w:rsid w:val="00535D58"/>
    <w:rsid w:val="00535DDA"/>
    <w:rsid w:val="0053608E"/>
    <w:rsid w:val="005360EB"/>
    <w:rsid w:val="00536304"/>
    <w:rsid w:val="005363F6"/>
    <w:rsid w:val="005366B3"/>
    <w:rsid w:val="005366B9"/>
    <w:rsid w:val="00536930"/>
    <w:rsid w:val="00536E11"/>
    <w:rsid w:val="00537125"/>
    <w:rsid w:val="00537392"/>
    <w:rsid w:val="0053764A"/>
    <w:rsid w:val="00537779"/>
    <w:rsid w:val="005377F3"/>
    <w:rsid w:val="00537DB5"/>
    <w:rsid w:val="00537DF1"/>
    <w:rsid w:val="0054007B"/>
    <w:rsid w:val="00540502"/>
    <w:rsid w:val="005407C9"/>
    <w:rsid w:val="0054081E"/>
    <w:rsid w:val="005409E2"/>
    <w:rsid w:val="00540C64"/>
    <w:rsid w:val="00540DDC"/>
    <w:rsid w:val="00540E7E"/>
    <w:rsid w:val="00541055"/>
    <w:rsid w:val="00541145"/>
    <w:rsid w:val="00541165"/>
    <w:rsid w:val="005411B7"/>
    <w:rsid w:val="0054120E"/>
    <w:rsid w:val="00541233"/>
    <w:rsid w:val="00541460"/>
    <w:rsid w:val="00541551"/>
    <w:rsid w:val="00541674"/>
    <w:rsid w:val="005416C4"/>
    <w:rsid w:val="0054170F"/>
    <w:rsid w:val="005417A1"/>
    <w:rsid w:val="00541B82"/>
    <w:rsid w:val="00541BE5"/>
    <w:rsid w:val="00541D55"/>
    <w:rsid w:val="005422DA"/>
    <w:rsid w:val="0054283F"/>
    <w:rsid w:val="005428DF"/>
    <w:rsid w:val="00542BD0"/>
    <w:rsid w:val="00542EEB"/>
    <w:rsid w:val="005432EC"/>
    <w:rsid w:val="005434E7"/>
    <w:rsid w:val="005434F2"/>
    <w:rsid w:val="005438A2"/>
    <w:rsid w:val="00543A95"/>
    <w:rsid w:val="00543D2C"/>
    <w:rsid w:val="00543E36"/>
    <w:rsid w:val="00544017"/>
    <w:rsid w:val="005444F9"/>
    <w:rsid w:val="005446F3"/>
    <w:rsid w:val="00545089"/>
    <w:rsid w:val="005450EE"/>
    <w:rsid w:val="00545125"/>
    <w:rsid w:val="00545168"/>
    <w:rsid w:val="00545274"/>
    <w:rsid w:val="00545430"/>
    <w:rsid w:val="005457BC"/>
    <w:rsid w:val="00545905"/>
    <w:rsid w:val="00545A02"/>
    <w:rsid w:val="00545A39"/>
    <w:rsid w:val="00545B45"/>
    <w:rsid w:val="00545D1E"/>
    <w:rsid w:val="00545E54"/>
    <w:rsid w:val="00545ED4"/>
    <w:rsid w:val="00545F9F"/>
    <w:rsid w:val="00546009"/>
    <w:rsid w:val="005464F2"/>
    <w:rsid w:val="0054659B"/>
    <w:rsid w:val="0054662F"/>
    <w:rsid w:val="005466EB"/>
    <w:rsid w:val="00546A6F"/>
    <w:rsid w:val="00546C4E"/>
    <w:rsid w:val="00546E34"/>
    <w:rsid w:val="00547136"/>
    <w:rsid w:val="0054718A"/>
    <w:rsid w:val="005474BB"/>
    <w:rsid w:val="005476A0"/>
    <w:rsid w:val="00547C85"/>
    <w:rsid w:val="00547E99"/>
    <w:rsid w:val="0055003A"/>
    <w:rsid w:val="005500BE"/>
    <w:rsid w:val="00550250"/>
    <w:rsid w:val="005504C9"/>
    <w:rsid w:val="00550547"/>
    <w:rsid w:val="00550661"/>
    <w:rsid w:val="005508CA"/>
    <w:rsid w:val="005508D3"/>
    <w:rsid w:val="0055150B"/>
    <w:rsid w:val="00551786"/>
    <w:rsid w:val="00551800"/>
    <w:rsid w:val="00551819"/>
    <w:rsid w:val="005519DB"/>
    <w:rsid w:val="00551AF8"/>
    <w:rsid w:val="00551DDB"/>
    <w:rsid w:val="005521B2"/>
    <w:rsid w:val="0055234E"/>
    <w:rsid w:val="00552535"/>
    <w:rsid w:val="0055259C"/>
    <w:rsid w:val="005525E0"/>
    <w:rsid w:val="00552845"/>
    <w:rsid w:val="005528AA"/>
    <w:rsid w:val="0055297A"/>
    <w:rsid w:val="00552C21"/>
    <w:rsid w:val="00552D8C"/>
    <w:rsid w:val="00552DAD"/>
    <w:rsid w:val="00552E81"/>
    <w:rsid w:val="00552FF1"/>
    <w:rsid w:val="005531DA"/>
    <w:rsid w:val="00553391"/>
    <w:rsid w:val="00553704"/>
    <w:rsid w:val="005538EE"/>
    <w:rsid w:val="00553BF5"/>
    <w:rsid w:val="00553E8C"/>
    <w:rsid w:val="00554273"/>
    <w:rsid w:val="00554399"/>
    <w:rsid w:val="005543A0"/>
    <w:rsid w:val="005543FA"/>
    <w:rsid w:val="00554576"/>
    <w:rsid w:val="005545CA"/>
    <w:rsid w:val="0055464E"/>
    <w:rsid w:val="005547F6"/>
    <w:rsid w:val="00554825"/>
    <w:rsid w:val="00554AF0"/>
    <w:rsid w:val="00554B32"/>
    <w:rsid w:val="00554DD7"/>
    <w:rsid w:val="00554E5F"/>
    <w:rsid w:val="00554E6E"/>
    <w:rsid w:val="00554FA5"/>
    <w:rsid w:val="0055505D"/>
    <w:rsid w:val="0055533B"/>
    <w:rsid w:val="0055537C"/>
    <w:rsid w:val="00555447"/>
    <w:rsid w:val="00555456"/>
    <w:rsid w:val="00555504"/>
    <w:rsid w:val="0055574F"/>
    <w:rsid w:val="005559F2"/>
    <w:rsid w:val="00555A5E"/>
    <w:rsid w:val="00555CA0"/>
    <w:rsid w:val="00555DD5"/>
    <w:rsid w:val="00555E8E"/>
    <w:rsid w:val="0055629E"/>
    <w:rsid w:val="00556486"/>
    <w:rsid w:val="005564B9"/>
    <w:rsid w:val="005566B6"/>
    <w:rsid w:val="005566EA"/>
    <w:rsid w:val="005567E4"/>
    <w:rsid w:val="00556970"/>
    <w:rsid w:val="00556AA9"/>
    <w:rsid w:val="00556B46"/>
    <w:rsid w:val="00556BD7"/>
    <w:rsid w:val="00556D44"/>
    <w:rsid w:val="0055713D"/>
    <w:rsid w:val="00557197"/>
    <w:rsid w:val="00557813"/>
    <w:rsid w:val="0055795E"/>
    <w:rsid w:val="0055798E"/>
    <w:rsid w:val="00557A20"/>
    <w:rsid w:val="00557B3C"/>
    <w:rsid w:val="00557D46"/>
    <w:rsid w:val="00557DC8"/>
    <w:rsid w:val="00557E3E"/>
    <w:rsid w:val="00557F43"/>
    <w:rsid w:val="00557F54"/>
    <w:rsid w:val="00557F87"/>
    <w:rsid w:val="005601A0"/>
    <w:rsid w:val="005601ED"/>
    <w:rsid w:val="00560322"/>
    <w:rsid w:val="00560374"/>
    <w:rsid w:val="00560514"/>
    <w:rsid w:val="005606AE"/>
    <w:rsid w:val="00560921"/>
    <w:rsid w:val="00560927"/>
    <w:rsid w:val="0056097B"/>
    <w:rsid w:val="005609F3"/>
    <w:rsid w:val="00560A3E"/>
    <w:rsid w:val="00560B4D"/>
    <w:rsid w:val="00560BB8"/>
    <w:rsid w:val="00560D24"/>
    <w:rsid w:val="00560DF0"/>
    <w:rsid w:val="0056118F"/>
    <w:rsid w:val="005611B9"/>
    <w:rsid w:val="005611EB"/>
    <w:rsid w:val="005612AA"/>
    <w:rsid w:val="0056156D"/>
    <w:rsid w:val="00561BED"/>
    <w:rsid w:val="00561C05"/>
    <w:rsid w:val="00561EAD"/>
    <w:rsid w:val="0056216A"/>
    <w:rsid w:val="0056230C"/>
    <w:rsid w:val="0056263C"/>
    <w:rsid w:val="0056270A"/>
    <w:rsid w:val="00562AFB"/>
    <w:rsid w:val="00562BFE"/>
    <w:rsid w:val="00562CCC"/>
    <w:rsid w:val="00562E02"/>
    <w:rsid w:val="00562E95"/>
    <w:rsid w:val="00562FAF"/>
    <w:rsid w:val="00562FD3"/>
    <w:rsid w:val="0056307B"/>
    <w:rsid w:val="0056326C"/>
    <w:rsid w:val="00563286"/>
    <w:rsid w:val="005633A3"/>
    <w:rsid w:val="005633F4"/>
    <w:rsid w:val="00563454"/>
    <w:rsid w:val="0056352A"/>
    <w:rsid w:val="005636FE"/>
    <w:rsid w:val="00563706"/>
    <w:rsid w:val="00563771"/>
    <w:rsid w:val="005637A0"/>
    <w:rsid w:val="005637C6"/>
    <w:rsid w:val="005638AA"/>
    <w:rsid w:val="0056399C"/>
    <w:rsid w:val="00563A75"/>
    <w:rsid w:val="00563E80"/>
    <w:rsid w:val="00563FEE"/>
    <w:rsid w:val="005641DF"/>
    <w:rsid w:val="0056426F"/>
    <w:rsid w:val="00564629"/>
    <w:rsid w:val="005647DA"/>
    <w:rsid w:val="00564950"/>
    <w:rsid w:val="00564AE8"/>
    <w:rsid w:val="00564C2D"/>
    <w:rsid w:val="00564F6B"/>
    <w:rsid w:val="005651D0"/>
    <w:rsid w:val="005651F0"/>
    <w:rsid w:val="0056522E"/>
    <w:rsid w:val="005652DA"/>
    <w:rsid w:val="0056548C"/>
    <w:rsid w:val="005655F6"/>
    <w:rsid w:val="00565824"/>
    <w:rsid w:val="00565EBB"/>
    <w:rsid w:val="00565F05"/>
    <w:rsid w:val="005660DE"/>
    <w:rsid w:val="005661DF"/>
    <w:rsid w:val="00566247"/>
    <w:rsid w:val="0056648C"/>
    <w:rsid w:val="0056652F"/>
    <w:rsid w:val="00566781"/>
    <w:rsid w:val="00566923"/>
    <w:rsid w:val="00566D63"/>
    <w:rsid w:val="00566E6C"/>
    <w:rsid w:val="00566EEE"/>
    <w:rsid w:val="0056723C"/>
    <w:rsid w:val="0056729B"/>
    <w:rsid w:val="00567680"/>
    <w:rsid w:val="00567931"/>
    <w:rsid w:val="00567A3D"/>
    <w:rsid w:val="00567A52"/>
    <w:rsid w:val="00567AAA"/>
    <w:rsid w:val="00567B15"/>
    <w:rsid w:val="00567B57"/>
    <w:rsid w:val="00567C7E"/>
    <w:rsid w:val="00567D31"/>
    <w:rsid w:val="00567EDF"/>
    <w:rsid w:val="00567FD0"/>
    <w:rsid w:val="005703A4"/>
    <w:rsid w:val="0057041F"/>
    <w:rsid w:val="0057068D"/>
    <w:rsid w:val="005706FA"/>
    <w:rsid w:val="00570C70"/>
    <w:rsid w:val="00570F0E"/>
    <w:rsid w:val="0057138C"/>
    <w:rsid w:val="00571430"/>
    <w:rsid w:val="0057149B"/>
    <w:rsid w:val="005714A1"/>
    <w:rsid w:val="00571742"/>
    <w:rsid w:val="005717AD"/>
    <w:rsid w:val="005718C9"/>
    <w:rsid w:val="00571A7A"/>
    <w:rsid w:val="00571C05"/>
    <w:rsid w:val="00571EBE"/>
    <w:rsid w:val="00572270"/>
    <w:rsid w:val="005722C1"/>
    <w:rsid w:val="005725A3"/>
    <w:rsid w:val="00572CB4"/>
    <w:rsid w:val="00572CD1"/>
    <w:rsid w:val="00572D1F"/>
    <w:rsid w:val="005730F3"/>
    <w:rsid w:val="005732C5"/>
    <w:rsid w:val="0057337A"/>
    <w:rsid w:val="00573385"/>
    <w:rsid w:val="005733F5"/>
    <w:rsid w:val="005737B8"/>
    <w:rsid w:val="005737E7"/>
    <w:rsid w:val="00573DDE"/>
    <w:rsid w:val="00573E94"/>
    <w:rsid w:val="00574134"/>
    <w:rsid w:val="00574205"/>
    <w:rsid w:val="0057433C"/>
    <w:rsid w:val="00574821"/>
    <w:rsid w:val="00574844"/>
    <w:rsid w:val="005749A9"/>
    <w:rsid w:val="00574D40"/>
    <w:rsid w:val="00574EC0"/>
    <w:rsid w:val="00574FFE"/>
    <w:rsid w:val="00575051"/>
    <w:rsid w:val="0057535E"/>
    <w:rsid w:val="005754A5"/>
    <w:rsid w:val="005754E6"/>
    <w:rsid w:val="00575786"/>
    <w:rsid w:val="0057588E"/>
    <w:rsid w:val="00575956"/>
    <w:rsid w:val="00575EC4"/>
    <w:rsid w:val="00575F0F"/>
    <w:rsid w:val="00575FE2"/>
    <w:rsid w:val="005761C8"/>
    <w:rsid w:val="0057626F"/>
    <w:rsid w:val="005762DC"/>
    <w:rsid w:val="00576436"/>
    <w:rsid w:val="005764DA"/>
    <w:rsid w:val="00576621"/>
    <w:rsid w:val="005767AB"/>
    <w:rsid w:val="00576879"/>
    <w:rsid w:val="0057698A"/>
    <w:rsid w:val="005769F7"/>
    <w:rsid w:val="00576B54"/>
    <w:rsid w:val="00576DE4"/>
    <w:rsid w:val="00576FA0"/>
    <w:rsid w:val="00576FF1"/>
    <w:rsid w:val="00577002"/>
    <w:rsid w:val="005770C0"/>
    <w:rsid w:val="005772CB"/>
    <w:rsid w:val="005772DD"/>
    <w:rsid w:val="0057758A"/>
    <w:rsid w:val="005775F8"/>
    <w:rsid w:val="00577688"/>
    <w:rsid w:val="005778A9"/>
    <w:rsid w:val="00577A84"/>
    <w:rsid w:val="00577B21"/>
    <w:rsid w:val="00577D51"/>
    <w:rsid w:val="00577F49"/>
    <w:rsid w:val="00577FEB"/>
    <w:rsid w:val="005800BC"/>
    <w:rsid w:val="0058012F"/>
    <w:rsid w:val="005802F4"/>
    <w:rsid w:val="0058045D"/>
    <w:rsid w:val="005805BD"/>
    <w:rsid w:val="005805C9"/>
    <w:rsid w:val="005806F5"/>
    <w:rsid w:val="00580831"/>
    <w:rsid w:val="005808BF"/>
    <w:rsid w:val="00580A4B"/>
    <w:rsid w:val="00580A5B"/>
    <w:rsid w:val="00580B2C"/>
    <w:rsid w:val="00580D86"/>
    <w:rsid w:val="00580DDD"/>
    <w:rsid w:val="00580F21"/>
    <w:rsid w:val="00581073"/>
    <w:rsid w:val="005812BB"/>
    <w:rsid w:val="005813C8"/>
    <w:rsid w:val="00581545"/>
    <w:rsid w:val="0058174E"/>
    <w:rsid w:val="00581797"/>
    <w:rsid w:val="005817EF"/>
    <w:rsid w:val="00581804"/>
    <w:rsid w:val="00581A1E"/>
    <w:rsid w:val="00581AC9"/>
    <w:rsid w:val="00581B59"/>
    <w:rsid w:val="00581CEC"/>
    <w:rsid w:val="0058215B"/>
    <w:rsid w:val="005821E8"/>
    <w:rsid w:val="00582507"/>
    <w:rsid w:val="00582547"/>
    <w:rsid w:val="005825FE"/>
    <w:rsid w:val="005826F3"/>
    <w:rsid w:val="00582821"/>
    <w:rsid w:val="00582B5C"/>
    <w:rsid w:val="00582DE2"/>
    <w:rsid w:val="005831D5"/>
    <w:rsid w:val="00583258"/>
    <w:rsid w:val="00583473"/>
    <w:rsid w:val="0058357D"/>
    <w:rsid w:val="0058362F"/>
    <w:rsid w:val="00583689"/>
    <w:rsid w:val="005837E4"/>
    <w:rsid w:val="00583C55"/>
    <w:rsid w:val="00583CB6"/>
    <w:rsid w:val="00583F13"/>
    <w:rsid w:val="0058417D"/>
    <w:rsid w:val="00584366"/>
    <w:rsid w:val="005843CE"/>
    <w:rsid w:val="0058463D"/>
    <w:rsid w:val="005846E2"/>
    <w:rsid w:val="005849AC"/>
    <w:rsid w:val="00584AC5"/>
    <w:rsid w:val="00584C0E"/>
    <w:rsid w:val="00584EB7"/>
    <w:rsid w:val="00584EF3"/>
    <w:rsid w:val="00584F53"/>
    <w:rsid w:val="00585311"/>
    <w:rsid w:val="00585397"/>
    <w:rsid w:val="005853AD"/>
    <w:rsid w:val="00585429"/>
    <w:rsid w:val="00585495"/>
    <w:rsid w:val="00585DD3"/>
    <w:rsid w:val="00585E61"/>
    <w:rsid w:val="00585F60"/>
    <w:rsid w:val="0058607B"/>
    <w:rsid w:val="005860A8"/>
    <w:rsid w:val="005860DA"/>
    <w:rsid w:val="00586766"/>
    <w:rsid w:val="00586854"/>
    <w:rsid w:val="00586C43"/>
    <w:rsid w:val="00586D18"/>
    <w:rsid w:val="00586DCC"/>
    <w:rsid w:val="00586FC1"/>
    <w:rsid w:val="005870C5"/>
    <w:rsid w:val="00587291"/>
    <w:rsid w:val="0058733A"/>
    <w:rsid w:val="00587584"/>
    <w:rsid w:val="005875B1"/>
    <w:rsid w:val="00587925"/>
    <w:rsid w:val="00587A47"/>
    <w:rsid w:val="00587BA2"/>
    <w:rsid w:val="00587D32"/>
    <w:rsid w:val="00587E88"/>
    <w:rsid w:val="00587EFE"/>
    <w:rsid w:val="005901C4"/>
    <w:rsid w:val="00590220"/>
    <w:rsid w:val="005904ED"/>
    <w:rsid w:val="00590574"/>
    <w:rsid w:val="00590680"/>
    <w:rsid w:val="00590977"/>
    <w:rsid w:val="005909F8"/>
    <w:rsid w:val="00590A05"/>
    <w:rsid w:val="00590AB8"/>
    <w:rsid w:val="00590D03"/>
    <w:rsid w:val="00590D31"/>
    <w:rsid w:val="00590E7F"/>
    <w:rsid w:val="00591136"/>
    <w:rsid w:val="00591384"/>
    <w:rsid w:val="005914D2"/>
    <w:rsid w:val="005916D6"/>
    <w:rsid w:val="00591843"/>
    <w:rsid w:val="0059186B"/>
    <w:rsid w:val="00591AAF"/>
    <w:rsid w:val="00591C76"/>
    <w:rsid w:val="00591D2F"/>
    <w:rsid w:val="005921E4"/>
    <w:rsid w:val="0059226D"/>
    <w:rsid w:val="005922F3"/>
    <w:rsid w:val="00592626"/>
    <w:rsid w:val="00592729"/>
    <w:rsid w:val="0059280E"/>
    <w:rsid w:val="005929FC"/>
    <w:rsid w:val="00592C1B"/>
    <w:rsid w:val="005932A5"/>
    <w:rsid w:val="0059332B"/>
    <w:rsid w:val="0059335B"/>
    <w:rsid w:val="0059344B"/>
    <w:rsid w:val="00593501"/>
    <w:rsid w:val="00593B7C"/>
    <w:rsid w:val="00593D5A"/>
    <w:rsid w:val="00593E41"/>
    <w:rsid w:val="0059424F"/>
    <w:rsid w:val="00594592"/>
    <w:rsid w:val="005945D8"/>
    <w:rsid w:val="005947ED"/>
    <w:rsid w:val="00594AC3"/>
    <w:rsid w:val="00594EEF"/>
    <w:rsid w:val="00594FE8"/>
    <w:rsid w:val="005950BD"/>
    <w:rsid w:val="0059516A"/>
    <w:rsid w:val="0059522B"/>
    <w:rsid w:val="00595245"/>
    <w:rsid w:val="00595797"/>
    <w:rsid w:val="00595C11"/>
    <w:rsid w:val="00595D4D"/>
    <w:rsid w:val="005962AC"/>
    <w:rsid w:val="0059675E"/>
    <w:rsid w:val="00596835"/>
    <w:rsid w:val="005968AE"/>
    <w:rsid w:val="005968BA"/>
    <w:rsid w:val="005968D4"/>
    <w:rsid w:val="0059699A"/>
    <w:rsid w:val="00596A87"/>
    <w:rsid w:val="00596B3D"/>
    <w:rsid w:val="00596B50"/>
    <w:rsid w:val="00596BAD"/>
    <w:rsid w:val="00596E1D"/>
    <w:rsid w:val="00596F37"/>
    <w:rsid w:val="00596FB6"/>
    <w:rsid w:val="00596FEC"/>
    <w:rsid w:val="005970CC"/>
    <w:rsid w:val="005970CD"/>
    <w:rsid w:val="0059719E"/>
    <w:rsid w:val="005972E7"/>
    <w:rsid w:val="00597658"/>
    <w:rsid w:val="00597901"/>
    <w:rsid w:val="00597A6B"/>
    <w:rsid w:val="00597F35"/>
    <w:rsid w:val="005A0120"/>
    <w:rsid w:val="005A01C7"/>
    <w:rsid w:val="005A026A"/>
    <w:rsid w:val="005A02B1"/>
    <w:rsid w:val="005A0764"/>
    <w:rsid w:val="005A08BD"/>
    <w:rsid w:val="005A0BBE"/>
    <w:rsid w:val="005A0D09"/>
    <w:rsid w:val="005A1700"/>
    <w:rsid w:val="005A190E"/>
    <w:rsid w:val="005A1BE0"/>
    <w:rsid w:val="005A1EEC"/>
    <w:rsid w:val="005A1EF3"/>
    <w:rsid w:val="005A1FA8"/>
    <w:rsid w:val="005A20C5"/>
    <w:rsid w:val="005A2131"/>
    <w:rsid w:val="005A2146"/>
    <w:rsid w:val="005A22EA"/>
    <w:rsid w:val="005A2312"/>
    <w:rsid w:val="005A262C"/>
    <w:rsid w:val="005A2844"/>
    <w:rsid w:val="005A28B3"/>
    <w:rsid w:val="005A2977"/>
    <w:rsid w:val="005A2EBD"/>
    <w:rsid w:val="005A2F34"/>
    <w:rsid w:val="005A30D6"/>
    <w:rsid w:val="005A38DB"/>
    <w:rsid w:val="005A3C41"/>
    <w:rsid w:val="005A4051"/>
    <w:rsid w:val="005A405E"/>
    <w:rsid w:val="005A40FC"/>
    <w:rsid w:val="005A411B"/>
    <w:rsid w:val="005A43CF"/>
    <w:rsid w:val="005A4733"/>
    <w:rsid w:val="005A47AE"/>
    <w:rsid w:val="005A4916"/>
    <w:rsid w:val="005A49B4"/>
    <w:rsid w:val="005A50F9"/>
    <w:rsid w:val="005A5172"/>
    <w:rsid w:val="005A51B5"/>
    <w:rsid w:val="005A5383"/>
    <w:rsid w:val="005A5466"/>
    <w:rsid w:val="005A551F"/>
    <w:rsid w:val="005A5547"/>
    <w:rsid w:val="005A563D"/>
    <w:rsid w:val="005A56A7"/>
    <w:rsid w:val="005A59C3"/>
    <w:rsid w:val="005A5A88"/>
    <w:rsid w:val="005A5BE3"/>
    <w:rsid w:val="005A5D37"/>
    <w:rsid w:val="005A5E28"/>
    <w:rsid w:val="005A60DC"/>
    <w:rsid w:val="005A6236"/>
    <w:rsid w:val="005A634E"/>
    <w:rsid w:val="005A65F0"/>
    <w:rsid w:val="005A6D54"/>
    <w:rsid w:val="005A6EF2"/>
    <w:rsid w:val="005A7125"/>
    <w:rsid w:val="005A72E6"/>
    <w:rsid w:val="005A736B"/>
    <w:rsid w:val="005A7547"/>
    <w:rsid w:val="005A754C"/>
    <w:rsid w:val="005A7728"/>
    <w:rsid w:val="005A7737"/>
    <w:rsid w:val="005A790B"/>
    <w:rsid w:val="005A7A2B"/>
    <w:rsid w:val="005A7BDA"/>
    <w:rsid w:val="005A7BF0"/>
    <w:rsid w:val="005A7CB6"/>
    <w:rsid w:val="005A7EFD"/>
    <w:rsid w:val="005A7F8C"/>
    <w:rsid w:val="005A7F92"/>
    <w:rsid w:val="005A7FAF"/>
    <w:rsid w:val="005B01A0"/>
    <w:rsid w:val="005B07B0"/>
    <w:rsid w:val="005B091C"/>
    <w:rsid w:val="005B0979"/>
    <w:rsid w:val="005B09B4"/>
    <w:rsid w:val="005B0A6E"/>
    <w:rsid w:val="005B0AFD"/>
    <w:rsid w:val="005B0C6F"/>
    <w:rsid w:val="005B0CF1"/>
    <w:rsid w:val="005B0DD0"/>
    <w:rsid w:val="005B100D"/>
    <w:rsid w:val="005B125F"/>
    <w:rsid w:val="005B12A1"/>
    <w:rsid w:val="005B153D"/>
    <w:rsid w:val="005B199C"/>
    <w:rsid w:val="005B1BDD"/>
    <w:rsid w:val="005B1C48"/>
    <w:rsid w:val="005B1D4E"/>
    <w:rsid w:val="005B1E6D"/>
    <w:rsid w:val="005B211A"/>
    <w:rsid w:val="005B229C"/>
    <w:rsid w:val="005B2316"/>
    <w:rsid w:val="005B231A"/>
    <w:rsid w:val="005B231E"/>
    <w:rsid w:val="005B23D0"/>
    <w:rsid w:val="005B24CA"/>
    <w:rsid w:val="005B2782"/>
    <w:rsid w:val="005B2998"/>
    <w:rsid w:val="005B2D03"/>
    <w:rsid w:val="005B2D2F"/>
    <w:rsid w:val="005B2EBD"/>
    <w:rsid w:val="005B2EFE"/>
    <w:rsid w:val="005B3074"/>
    <w:rsid w:val="005B3790"/>
    <w:rsid w:val="005B38D4"/>
    <w:rsid w:val="005B39BF"/>
    <w:rsid w:val="005B3C25"/>
    <w:rsid w:val="005B3C92"/>
    <w:rsid w:val="005B3CF3"/>
    <w:rsid w:val="005B3D63"/>
    <w:rsid w:val="005B3D65"/>
    <w:rsid w:val="005B3F87"/>
    <w:rsid w:val="005B408E"/>
    <w:rsid w:val="005B42B8"/>
    <w:rsid w:val="005B44E2"/>
    <w:rsid w:val="005B4547"/>
    <w:rsid w:val="005B4BD9"/>
    <w:rsid w:val="005B502B"/>
    <w:rsid w:val="005B53CA"/>
    <w:rsid w:val="005B53FC"/>
    <w:rsid w:val="005B546F"/>
    <w:rsid w:val="005B54B5"/>
    <w:rsid w:val="005B580F"/>
    <w:rsid w:val="005B5A8A"/>
    <w:rsid w:val="005B5B3D"/>
    <w:rsid w:val="005B5B8F"/>
    <w:rsid w:val="005B5C04"/>
    <w:rsid w:val="005B623E"/>
    <w:rsid w:val="005B6285"/>
    <w:rsid w:val="005B6467"/>
    <w:rsid w:val="005B65B4"/>
    <w:rsid w:val="005B67D5"/>
    <w:rsid w:val="005B6970"/>
    <w:rsid w:val="005B6A6A"/>
    <w:rsid w:val="005B6C40"/>
    <w:rsid w:val="005B6D7E"/>
    <w:rsid w:val="005B6E2A"/>
    <w:rsid w:val="005B6F68"/>
    <w:rsid w:val="005B6F9F"/>
    <w:rsid w:val="005B700D"/>
    <w:rsid w:val="005B7052"/>
    <w:rsid w:val="005B716E"/>
    <w:rsid w:val="005B7186"/>
    <w:rsid w:val="005B71E0"/>
    <w:rsid w:val="005B73C3"/>
    <w:rsid w:val="005B7428"/>
    <w:rsid w:val="005B7534"/>
    <w:rsid w:val="005B76D6"/>
    <w:rsid w:val="005B7987"/>
    <w:rsid w:val="005B7994"/>
    <w:rsid w:val="005B7B9F"/>
    <w:rsid w:val="005B7D95"/>
    <w:rsid w:val="005B7FE8"/>
    <w:rsid w:val="005C0072"/>
    <w:rsid w:val="005C010C"/>
    <w:rsid w:val="005C0173"/>
    <w:rsid w:val="005C0203"/>
    <w:rsid w:val="005C0507"/>
    <w:rsid w:val="005C0662"/>
    <w:rsid w:val="005C08A5"/>
    <w:rsid w:val="005C0961"/>
    <w:rsid w:val="005C0A0E"/>
    <w:rsid w:val="005C0BA9"/>
    <w:rsid w:val="005C0BFD"/>
    <w:rsid w:val="005C0C26"/>
    <w:rsid w:val="005C0D28"/>
    <w:rsid w:val="005C0DE5"/>
    <w:rsid w:val="005C0F21"/>
    <w:rsid w:val="005C0F22"/>
    <w:rsid w:val="005C1086"/>
    <w:rsid w:val="005C11C6"/>
    <w:rsid w:val="005C161A"/>
    <w:rsid w:val="005C17AE"/>
    <w:rsid w:val="005C17BF"/>
    <w:rsid w:val="005C197A"/>
    <w:rsid w:val="005C19D0"/>
    <w:rsid w:val="005C1AE5"/>
    <w:rsid w:val="005C1EF4"/>
    <w:rsid w:val="005C1FCB"/>
    <w:rsid w:val="005C2374"/>
    <w:rsid w:val="005C24DA"/>
    <w:rsid w:val="005C2569"/>
    <w:rsid w:val="005C25CE"/>
    <w:rsid w:val="005C2AAF"/>
    <w:rsid w:val="005C2AB7"/>
    <w:rsid w:val="005C2AFE"/>
    <w:rsid w:val="005C2E7B"/>
    <w:rsid w:val="005C3002"/>
    <w:rsid w:val="005C3155"/>
    <w:rsid w:val="005C320F"/>
    <w:rsid w:val="005C336E"/>
    <w:rsid w:val="005C352E"/>
    <w:rsid w:val="005C357F"/>
    <w:rsid w:val="005C373A"/>
    <w:rsid w:val="005C3953"/>
    <w:rsid w:val="005C3B80"/>
    <w:rsid w:val="005C3BB8"/>
    <w:rsid w:val="005C4018"/>
    <w:rsid w:val="005C424D"/>
    <w:rsid w:val="005C4290"/>
    <w:rsid w:val="005C4355"/>
    <w:rsid w:val="005C44CE"/>
    <w:rsid w:val="005C451F"/>
    <w:rsid w:val="005C4761"/>
    <w:rsid w:val="005C48A1"/>
    <w:rsid w:val="005C4F6A"/>
    <w:rsid w:val="005C4FB3"/>
    <w:rsid w:val="005C52D0"/>
    <w:rsid w:val="005C569B"/>
    <w:rsid w:val="005C56B6"/>
    <w:rsid w:val="005C5812"/>
    <w:rsid w:val="005C5880"/>
    <w:rsid w:val="005C5955"/>
    <w:rsid w:val="005C5DB0"/>
    <w:rsid w:val="005C5E20"/>
    <w:rsid w:val="005C6202"/>
    <w:rsid w:val="005C635E"/>
    <w:rsid w:val="005C6399"/>
    <w:rsid w:val="005C63F7"/>
    <w:rsid w:val="005C651F"/>
    <w:rsid w:val="005C6606"/>
    <w:rsid w:val="005C67D1"/>
    <w:rsid w:val="005C690A"/>
    <w:rsid w:val="005C690E"/>
    <w:rsid w:val="005C69DC"/>
    <w:rsid w:val="005C6A4E"/>
    <w:rsid w:val="005C6F5B"/>
    <w:rsid w:val="005C6F5C"/>
    <w:rsid w:val="005C73B0"/>
    <w:rsid w:val="005C745A"/>
    <w:rsid w:val="005C74DF"/>
    <w:rsid w:val="005C759F"/>
    <w:rsid w:val="005C75D6"/>
    <w:rsid w:val="005C78A2"/>
    <w:rsid w:val="005C7D81"/>
    <w:rsid w:val="005C7D87"/>
    <w:rsid w:val="005C7DBC"/>
    <w:rsid w:val="005C7EFB"/>
    <w:rsid w:val="005D0070"/>
    <w:rsid w:val="005D05E3"/>
    <w:rsid w:val="005D063C"/>
    <w:rsid w:val="005D0673"/>
    <w:rsid w:val="005D081B"/>
    <w:rsid w:val="005D08C5"/>
    <w:rsid w:val="005D0D3C"/>
    <w:rsid w:val="005D106C"/>
    <w:rsid w:val="005D120A"/>
    <w:rsid w:val="005D13CA"/>
    <w:rsid w:val="005D13FA"/>
    <w:rsid w:val="005D1502"/>
    <w:rsid w:val="005D152A"/>
    <w:rsid w:val="005D1668"/>
    <w:rsid w:val="005D17AC"/>
    <w:rsid w:val="005D1A35"/>
    <w:rsid w:val="005D1AE0"/>
    <w:rsid w:val="005D1B43"/>
    <w:rsid w:val="005D1C42"/>
    <w:rsid w:val="005D1E10"/>
    <w:rsid w:val="005D1E83"/>
    <w:rsid w:val="005D2171"/>
    <w:rsid w:val="005D21CA"/>
    <w:rsid w:val="005D26D1"/>
    <w:rsid w:val="005D2750"/>
    <w:rsid w:val="005D2791"/>
    <w:rsid w:val="005D2834"/>
    <w:rsid w:val="005D29A8"/>
    <w:rsid w:val="005D29BF"/>
    <w:rsid w:val="005D2BA6"/>
    <w:rsid w:val="005D2CD7"/>
    <w:rsid w:val="005D2FA1"/>
    <w:rsid w:val="005D315E"/>
    <w:rsid w:val="005D32DA"/>
    <w:rsid w:val="005D3515"/>
    <w:rsid w:val="005D35A7"/>
    <w:rsid w:val="005D35D3"/>
    <w:rsid w:val="005D3731"/>
    <w:rsid w:val="005D3896"/>
    <w:rsid w:val="005D3B21"/>
    <w:rsid w:val="005D3CB6"/>
    <w:rsid w:val="005D3E7D"/>
    <w:rsid w:val="005D429C"/>
    <w:rsid w:val="005D4474"/>
    <w:rsid w:val="005D44F7"/>
    <w:rsid w:val="005D4703"/>
    <w:rsid w:val="005D489A"/>
    <w:rsid w:val="005D48BE"/>
    <w:rsid w:val="005D4B7E"/>
    <w:rsid w:val="005D4EA9"/>
    <w:rsid w:val="005D50DB"/>
    <w:rsid w:val="005D5347"/>
    <w:rsid w:val="005D535E"/>
    <w:rsid w:val="005D5540"/>
    <w:rsid w:val="005D5626"/>
    <w:rsid w:val="005D5789"/>
    <w:rsid w:val="005D5A98"/>
    <w:rsid w:val="005D5AA4"/>
    <w:rsid w:val="005D5B1F"/>
    <w:rsid w:val="005D5C72"/>
    <w:rsid w:val="005D5D37"/>
    <w:rsid w:val="005D5DBD"/>
    <w:rsid w:val="005D5DED"/>
    <w:rsid w:val="005D5E41"/>
    <w:rsid w:val="005D5E95"/>
    <w:rsid w:val="005D6429"/>
    <w:rsid w:val="005D6649"/>
    <w:rsid w:val="005D679D"/>
    <w:rsid w:val="005D6970"/>
    <w:rsid w:val="005D6A8A"/>
    <w:rsid w:val="005D6AFB"/>
    <w:rsid w:val="005D6D37"/>
    <w:rsid w:val="005D6D49"/>
    <w:rsid w:val="005D6E03"/>
    <w:rsid w:val="005D7022"/>
    <w:rsid w:val="005D70E7"/>
    <w:rsid w:val="005D7225"/>
    <w:rsid w:val="005D7541"/>
    <w:rsid w:val="005D7605"/>
    <w:rsid w:val="005D765D"/>
    <w:rsid w:val="005D790C"/>
    <w:rsid w:val="005D7D73"/>
    <w:rsid w:val="005D7D8F"/>
    <w:rsid w:val="005D7E5A"/>
    <w:rsid w:val="005E02E4"/>
    <w:rsid w:val="005E0610"/>
    <w:rsid w:val="005E0722"/>
    <w:rsid w:val="005E0A17"/>
    <w:rsid w:val="005E0AAF"/>
    <w:rsid w:val="005E0DD4"/>
    <w:rsid w:val="005E0DD9"/>
    <w:rsid w:val="005E0EB4"/>
    <w:rsid w:val="005E0F6B"/>
    <w:rsid w:val="005E1105"/>
    <w:rsid w:val="005E11F7"/>
    <w:rsid w:val="005E1978"/>
    <w:rsid w:val="005E1A56"/>
    <w:rsid w:val="005E1A67"/>
    <w:rsid w:val="005E1AA1"/>
    <w:rsid w:val="005E1D96"/>
    <w:rsid w:val="005E1EDB"/>
    <w:rsid w:val="005E1F3C"/>
    <w:rsid w:val="005E2122"/>
    <w:rsid w:val="005E217C"/>
    <w:rsid w:val="005E227D"/>
    <w:rsid w:val="005E22B6"/>
    <w:rsid w:val="005E2652"/>
    <w:rsid w:val="005E267E"/>
    <w:rsid w:val="005E2789"/>
    <w:rsid w:val="005E27EE"/>
    <w:rsid w:val="005E2969"/>
    <w:rsid w:val="005E296C"/>
    <w:rsid w:val="005E2CAE"/>
    <w:rsid w:val="005E2CBF"/>
    <w:rsid w:val="005E2CC1"/>
    <w:rsid w:val="005E2F62"/>
    <w:rsid w:val="005E3012"/>
    <w:rsid w:val="005E3097"/>
    <w:rsid w:val="005E3303"/>
    <w:rsid w:val="005E3325"/>
    <w:rsid w:val="005E3439"/>
    <w:rsid w:val="005E3713"/>
    <w:rsid w:val="005E376C"/>
    <w:rsid w:val="005E37CB"/>
    <w:rsid w:val="005E384D"/>
    <w:rsid w:val="005E39E3"/>
    <w:rsid w:val="005E3C78"/>
    <w:rsid w:val="005E3C8A"/>
    <w:rsid w:val="005E3E54"/>
    <w:rsid w:val="005E3EF4"/>
    <w:rsid w:val="005E3F3F"/>
    <w:rsid w:val="005E3F4E"/>
    <w:rsid w:val="005E4005"/>
    <w:rsid w:val="005E43E9"/>
    <w:rsid w:val="005E4877"/>
    <w:rsid w:val="005E492D"/>
    <w:rsid w:val="005E4C08"/>
    <w:rsid w:val="005E4D14"/>
    <w:rsid w:val="005E4DCE"/>
    <w:rsid w:val="005E4E30"/>
    <w:rsid w:val="005E5016"/>
    <w:rsid w:val="005E5043"/>
    <w:rsid w:val="005E50C9"/>
    <w:rsid w:val="005E51F2"/>
    <w:rsid w:val="005E5295"/>
    <w:rsid w:val="005E52E7"/>
    <w:rsid w:val="005E541A"/>
    <w:rsid w:val="005E54AC"/>
    <w:rsid w:val="005E57EE"/>
    <w:rsid w:val="005E587A"/>
    <w:rsid w:val="005E59BE"/>
    <w:rsid w:val="005E5AEF"/>
    <w:rsid w:val="005E5B04"/>
    <w:rsid w:val="005E5BC8"/>
    <w:rsid w:val="005E6147"/>
    <w:rsid w:val="005E6448"/>
    <w:rsid w:val="005E65A8"/>
    <w:rsid w:val="005E66BD"/>
    <w:rsid w:val="005E66D9"/>
    <w:rsid w:val="005E672E"/>
    <w:rsid w:val="005E6802"/>
    <w:rsid w:val="005E6868"/>
    <w:rsid w:val="005E68E5"/>
    <w:rsid w:val="005E6AAE"/>
    <w:rsid w:val="005E6B34"/>
    <w:rsid w:val="005E6D66"/>
    <w:rsid w:val="005E6EA7"/>
    <w:rsid w:val="005E6F0A"/>
    <w:rsid w:val="005E6F37"/>
    <w:rsid w:val="005E7316"/>
    <w:rsid w:val="005E7920"/>
    <w:rsid w:val="005E7972"/>
    <w:rsid w:val="005E7980"/>
    <w:rsid w:val="005E7B57"/>
    <w:rsid w:val="005E7CB8"/>
    <w:rsid w:val="005E7CD7"/>
    <w:rsid w:val="005E7DFE"/>
    <w:rsid w:val="005F00DF"/>
    <w:rsid w:val="005F01DC"/>
    <w:rsid w:val="005F023A"/>
    <w:rsid w:val="005F0310"/>
    <w:rsid w:val="005F0642"/>
    <w:rsid w:val="005F0814"/>
    <w:rsid w:val="005F08EC"/>
    <w:rsid w:val="005F0A1F"/>
    <w:rsid w:val="005F0A48"/>
    <w:rsid w:val="005F0AEE"/>
    <w:rsid w:val="005F0FD3"/>
    <w:rsid w:val="005F0FF8"/>
    <w:rsid w:val="005F1123"/>
    <w:rsid w:val="005F1308"/>
    <w:rsid w:val="005F159B"/>
    <w:rsid w:val="005F1849"/>
    <w:rsid w:val="005F1939"/>
    <w:rsid w:val="005F1972"/>
    <w:rsid w:val="005F1BA7"/>
    <w:rsid w:val="005F1BC4"/>
    <w:rsid w:val="005F1C5F"/>
    <w:rsid w:val="005F1CFF"/>
    <w:rsid w:val="005F2146"/>
    <w:rsid w:val="005F2551"/>
    <w:rsid w:val="005F2763"/>
    <w:rsid w:val="005F2B64"/>
    <w:rsid w:val="005F2FA2"/>
    <w:rsid w:val="005F30B7"/>
    <w:rsid w:val="005F3147"/>
    <w:rsid w:val="005F32DA"/>
    <w:rsid w:val="005F33F4"/>
    <w:rsid w:val="005F36CA"/>
    <w:rsid w:val="005F3957"/>
    <w:rsid w:val="005F3AD7"/>
    <w:rsid w:val="005F3B95"/>
    <w:rsid w:val="005F3CAB"/>
    <w:rsid w:val="005F3DED"/>
    <w:rsid w:val="005F3EBB"/>
    <w:rsid w:val="005F3F8D"/>
    <w:rsid w:val="005F41C9"/>
    <w:rsid w:val="005F4323"/>
    <w:rsid w:val="005F4338"/>
    <w:rsid w:val="005F43A3"/>
    <w:rsid w:val="005F4794"/>
    <w:rsid w:val="005F48BD"/>
    <w:rsid w:val="005F494C"/>
    <w:rsid w:val="005F4ADE"/>
    <w:rsid w:val="005F4B82"/>
    <w:rsid w:val="005F4D9F"/>
    <w:rsid w:val="005F4E62"/>
    <w:rsid w:val="005F4EE0"/>
    <w:rsid w:val="005F504A"/>
    <w:rsid w:val="005F50A0"/>
    <w:rsid w:val="005F5119"/>
    <w:rsid w:val="005F5267"/>
    <w:rsid w:val="005F5274"/>
    <w:rsid w:val="005F53BF"/>
    <w:rsid w:val="005F5686"/>
    <w:rsid w:val="005F5960"/>
    <w:rsid w:val="005F5B00"/>
    <w:rsid w:val="005F5CA5"/>
    <w:rsid w:val="005F616D"/>
    <w:rsid w:val="005F695C"/>
    <w:rsid w:val="005F6A39"/>
    <w:rsid w:val="005F6D0D"/>
    <w:rsid w:val="005F6D50"/>
    <w:rsid w:val="005F6DD0"/>
    <w:rsid w:val="005F6E40"/>
    <w:rsid w:val="005F700E"/>
    <w:rsid w:val="005F717D"/>
    <w:rsid w:val="005F7303"/>
    <w:rsid w:val="005F737F"/>
    <w:rsid w:val="005F7621"/>
    <w:rsid w:val="005F7B92"/>
    <w:rsid w:val="005F7FA6"/>
    <w:rsid w:val="0060009B"/>
    <w:rsid w:val="006003A5"/>
    <w:rsid w:val="0060041E"/>
    <w:rsid w:val="006005F0"/>
    <w:rsid w:val="00600CC3"/>
    <w:rsid w:val="00600E90"/>
    <w:rsid w:val="00600F60"/>
    <w:rsid w:val="00600FE8"/>
    <w:rsid w:val="00601006"/>
    <w:rsid w:val="0060112D"/>
    <w:rsid w:val="006012DD"/>
    <w:rsid w:val="0060140D"/>
    <w:rsid w:val="006014EE"/>
    <w:rsid w:val="00601525"/>
    <w:rsid w:val="006016A5"/>
    <w:rsid w:val="00601761"/>
    <w:rsid w:val="00601AB7"/>
    <w:rsid w:val="00601C54"/>
    <w:rsid w:val="00601D26"/>
    <w:rsid w:val="00601D4D"/>
    <w:rsid w:val="00601E23"/>
    <w:rsid w:val="00601F7C"/>
    <w:rsid w:val="00601F9E"/>
    <w:rsid w:val="006020AE"/>
    <w:rsid w:val="0060210A"/>
    <w:rsid w:val="006021B1"/>
    <w:rsid w:val="0060229F"/>
    <w:rsid w:val="006022D5"/>
    <w:rsid w:val="006023A7"/>
    <w:rsid w:val="0060244F"/>
    <w:rsid w:val="006024C5"/>
    <w:rsid w:val="006025A4"/>
    <w:rsid w:val="0060262B"/>
    <w:rsid w:val="006027B9"/>
    <w:rsid w:val="0060289A"/>
    <w:rsid w:val="0060291E"/>
    <w:rsid w:val="00602995"/>
    <w:rsid w:val="006029C4"/>
    <w:rsid w:val="00602A77"/>
    <w:rsid w:val="00602E1D"/>
    <w:rsid w:val="00602E75"/>
    <w:rsid w:val="00603527"/>
    <w:rsid w:val="006036A2"/>
    <w:rsid w:val="00603798"/>
    <w:rsid w:val="00603BB1"/>
    <w:rsid w:val="00603C4F"/>
    <w:rsid w:val="00603F01"/>
    <w:rsid w:val="00603F05"/>
    <w:rsid w:val="0060405C"/>
    <w:rsid w:val="00604217"/>
    <w:rsid w:val="0060438A"/>
    <w:rsid w:val="006043F5"/>
    <w:rsid w:val="0060463D"/>
    <w:rsid w:val="00604864"/>
    <w:rsid w:val="00604ADE"/>
    <w:rsid w:val="00604B2A"/>
    <w:rsid w:val="00604B99"/>
    <w:rsid w:val="00604BFD"/>
    <w:rsid w:val="00604CFC"/>
    <w:rsid w:val="00604DD7"/>
    <w:rsid w:val="00604DEC"/>
    <w:rsid w:val="00605012"/>
    <w:rsid w:val="00605106"/>
    <w:rsid w:val="00605209"/>
    <w:rsid w:val="006053AB"/>
    <w:rsid w:val="00605737"/>
    <w:rsid w:val="00605745"/>
    <w:rsid w:val="00605841"/>
    <w:rsid w:val="00605C12"/>
    <w:rsid w:val="00605C4B"/>
    <w:rsid w:val="00605C69"/>
    <w:rsid w:val="00605C80"/>
    <w:rsid w:val="00605D1C"/>
    <w:rsid w:val="00605F08"/>
    <w:rsid w:val="00605F75"/>
    <w:rsid w:val="00605FAF"/>
    <w:rsid w:val="00606298"/>
    <w:rsid w:val="006064D1"/>
    <w:rsid w:val="0060664C"/>
    <w:rsid w:val="00606669"/>
    <w:rsid w:val="00606819"/>
    <w:rsid w:val="00606B19"/>
    <w:rsid w:val="00606B36"/>
    <w:rsid w:val="00606D85"/>
    <w:rsid w:val="00606E67"/>
    <w:rsid w:val="00606FE4"/>
    <w:rsid w:val="006070CC"/>
    <w:rsid w:val="00607154"/>
    <w:rsid w:val="00607315"/>
    <w:rsid w:val="0060733F"/>
    <w:rsid w:val="00607397"/>
    <w:rsid w:val="00607444"/>
    <w:rsid w:val="0060747E"/>
    <w:rsid w:val="0060759F"/>
    <w:rsid w:val="00607A2C"/>
    <w:rsid w:val="00607A4E"/>
    <w:rsid w:val="00607D1D"/>
    <w:rsid w:val="00607F38"/>
    <w:rsid w:val="00607F43"/>
    <w:rsid w:val="00607FF5"/>
    <w:rsid w:val="0061012F"/>
    <w:rsid w:val="006103CA"/>
    <w:rsid w:val="0061048D"/>
    <w:rsid w:val="006104F5"/>
    <w:rsid w:val="006106D7"/>
    <w:rsid w:val="00610727"/>
    <w:rsid w:val="006107FF"/>
    <w:rsid w:val="00610AF6"/>
    <w:rsid w:val="00610B5E"/>
    <w:rsid w:val="00610BCB"/>
    <w:rsid w:val="00610C42"/>
    <w:rsid w:val="00610E16"/>
    <w:rsid w:val="00610E52"/>
    <w:rsid w:val="00610E69"/>
    <w:rsid w:val="0061106F"/>
    <w:rsid w:val="00611158"/>
    <w:rsid w:val="00611189"/>
    <w:rsid w:val="00611304"/>
    <w:rsid w:val="0061130E"/>
    <w:rsid w:val="0061133F"/>
    <w:rsid w:val="006114E6"/>
    <w:rsid w:val="00611907"/>
    <w:rsid w:val="00611A0F"/>
    <w:rsid w:val="00611A1D"/>
    <w:rsid w:val="00611AD8"/>
    <w:rsid w:val="00611AE2"/>
    <w:rsid w:val="00611DD2"/>
    <w:rsid w:val="00611ED2"/>
    <w:rsid w:val="00611FB2"/>
    <w:rsid w:val="0061216B"/>
    <w:rsid w:val="006123D5"/>
    <w:rsid w:val="0061278C"/>
    <w:rsid w:val="0061280E"/>
    <w:rsid w:val="00612936"/>
    <w:rsid w:val="00612D0C"/>
    <w:rsid w:val="00612DAC"/>
    <w:rsid w:val="00612FB0"/>
    <w:rsid w:val="006133B2"/>
    <w:rsid w:val="006134CC"/>
    <w:rsid w:val="00613937"/>
    <w:rsid w:val="00613A71"/>
    <w:rsid w:val="00613B74"/>
    <w:rsid w:val="00613B9A"/>
    <w:rsid w:val="00613C1B"/>
    <w:rsid w:val="00613CAA"/>
    <w:rsid w:val="00613DF4"/>
    <w:rsid w:val="0061405E"/>
    <w:rsid w:val="00614072"/>
    <w:rsid w:val="0061433C"/>
    <w:rsid w:val="0061443C"/>
    <w:rsid w:val="00614453"/>
    <w:rsid w:val="00614691"/>
    <w:rsid w:val="00614DD4"/>
    <w:rsid w:val="00614F01"/>
    <w:rsid w:val="006153C8"/>
    <w:rsid w:val="0061540C"/>
    <w:rsid w:val="006155C0"/>
    <w:rsid w:val="0061581D"/>
    <w:rsid w:val="0061597C"/>
    <w:rsid w:val="00615CBC"/>
    <w:rsid w:val="00615E88"/>
    <w:rsid w:val="00615EC4"/>
    <w:rsid w:val="00615F8F"/>
    <w:rsid w:val="00615FEB"/>
    <w:rsid w:val="0061602F"/>
    <w:rsid w:val="006160C1"/>
    <w:rsid w:val="006161C8"/>
    <w:rsid w:val="0061639A"/>
    <w:rsid w:val="00616461"/>
    <w:rsid w:val="0061666E"/>
    <w:rsid w:val="0061679F"/>
    <w:rsid w:val="0061689C"/>
    <w:rsid w:val="00616F34"/>
    <w:rsid w:val="00616F53"/>
    <w:rsid w:val="006172A8"/>
    <w:rsid w:val="0061755A"/>
    <w:rsid w:val="00617783"/>
    <w:rsid w:val="00617862"/>
    <w:rsid w:val="0061792E"/>
    <w:rsid w:val="00617B83"/>
    <w:rsid w:val="00617DDD"/>
    <w:rsid w:val="00617DFD"/>
    <w:rsid w:val="00617E6C"/>
    <w:rsid w:val="0062016C"/>
    <w:rsid w:val="0062048C"/>
    <w:rsid w:val="006207AC"/>
    <w:rsid w:val="006207EA"/>
    <w:rsid w:val="006208D9"/>
    <w:rsid w:val="00620F57"/>
    <w:rsid w:val="00621456"/>
    <w:rsid w:val="006215B7"/>
    <w:rsid w:val="00621BC7"/>
    <w:rsid w:val="00621C76"/>
    <w:rsid w:val="00621D25"/>
    <w:rsid w:val="00621D57"/>
    <w:rsid w:val="0062211F"/>
    <w:rsid w:val="00622755"/>
    <w:rsid w:val="00622A8F"/>
    <w:rsid w:val="00622D6B"/>
    <w:rsid w:val="00622D9F"/>
    <w:rsid w:val="00622FF5"/>
    <w:rsid w:val="00623059"/>
    <w:rsid w:val="006231C0"/>
    <w:rsid w:val="0062328F"/>
    <w:rsid w:val="00623320"/>
    <w:rsid w:val="006233F2"/>
    <w:rsid w:val="00623553"/>
    <w:rsid w:val="006238BF"/>
    <w:rsid w:val="00623A2E"/>
    <w:rsid w:val="00623C19"/>
    <w:rsid w:val="00623C64"/>
    <w:rsid w:val="00623DD5"/>
    <w:rsid w:val="00623EA4"/>
    <w:rsid w:val="00623F04"/>
    <w:rsid w:val="00623FB4"/>
    <w:rsid w:val="006240F6"/>
    <w:rsid w:val="00624128"/>
    <w:rsid w:val="006241A4"/>
    <w:rsid w:val="006243FD"/>
    <w:rsid w:val="00624686"/>
    <w:rsid w:val="00624A85"/>
    <w:rsid w:val="00624B6C"/>
    <w:rsid w:val="00624DAF"/>
    <w:rsid w:val="00624DDB"/>
    <w:rsid w:val="00624EFD"/>
    <w:rsid w:val="00625003"/>
    <w:rsid w:val="0062516E"/>
    <w:rsid w:val="0062524D"/>
    <w:rsid w:val="0062534B"/>
    <w:rsid w:val="00625477"/>
    <w:rsid w:val="006254F1"/>
    <w:rsid w:val="00625D7D"/>
    <w:rsid w:val="006260C1"/>
    <w:rsid w:val="00626251"/>
    <w:rsid w:val="006262EF"/>
    <w:rsid w:val="00626351"/>
    <w:rsid w:val="006265A1"/>
    <w:rsid w:val="00626646"/>
    <w:rsid w:val="00626700"/>
    <w:rsid w:val="0062697C"/>
    <w:rsid w:val="006269A0"/>
    <w:rsid w:val="006269BF"/>
    <w:rsid w:val="00626C16"/>
    <w:rsid w:val="00626DD3"/>
    <w:rsid w:val="0062725C"/>
    <w:rsid w:val="0062730A"/>
    <w:rsid w:val="00627478"/>
    <w:rsid w:val="00627743"/>
    <w:rsid w:val="006278DB"/>
    <w:rsid w:val="00627E90"/>
    <w:rsid w:val="00627FDF"/>
    <w:rsid w:val="006302B5"/>
    <w:rsid w:val="006302CC"/>
    <w:rsid w:val="0063077E"/>
    <w:rsid w:val="00630792"/>
    <w:rsid w:val="00630CF2"/>
    <w:rsid w:val="00630F08"/>
    <w:rsid w:val="00630F1D"/>
    <w:rsid w:val="00630F3A"/>
    <w:rsid w:val="00630FD3"/>
    <w:rsid w:val="006312B4"/>
    <w:rsid w:val="00631484"/>
    <w:rsid w:val="00631684"/>
    <w:rsid w:val="0063174A"/>
    <w:rsid w:val="00631822"/>
    <w:rsid w:val="00631837"/>
    <w:rsid w:val="00631A0C"/>
    <w:rsid w:val="00631BD9"/>
    <w:rsid w:val="00631BEF"/>
    <w:rsid w:val="00631C86"/>
    <w:rsid w:val="00631D78"/>
    <w:rsid w:val="00632099"/>
    <w:rsid w:val="0063256F"/>
    <w:rsid w:val="006327B8"/>
    <w:rsid w:val="0063296A"/>
    <w:rsid w:val="00632A8B"/>
    <w:rsid w:val="00632A90"/>
    <w:rsid w:val="00632ADF"/>
    <w:rsid w:val="00632BEA"/>
    <w:rsid w:val="00632C88"/>
    <w:rsid w:val="00632EAB"/>
    <w:rsid w:val="00632EDB"/>
    <w:rsid w:val="00632FA6"/>
    <w:rsid w:val="0063307E"/>
    <w:rsid w:val="0063336C"/>
    <w:rsid w:val="006333EB"/>
    <w:rsid w:val="006334CE"/>
    <w:rsid w:val="00633526"/>
    <w:rsid w:val="006335F3"/>
    <w:rsid w:val="0063371C"/>
    <w:rsid w:val="0063373A"/>
    <w:rsid w:val="006337E3"/>
    <w:rsid w:val="00633907"/>
    <w:rsid w:val="00633C8C"/>
    <w:rsid w:val="00633CD6"/>
    <w:rsid w:val="006340F9"/>
    <w:rsid w:val="0063422C"/>
    <w:rsid w:val="006342F7"/>
    <w:rsid w:val="00634462"/>
    <w:rsid w:val="00634520"/>
    <w:rsid w:val="0063466F"/>
    <w:rsid w:val="006346B7"/>
    <w:rsid w:val="006346D1"/>
    <w:rsid w:val="00634739"/>
    <w:rsid w:val="0063485F"/>
    <w:rsid w:val="00634894"/>
    <w:rsid w:val="006348CD"/>
    <w:rsid w:val="00634918"/>
    <w:rsid w:val="00634972"/>
    <w:rsid w:val="00634A88"/>
    <w:rsid w:val="00634C86"/>
    <w:rsid w:val="00634D4A"/>
    <w:rsid w:val="00634D84"/>
    <w:rsid w:val="00634DE6"/>
    <w:rsid w:val="00634DF7"/>
    <w:rsid w:val="00634E7A"/>
    <w:rsid w:val="00634EA5"/>
    <w:rsid w:val="00634F26"/>
    <w:rsid w:val="00635065"/>
    <w:rsid w:val="0063506C"/>
    <w:rsid w:val="00635155"/>
    <w:rsid w:val="00635287"/>
    <w:rsid w:val="006354C4"/>
    <w:rsid w:val="00635599"/>
    <w:rsid w:val="00635927"/>
    <w:rsid w:val="00635985"/>
    <w:rsid w:val="00635BE0"/>
    <w:rsid w:val="00635C5A"/>
    <w:rsid w:val="00635D60"/>
    <w:rsid w:val="00635DE5"/>
    <w:rsid w:val="00635E5E"/>
    <w:rsid w:val="00635E76"/>
    <w:rsid w:val="0063625B"/>
    <w:rsid w:val="006362D0"/>
    <w:rsid w:val="00636307"/>
    <w:rsid w:val="00636554"/>
    <w:rsid w:val="0063677A"/>
    <w:rsid w:val="00636851"/>
    <w:rsid w:val="006368A9"/>
    <w:rsid w:val="00636925"/>
    <w:rsid w:val="006369A1"/>
    <w:rsid w:val="00636A5A"/>
    <w:rsid w:val="00636CE4"/>
    <w:rsid w:val="00636ED7"/>
    <w:rsid w:val="00637000"/>
    <w:rsid w:val="00637098"/>
    <w:rsid w:val="00637191"/>
    <w:rsid w:val="00637305"/>
    <w:rsid w:val="006378D7"/>
    <w:rsid w:val="00637939"/>
    <w:rsid w:val="006379B7"/>
    <w:rsid w:val="00637BAA"/>
    <w:rsid w:val="00640106"/>
    <w:rsid w:val="00640137"/>
    <w:rsid w:val="006401BA"/>
    <w:rsid w:val="006402A6"/>
    <w:rsid w:val="006402AC"/>
    <w:rsid w:val="006403A7"/>
    <w:rsid w:val="00640711"/>
    <w:rsid w:val="006407A3"/>
    <w:rsid w:val="006408F5"/>
    <w:rsid w:val="0064098D"/>
    <w:rsid w:val="006409CC"/>
    <w:rsid w:val="00640DD8"/>
    <w:rsid w:val="00640DF6"/>
    <w:rsid w:val="00640E55"/>
    <w:rsid w:val="00640F9D"/>
    <w:rsid w:val="00641298"/>
    <w:rsid w:val="00641299"/>
    <w:rsid w:val="006414A0"/>
    <w:rsid w:val="006415EF"/>
    <w:rsid w:val="006417FA"/>
    <w:rsid w:val="00641936"/>
    <w:rsid w:val="00641A01"/>
    <w:rsid w:val="00641A83"/>
    <w:rsid w:val="00641B79"/>
    <w:rsid w:val="00641BEE"/>
    <w:rsid w:val="00641F9C"/>
    <w:rsid w:val="006421EF"/>
    <w:rsid w:val="00642360"/>
    <w:rsid w:val="00642391"/>
    <w:rsid w:val="0064264F"/>
    <w:rsid w:val="00642864"/>
    <w:rsid w:val="00642955"/>
    <w:rsid w:val="00642961"/>
    <w:rsid w:val="00642969"/>
    <w:rsid w:val="00642BCF"/>
    <w:rsid w:val="00642D21"/>
    <w:rsid w:val="00643053"/>
    <w:rsid w:val="0064323E"/>
    <w:rsid w:val="006433B0"/>
    <w:rsid w:val="006433B7"/>
    <w:rsid w:val="006434FE"/>
    <w:rsid w:val="00643649"/>
    <w:rsid w:val="006436DE"/>
    <w:rsid w:val="00643753"/>
    <w:rsid w:val="006437FA"/>
    <w:rsid w:val="00643890"/>
    <w:rsid w:val="006438C7"/>
    <w:rsid w:val="006439C4"/>
    <w:rsid w:val="00643A2A"/>
    <w:rsid w:val="00643AD6"/>
    <w:rsid w:val="00643DAD"/>
    <w:rsid w:val="0064412E"/>
    <w:rsid w:val="00644395"/>
    <w:rsid w:val="006443F0"/>
    <w:rsid w:val="00644838"/>
    <w:rsid w:val="00644967"/>
    <w:rsid w:val="006449BF"/>
    <w:rsid w:val="00644A99"/>
    <w:rsid w:val="00644BFA"/>
    <w:rsid w:val="00644DBE"/>
    <w:rsid w:val="00644EAE"/>
    <w:rsid w:val="00645300"/>
    <w:rsid w:val="00645355"/>
    <w:rsid w:val="00645585"/>
    <w:rsid w:val="006455E2"/>
    <w:rsid w:val="006456BA"/>
    <w:rsid w:val="006458E1"/>
    <w:rsid w:val="00645909"/>
    <w:rsid w:val="006459DD"/>
    <w:rsid w:val="00645A7A"/>
    <w:rsid w:val="00645B1F"/>
    <w:rsid w:val="00645B67"/>
    <w:rsid w:val="00645EF7"/>
    <w:rsid w:val="00645F8F"/>
    <w:rsid w:val="00646177"/>
    <w:rsid w:val="00646246"/>
    <w:rsid w:val="0064653E"/>
    <w:rsid w:val="006465DD"/>
    <w:rsid w:val="00646789"/>
    <w:rsid w:val="0064693D"/>
    <w:rsid w:val="00647635"/>
    <w:rsid w:val="00647825"/>
    <w:rsid w:val="006478AA"/>
    <w:rsid w:val="006478F1"/>
    <w:rsid w:val="00647FC7"/>
    <w:rsid w:val="006500A7"/>
    <w:rsid w:val="006503CC"/>
    <w:rsid w:val="006503E5"/>
    <w:rsid w:val="006503FF"/>
    <w:rsid w:val="00650413"/>
    <w:rsid w:val="0065059A"/>
    <w:rsid w:val="00650B13"/>
    <w:rsid w:val="00650B22"/>
    <w:rsid w:val="00650CF0"/>
    <w:rsid w:val="00651015"/>
    <w:rsid w:val="006511EA"/>
    <w:rsid w:val="006511F9"/>
    <w:rsid w:val="0065131B"/>
    <w:rsid w:val="006513D1"/>
    <w:rsid w:val="00651773"/>
    <w:rsid w:val="00651851"/>
    <w:rsid w:val="00651CDB"/>
    <w:rsid w:val="00651D39"/>
    <w:rsid w:val="00651DA7"/>
    <w:rsid w:val="00651EA6"/>
    <w:rsid w:val="006520E2"/>
    <w:rsid w:val="00652120"/>
    <w:rsid w:val="0065218C"/>
    <w:rsid w:val="006524C5"/>
    <w:rsid w:val="006527BF"/>
    <w:rsid w:val="006527FB"/>
    <w:rsid w:val="0065299C"/>
    <w:rsid w:val="00652A25"/>
    <w:rsid w:val="00652B1A"/>
    <w:rsid w:val="00652CFD"/>
    <w:rsid w:val="00652D67"/>
    <w:rsid w:val="0065317B"/>
    <w:rsid w:val="006531EC"/>
    <w:rsid w:val="0065333D"/>
    <w:rsid w:val="0065345A"/>
    <w:rsid w:val="00653AE3"/>
    <w:rsid w:val="00653AF4"/>
    <w:rsid w:val="00653D1F"/>
    <w:rsid w:val="00654197"/>
    <w:rsid w:val="0065456F"/>
    <w:rsid w:val="006547CE"/>
    <w:rsid w:val="0065485D"/>
    <w:rsid w:val="006548E6"/>
    <w:rsid w:val="00654A46"/>
    <w:rsid w:val="00654B71"/>
    <w:rsid w:val="00654BAA"/>
    <w:rsid w:val="00654CA7"/>
    <w:rsid w:val="00654CB3"/>
    <w:rsid w:val="00654CE6"/>
    <w:rsid w:val="00654D9E"/>
    <w:rsid w:val="00654DAF"/>
    <w:rsid w:val="0065523F"/>
    <w:rsid w:val="00655325"/>
    <w:rsid w:val="00655363"/>
    <w:rsid w:val="00655376"/>
    <w:rsid w:val="006553C9"/>
    <w:rsid w:val="006557C4"/>
    <w:rsid w:val="006558DC"/>
    <w:rsid w:val="00655C02"/>
    <w:rsid w:val="00655C48"/>
    <w:rsid w:val="00655EAD"/>
    <w:rsid w:val="00655F3E"/>
    <w:rsid w:val="00656071"/>
    <w:rsid w:val="006562B6"/>
    <w:rsid w:val="006564DA"/>
    <w:rsid w:val="0065657C"/>
    <w:rsid w:val="006566E6"/>
    <w:rsid w:val="006566F8"/>
    <w:rsid w:val="0065676D"/>
    <w:rsid w:val="00656955"/>
    <w:rsid w:val="0065697B"/>
    <w:rsid w:val="0065698E"/>
    <w:rsid w:val="00656AAA"/>
    <w:rsid w:val="00656AFD"/>
    <w:rsid w:val="00657160"/>
    <w:rsid w:val="006573B8"/>
    <w:rsid w:val="006575BD"/>
    <w:rsid w:val="006575ED"/>
    <w:rsid w:val="00657619"/>
    <w:rsid w:val="00657B5E"/>
    <w:rsid w:val="00657B7A"/>
    <w:rsid w:val="00657D80"/>
    <w:rsid w:val="00657DC6"/>
    <w:rsid w:val="00657E1B"/>
    <w:rsid w:val="00657F1D"/>
    <w:rsid w:val="006604D9"/>
    <w:rsid w:val="006606F3"/>
    <w:rsid w:val="006607B9"/>
    <w:rsid w:val="00660811"/>
    <w:rsid w:val="00660953"/>
    <w:rsid w:val="00660972"/>
    <w:rsid w:val="0066097E"/>
    <w:rsid w:val="00661096"/>
    <w:rsid w:val="006610C0"/>
    <w:rsid w:val="0066121D"/>
    <w:rsid w:val="00661316"/>
    <w:rsid w:val="00661321"/>
    <w:rsid w:val="00661612"/>
    <w:rsid w:val="0066188C"/>
    <w:rsid w:val="00661A6E"/>
    <w:rsid w:val="00661BB5"/>
    <w:rsid w:val="00661BB9"/>
    <w:rsid w:val="00661C2A"/>
    <w:rsid w:val="0066213A"/>
    <w:rsid w:val="00662641"/>
    <w:rsid w:val="0066265C"/>
    <w:rsid w:val="006628A7"/>
    <w:rsid w:val="006629AB"/>
    <w:rsid w:val="00662AC2"/>
    <w:rsid w:val="00662BBD"/>
    <w:rsid w:val="00662D6B"/>
    <w:rsid w:val="00662DBD"/>
    <w:rsid w:val="00662E1A"/>
    <w:rsid w:val="00662E4A"/>
    <w:rsid w:val="006630F5"/>
    <w:rsid w:val="0066318E"/>
    <w:rsid w:val="0066384F"/>
    <w:rsid w:val="00663930"/>
    <w:rsid w:val="00663A46"/>
    <w:rsid w:val="00663E74"/>
    <w:rsid w:val="00663FC5"/>
    <w:rsid w:val="006640FB"/>
    <w:rsid w:val="006641D6"/>
    <w:rsid w:val="0066473C"/>
    <w:rsid w:val="006647BD"/>
    <w:rsid w:val="006647D2"/>
    <w:rsid w:val="00664A64"/>
    <w:rsid w:val="00664B01"/>
    <w:rsid w:val="00664D85"/>
    <w:rsid w:val="00664EAD"/>
    <w:rsid w:val="00664EDC"/>
    <w:rsid w:val="00665370"/>
    <w:rsid w:val="0066547B"/>
    <w:rsid w:val="006654E6"/>
    <w:rsid w:val="006654FA"/>
    <w:rsid w:val="006657ED"/>
    <w:rsid w:val="00665816"/>
    <w:rsid w:val="00665A90"/>
    <w:rsid w:val="00665B0E"/>
    <w:rsid w:val="00665BCE"/>
    <w:rsid w:val="00665BD7"/>
    <w:rsid w:val="00665D24"/>
    <w:rsid w:val="00665D75"/>
    <w:rsid w:val="00665E2C"/>
    <w:rsid w:val="00665FE3"/>
    <w:rsid w:val="006660A8"/>
    <w:rsid w:val="0066624D"/>
    <w:rsid w:val="006662EB"/>
    <w:rsid w:val="00666468"/>
    <w:rsid w:val="006664E2"/>
    <w:rsid w:val="00666799"/>
    <w:rsid w:val="006668CB"/>
    <w:rsid w:val="00666908"/>
    <w:rsid w:val="00666959"/>
    <w:rsid w:val="006669AE"/>
    <w:rsid w:val="00666A34"/>
    <w:rsid w:val="00666B41"/>
    <w:rsid w:val="00666ED6"/>
    <w:rsid w:val="00666FB1"/>
    <w:rsid w:val="00667019"/>
    <w:rsid w:val="0066703A"/>
    <w:rsid w:val="006670EC"/>
    <w:rsid w:val="00667176"/>
    <w:rsid w:val="006671CD"/>
    <w:rsid w:val="0066732B"/>
    <w:rsid w:val="0066746C"/>
    <w:rsid w:val="006674A8"/>
    <w:rsid w:val="00667777"/>
    <w:rsid w:val="006677C4"/>
    <w:rsid w:val="00667849"/>
    <w:rsid w:val="00667928"/>
    <w:rsid w:val="0066797B"/>
    <w:rsid w:val="00667A38"/>
    <w:rsid w:val="00667ACE"/>
    <w:rsid w:val="00667B60"/>
    <w:rsid w:val="00667C1C"/>
    <w:rsid w:val="00667D2D"/>
    <w:rsid w:val="00667D90"/>
    <w:rsid w:val="00670007"/>
    <w:rsid w:val="00670041"/>
    <w:rsid w:val="0067029D"/>
    <w:rsid w:val="006703E9"/>
    <w:rsid w:val="006704E0"/>
    <w:rsid w:val="0067086D"/>
    <w:rsid w:val="006708C6"/>
    <w:rsid w:val="00670A53"/>
    <w:rsid w:val="00670A96"/>
    <w:rsid w:val="00670B2A"/>
    <w:rsid w:val="00670B48"/>
    <w:rsid w:val="00670DC8"/>
    <w:rsid w:val="00670FAF"/>
    <w:rsid w:val="0067144A"/>
    <w:rsid w:val="00671604"/>
    <w:rsid w:val="006717E8"/>
    <w:rsid w:val="00671A0D"/>
    <w:rsid w:val="00671C25"/>
    <w:rsid w:val="00671CD2"/>
    <w:rsid w:val="00671FA2"/>
    <w:rsid w:val="00672006"/>
    <w:rsid w:val="00672439"/>
    <w:rsid w:val="00672461"/>
    <w:rsid w:val="00672670"/>
    <w:rsid w:val="006726D5"/>
    <w:rsid w:val="00672951"/>
    <w:rsid w:val="00672C52"/>
    <w:rsid w:val="00672FC6"/>
    <w:rsid w:val="00673006"/>
    <w:rsid w:val="0067320B"/>
    <w:rsid w:val="006733DE"/>
    <w:rsid w:val="00673690"/>
    <w:rsid w:val="006736A4"/>
    <w:rsid w:val="006736FC"/>
    <w:rsid w:val="0067388A"/>
    <w:rsid w:val="00673953"/>
    <w:rsid w:val="00673B33"/>
    <w:rsid w:val="00673D4C"/>
    <w:rsid w:val="006741EB"/>
    <w:rsid w:val="00674312"/>
    <w:rsid w:val="0067437F"/>
    <w:rsid w:val="006743A1"/>
    <w:rsid w:val="0067440D"/>
    <w:rsid w:val="006746D9"/>
    <w:rsid w:val="00674739"/>
    <w:rsid w:val="006748C4"/>
    <w:rsid w:val="006749E8"/>
    <w:rsid w:val="006749F3"/>
    <w:rsid w:val="00674A07"/>
    <w:rsid w:val="00674C28"/>
    <w:rsid w:val="00674CEA"/>
    <w:rsid w:val="00675124"/>
    <w:rsid w:val="00675159"/>
    <w:rsid w:val="00675333"/>
    <w:rsid w:val="0067534F"/>
    <w:rsid w:val="006753DD"/>
    <w:rsid w:val="006754A4"/>
    <w:rsid w:val="0067556D"/>
    <w:rsid w:val="00675913"/>
    <w:rsid w:val="006759A9"/>
    <w:rsid w:val="00675AAC"/>
    <w:rsid w:val="00675B37"/>
    <w:rsid w:val="00675CAD"/>
    <w:rsid w:val="00675F29"/>
    <w:rsid w:val="00675FA6"/>
    <w:rsid w:val="0067603A"/>
    <w:rsid w:val="0067610C"/>
    <w:rsid w:val="00676321"/>
    <w:rsid w:val="006763A0"/>
    <w:rsid w:val="0067683B"/>
    <w:rsid w:val="006768A3"/>
    <w:rsid w:val="0067690D"/>
    <w:rsid w:val="00676DB2"/>
    <w:rsid w:val="00676F5C"/>
    <w:rsid w:val="006771C7"/>
    <w:rsid w:val="00677474"/>
    <w:rsid w:val="006777CD"/>
    <w:rsid w:val="00677841"/>
    <w:rsid w:val="006778A2"/>
    <w:rsid w:val="00677AFF"/>
    <w:rsid w:val="00677B94"/>
    <w:rsid w:val="00677CD3"/>
    <w:rsid w:val="00677EC8"/>
    <w:rsid w:val="006801DC"/>
    <w:rsid w:val="006803B5"/>
    <w:rsid w:val="00680434"/>
    <w:rsid w:val="0068069F"/>
    <w:rsid w:val="00680902"/>
    <w:rsid w:val="0068097C"/>
    <w:rsid w:val="00680B82"/>
    <w:rsid w:val="00680CB5"/>
    <w:rsid w:val="00680D17"/>
    <w:rsid w:val="00680EB4"/>
    <w:rsid w:val="006811CC"/>
    <w:rsid w:val="006811FF"/>
    <w:rsid w:val="0068145A"/>
    <w:rsid w:val="006814EE"/>
    <w:rsid w:val="0068150D"/>
    <w:rsid w:val="006817C4"/>
    <w:rsid w:val="0068181D"/>
    <w:rsid w:val="00681A9A"/>
    <w:rsid w:val="00681AA3"/>
    <w:rsid w:val="00681C36"/>
    <w:rsid w:val="00681CD9"/>
    <w:rsid w:val="00681D51"/>
    <w:rsid w:val="00681DA6"/>
    <w:rsid w:val="00681EFB"/>
    <w:rsid w:val="00681FCE"/>
    <w:rsid w:val="00682049"/>
    <w:rsid w:val="006823B0"/>
    <w:rsid w:val="00682487"/>
    <w:rsid w:val="0068274A"/>
    <w:rsid w:val="00682905"/>
    <w:rsid w:val="00682CAB"/>
    <w:rsid w:val="00682D1D"/>
    <w:rsid w:val="00682D83"/>
    <w:rsid w:val="00682DD9"/>
    <w:rsid w:val="00683133"/>
    <w:rsid w:val="00683233"/>
    <w:rsid w:val="006833B2"/>
    <w:rsid w:val="0068342D"/>
    <w:rsid w:val="0068357B"/>
    <w:rsid w:val="0068360A"/>
    <w:rsid w:val="00683761"/>
    <w:rsid w:val="00683786"/>
    <w:rsid w:val="0068396E"/>
    <w:rsid w:val="0068397A"/>
    <w:rsid w:val="00683A94"/>
    <w:rsid w:val="00683D10"/>
    <w:rsid w:val="00683E2C"/>
    <w:rsid w:val="00684045"/>
    <w:rsid w:val="00684192"/>
    <w:rsid w:val="00684302"/>
    <w:rsid w:val="00684536"/>
    <w:rsid w:val="00684A84"/>
    <w:rsid w:val="00684EE8"/>
    <w:rsid w:val="00684F29"/>
    <w:rsid w:val="00684F92"/>
    <w:rsid w:val="00684FDB"/>
    <w:rsid w:val="00684FF9"/>
    <w:rsid w:val="006853CE"/>
    <w:rsid w:val="00685526"/>
    <w:rsid w:val="0068558C"/>
    <w:rsid w:val="0068559E"/>
    <w:rsid w:val="00685900"/>
    <w:rsid w:val="00685A1C"/>
    <w:rsid w:val="00685B9D"/>
    <w:rsid w:val="00685E57"/>
    <w:rsid w:val="00685E67"/>
    <w:rsid w:val="00685EF1"/>
    <w:rsid w:val="00686061"/>
    <w:rsid w:val="006860C6"/>
    <w:rsid w:val="0068657D"/>
    <w:rsid w:val="006866D3"/>
    <w:rsid w:val="00686E40"/>
    <w:rsid w:val="00687042"/>
    <w:rsid w:val="0068752F"/>
    <w:rsid w:val="006875CB"/>
    <w:rsid w:val="006876CA"/>
    <w:rsid w:val="00687856"/>
    <w:rsid w:val="00687874"/>
    <w:rsid w:val="006878B9"/>
    <w:rsid w:val="006878D2"/>
    <w:rsid w:val="00687C2B"/>
    <w:rsid w:val="00687F36"/>
    <w:rsid w:val="0069039F"/>
    <w:rsid w:val="006903AC"/>
    <w:rsid w:val="00690553"/>
    <w:rsid w:val="00690591"/>
    <w:rsid w:val="006905B5"/>
    <w:rsid w:val="00690864"/>
    <w:rsid w:val="006908C7"/>
    <w:rsid w:val="006909E2"/>
    <w:rsid w:val="00690DE4"/>
    <w:rsid w:val="00691144"/>
    <w:rsid w:val="0069126B"/>
    <w:rsid w:val="006914EF"/>
    <w:rsid w:val="006914FD"/>
    <w:rsid w:val="00691501"/>
    <w:rsid w:val="006915EE"/>
    <w:rsid w:val="00691755"/>
    <w:rsid w:val="0069184E"/>
    <w:rsid w:val="00691AEC"/>
    <w:rsid w:val="00691E2E"/>
    <w:rsid w:val="00691FD7"/>
    <w:rsid w:val="00692042"/>
    <w:rsid w:val="00692223"/>
    <w:rsid w:val="006923BB"/>
    <w:rsid w:val="006924E4"/>
    <w:rsid w:val="0069264D"/>
    <w:rsid w:val="0069277F"/>
    <w:rsid w:val="006927A0"/>
    <w:rsid w:val="00692AF8"/>
    <w:rsid w:val="00692B4D"/>
    <w:rsid w:val="00692B53"/>
    <w:rsid w:val="00692E69"/>
    <w:rsid w:val="0069312B"/>
    <w:rsid w:val="0069313E"/>
    <w:rsid w:val="00693236"/>
    <w:rsid w:val="0069326F"/>
    <w:rsid w:val="0069340D"/>
    <w:rsid w:val="006938CD"/>
    <w:rsid w:val="006939DF"/>
    <w:rsid w:val="00693BC3"/>
    <w:rsid w:val="00693D3B"/>
    <w:rsid w:val="00693D7E"/>
    <w:rsid w:val="00693D97"/>
    <w:rsid w:val="00693E02"/>
    <w:rsid w:val="0069425E"/>
    <w:rsid w:val="00694264"/>
    <w:rsid w:val="0069433E"/>
    <w:rsid w:val="00694404"/>
    <w:rsid w:val="00694533"/>
    <w:rsid w:val="00694607"/>
    <w:rsid w:val="006946EA"/>
    <w:rsid w:val="00694725"/>
    <w:rsid w:val="00694767"/>
    <w:rsid w:val="006949AF"/>
    <w:rsid w:val="00694CA3"/>
    <w:rsid w:val="00694D9B"/>
    <w:rsid w:val="00694DC7"/>
    <w:rsid w:val="00694EC5"/>
    <w:rsid w:val="00694FD5"/>
    <w:rsid w:val="00694FF8"/>
    <w:rsid w:val="00695274"/>
    <w:rsid w:val="006955B7"/>
    <w:rsid w:val="00695640"/>
    <w:rsid w:val="006956B4"/>
    <w:rsid w:val="00695A3F"/>
    <w:rsid w:val="00695BC2"/>
    <w:rsid w:val="00695CA4"/>
    <w:rsid w:val="00695E5C"/>
    <w:rsid w:val="0069613E"/>
    <w:rsid w:val="00696154"/>
    <w:rsid w:val="0069625B"/>
    <w:rsid w:val="00696480"/>
    <w:rsid w:val="006964EC"/>
    <w:rsid w:val="0069658D"/>
    <w:rsid w:val="00696907"/>
    <w:rsid w:val="00696A0B"/>
    <w:rsid w:val="00696A82"/>
    <w:rsid w:val="00696C00"/>
    <w:rsid w:val="00696E5E"/>
    <w:rsid w:val="006970B2"/>
    <w:rsid w:val="006970CA"/>
    <w:rsid w:val="0069710D"/>
    <w:rsid w:val="0069736D"/>
    <w:rsid w:val="006975B4"/>
    <w:rsid w:val="006975D2"/>
    <w:rsid w:val="00697623"/>
    <w:rsid w:val="00697667"/>
    <w:rsid w:val="0069772F"/>
    <w:rsid w:val="006979A5"/>
    <w:rsid w:val="006979C6"/>
    <w:rsid w:val="006A04CD"/>
    <w:rsid w:val="006A0958"/>
    <w:rsid w:val="006A0AB6"/>
    <w:rsid w:val="006A0EE2"/>
    <w:rsid w:val="006A1224"/>
    <w:rsid w:val="006A146C"/>
    <w:rsid w:val="006A1A33"/>
    <w:rsid w:val="006A1AD6"/>
    <w:rsid w:val="006A1D45"/>
    <w:rsid w:val="006A2166"/>
    <w:rsid w:val="006A2223"/>
    <w:rsid w:val="006A2A91"/>
    <w:rsid w:val="006A2AC9"/>
    <w:rsid w:val="006A2B00"/>
    <w:rsid w:val="006A2B32"/>
    <w:rsid w:val="006A2C0E"/>
    <w:rsid w:val="006A2C4E"/>
    <w:rsid w:val="006A2DF0"/>
    <w:rsid w:val="006A2E39"/>
    <w:rsid w:val="006A2EE3"/>
    <w:rsid w:val="006A2F82"/>
    <w:rsid w:val="006A311A"/>
    <w:rsid w:val="006A349C"/>
    <w:rsid w:val="006A35FB"/>
    <w:rsid w:val="006A3679"/>
    <w:rsid w:val="006A36FB"/>
    <w:rsid w:val="006A39BD"/>
    <w:rsid w:val="006A3BC8"/>
    <w:rsid w:val="006A3E3C"/>
    <w:rsid w:val="006A3ED7"/>
    <w:rsid w:val="006A434A"/>
    <w:rsid w:val="006A43E4"/>
    <w:rsid w:val="006A4A79"/>
    <w:rsid w:val="006A596B"/>
    <w:rsid w:val="006A5980"/>
    <w:rsid w:val="006A5A24"/>
    <w:rsid w:val="006A5AF7"/>
    <w:rsid w:val="006A5BC4"/>
    <w:rsid w:val="006A5C83"/>
    <w:rsid w:val="006A5CF9"/>
    <w:rsid w:val="006A5D4E"/>
    <w:rsid w:val="006A5D93"/>
    <w:rsid w:val="006A5DAD"/>
    <w:rsid w:val="006A60B8"/>
    <w:rsid w:val="006A685C"/>
    <w:rsid w:val="006A6970"/>
    <w:rsid w:val="006A6B3B"/>
    <w:rsid w:val="006A6BC8"/>
    <w:rsid w:val="006A6D19"/>
    <w:rsid w:val="006A6E9D"/>
    <w:rsid w:val="006A6F94"/>
    <w:rsid w:val="006A6FA8"/>
    <w:rsid w:val="006A6FC2"/>
    <w:rsid w:val="006A6FEB"/>
    <w:rsid w:val="006A6FF7"/>
    <w:rsid w:val="006A706A"/>
    <w:rsid w:val="006A7327"/>
    <w:rsid w:val="006A7431"/>
    <w:rsid w:val="006A74D2"/>
    <w:rsid w:val="006A75F2"/>
    <w:rsid w:val="006A7604"/>
    <w:rsid w:val="006A7824"/>
    <w:rsid w:val="006A78BE"/>
    <w:rsid w:val="006A78D0"/>
    <w:rsid w:val="006A79D0"/>
    <w:rsid w:val="006A7A07"/>
    <w:rsid w:val="006A7FC9"/>
    <w:rsid w:val="006B0214"/>
    <w:rsid w:val="006B028F"/>
    <w:rsid w:val="006B0AB1"/>
    <w:rsid w:val="006B0AD4"/>
    <w:rsid w:val="006B0BAA"/>
    <w:rsid w:val="006B100D"/>
    <w:rsid w:val="006B1134"/>
    <w:rsid w:val="006B1174"/>
    <w:rsid w:val="006B1666"/>
    <w:rsid w:val="006B169B"/>
    <w:rsid w:val="006B16C6"/>
    <w:rsid w:val="006B18B7"/>
    <w:rsid w:val="006B1904"/>
    <w:rsid w:val="006B19B7"/>
    <w:rsid w:val="006B1AE1"/>
    <w:rsid w:val="006B1B6C"/>
    <w:rsid w:val="006B1BD5"/>
    <w:rsid w:val="006B1C4F"/>
    <w:rsid w:val="006B1E0C"/>
    <w:rsid w:val="006B2019"/>
    <w:rsid w:val="006B2046"/>
    <w:rsid w:val="006B27CB"/>
    <w:rsid w:val="006B2A61"/>
    <w:rsid w:val="006B2BBF"/>
    <w:rsid w:val="006B2F9E"/>
    <w:rsid w:val="006B30A7"/>
    <w:rsid w:val="006B322E"/>
    <w:rsid w:val="006B32AA"/>
    <w:rsid w:val="006B3614"/>
    <w:rsid w:val="006B365B"/>
    <w:rsid w:val="006B3A28"/>
    <w:rsid w:val="006B3A6A"/>
    <w:rsid w:val="006B3B1A"/>
    <w:rsid w:val="006B3CFB"/>
    <w:rsid w:val="006B4511"/>
    <w:rsid w:val="006B4659"/>
    <w:rsid w:val="006B465A"/>
    <w:rsid w:val="006B4EAB"/>
    <w:rsid w:val="006B4F3E"/>
    <w:rsid w:val="006B4FCE"/>
    <w:rsid w:val="006B5065"/>
    <w:rsid w:val="006B56B3"/>
    <w:rsid w:val="006B5796"/>
    <w:rsid w:val="006B599B"/>
    <w:rsid w:val="006B5A2E"/>
    <w:rsid w:val="006B5D1D"/>
    <w:rsid w:val="006B5D83"/>
    <w:rsid w:val="006B5F3F"/>
    <w:rsid w:val="006B6225"/>
    <w:rsid w:val="006B6304"/>
    <w:rsid w:val="006B637C"/>
    <w:rsid w:val="006B642B"/>
    <w:rsid w:val="006B658C"/>
    <w:rsid w:val="006B66CB"/>
    <w:rsid w:val="006B6706"/>
    <w:rsid w:val="006B675B"/>
    <w:rsid w:val="006B68D0"/>
    <w:rsid w:val="006B68DF"/>
    <w:rsid w:val="006B69AF"/>
    <w:rsid w:val="006B6B02"/>
    <w:rsid w:val="006B6DCC"/>
    <w:rsid w:val="006B6ED3"/>
    <w:rsid w:val="006B6F1E"/>
    <w:rsid w:val="006B72E7"/>
    <w:rsid w:val="006B76A2"/>
    <w:rsid w:val="006B7932"/>
    <w:rsid w:val="006B79A7"/>
    <w:rsid w:val="006B7A2D"/>
    <w:rsid w:val="006B7A87"/>
    <w:rsid w:val="006B7A96"/>
    <w:rsid w:val="006B7AF7"/>
    <w:rsid w:val="006B7CD2"/>
    <w:rsid w:val="006B7D2B"/>
    <w:rsid w:val="006C02EA"/>
    <w:rsid w:val="006C0687"/>
    <w:rsid w:val="006C088C"/>
    <w:rsid w:val="006C0CF2"/>
    <w:rsid w:val="006C0EF6"/>
    <w:rsid w:val="006C116D"/>
    <w:rsid w:val="006C122A"/>
    <w:rsid w:val="006C1233"/>
    <w:rsid w:val="006C1267"/>
    <w:rsid w:val="006C1390"/>
    <w:rsid w:val="006C181F"/>
    <w:rsid w:val="006C1BEB"/>
    <w:rsid w:val="006C1CF9"/>
    <w:rsid w:val="006C1DC3"/>
    <w:rsid w:val="006C1F75"/>
    <w:rsid w:val="006C2181"/>
    <w:rsid w:val="006C220B"/>
    <w:rsid w:val="006C224D"/>
    <w:rsid w:val="006C2442"/>
    <w:rsid w:val="006C2471"/>
    <w:rsid w:val="006C25B6"/>
    <w:rsid w:val="006C2665"/>
    <w:rsid w:val="006C2A8C"/>
    <w:rsid w:val="006C2BA9"/>
    <w:rsid w:val="006C2C3A"/>
    <w:rsid w:val="006C2CF5"/>
    <w:rsid w:val="006C2EB2"/>
    <w:rsid w:val="006C2F74"/>
    <w:rsid w:val="006C3342"/>
    <w:rsid w:val="006C3BAB"/>
    <w:rsid w:val="006C3C94"/>
    <w:rsid w:val="006C3DD2"/>
    <w:rsid w:val="006C4008"/>
    <w:rsid w:val="006C4168"/>
    <w:rsid w:val="006C42B1"/>
    <w:rsid w:val="006C42F8"/>
    <w:rsid w:val="006C4881"/>
    <w:rsid w:val="006C4901"/>
    <w:rsid w:val="006C4936"/>
    <w:rsid w:val="006C4BAB"/>
    <w:rsid w:val="006C50BA"/>
    <w:rsid w:val="006C5592"/>
    <w:rsid w:val="006C56DC"/>
    <w:rsid w:val="006C5753"/>
    <w:rsid w:val="006C578F"/>
    <w:rsid w:val="006C5858"/>
    <w:rsid w:val="006C5C96"/>
    <w:rsid w:val="006C5ED6"/>
    <w:rsid w:val="006C5F08"/>
    <w:rsid w:val="006C60A7"/>
    <w:rsid w:val="006C6419"/>
    <w:rsid w:val="006C64AD"/>
    <w:rsid w:val="006C667B"/>
    <w:rsid w:val="006C6CDD"/>
    <w:rsid w:val="006C6FCD"/>
    <w:rsid w:val="006C71D5"/>
    <w:rsid w:val="006C7890"/>
    <w:rsid w:val="006C79E0"/>
    <w:rsid w:val="006C7CF9"/>
    <w:rsid w:val="006C7D02"/>
    <w:rsid w:val="006C7D31"/>
    <w:rsid w:val="006C7D9F"/>
    <w:rsid w:val="006C7EA6"/>
    <w:rsid w:val="006D00C7"/>
    <w:rsid w:val="006D0389"/>
    <w:rsid w:val="006D03A2"/>
    <w:rsid w:val="006D03A6"/>
    <w:rsid w:val="006D06CB"/>
    <w:rsid w:val="006D074C"/>
    <w:rsid w:val="006D077A"/>
    <w:rsid w:val="006D0E3D"/>
    <w:rsid w:val="006D0E95"/>
    <w:rsid w:val="006D109E"/>
    <w:rsid w:val="006D1151"/>
    <w:rsid w:val="006D116B"/>
    <w:rsid w:val="006D16DC"/>
    <w:rsid w:val="006D17A0"/>
    <w:rsid w:val="006D1A97"/>
    <w:rsid w:val="006D1B28"/>
    <w:rsid w:val="006D1EC0"/>
    <w:rsid w:val="006D205E"/>
    <w:rsid w:val="006D21C3"/>
    <w:rsid w:val="006D21CD"/>
    <w:rsid w:val="006D2392"/>
    <w:rsid w:val="006D2430"/>
    <w:rsid w:val="006D25AE"/>
    <w:rsid w:val="006D2627"/>
    <w:rsid w:val="006D267B"/>
    <w:rsid w:val="006D2852"/>
    <w:rsid w:val="006D2A76"/>
    <w:rsid w:val="006D2C21"/>
    <w:rsid w:val="006D2F88"/>
    <w:rsid w:val="006D3217"/>
    <w:rsid w:val="006D339F"/>
    <w:rsid w:val="006D341C"/>
    <w:rsid w:val="006D362B"/>
    <w:rsid w:val="006D367A"/>
    <w:rsid w:val="006D386A"/>
    <w:rsid w:val="006D3A8C"/>
    <w:rsid w:val="006D3B1A"/>
    <w:rsid w:val="006D3C5B"/>
    <w:rsid w:val="006D3CB4"/>
    <w:rsid w:val="006D40EF"/>
    <w:rsid w:val="006D4187"/>
    <w:rsid w:val="006D425D"/>
    <w:rsid w:val="006D4427"/>
    <w:rsid w:val="006D4497"/>
    <w:rsid w:val="006D453F"/>
    <w:rsid w:val="006D4590"/>
    <w:rsid w:val="006D484E"/>
    <w:rsid w:val="006D49DF"/>
    <w:rsid w:val="006D4A06"/>
    <w:rsid w:val="006D4BA1"/>
    <w:rsid w:val="006D4C00"/>
    <w:rsid w:val="006D4F47"/>
    <w:rsid w:val="006D4F7C"/>
    <w:rsid w:val="006D5022"/>
    <w:rsid w:val="006D51BE"/>
    <w:rsid w:val="006D541F"/>
    <w:rsid w:val="006D54CC"/>
    <w:rsid w:val="006D563E"/>
    <w:rsid w:val="006D56B7"/>
    <w:rsid w:val="006D5799"/>
    <w:rsid w:val="006D57AA"/>
    <w:rsid w:val="006D5972"/>
    <w:rsid w:val="006D59D6"/>
    <w:rsid w:val="006D59DB"/>
    <w:rsid w:val="006D5C3C"/>
    <w:rsid w:val="006D5D71"/>
    <w:rsid w:val="006D5FA7"/>
    <w:rsid w:val="006D6408"/>
    <w:rsid w:val="006D649D"/>
    <w:rsid w:val="006D6558"/>
    <w:rsid w:val="006D65F1"/>
    <w:rsid w:val="006D6C22"/>
    <w:rsid w:val="006D6FAA"/>
    <w:rsid w:val="006D7092"/>
    <w:rsid w:val="006D719F"/>
    <w:rsid w:val="006D722E"/>
    <w:rsid w:val="006D75EA"/>
    <w:rsid w:val="006D760B"/>
    <w:rsid w:val="006D784F"/>
    <w:rsid w:val="006D7AF9"/>
    <w:rsid w:val="006D7B2D"/>
    <w:rsid w:val="006D7C96"/>
    <w:rsid w:val="006D7E6F"/>
    <w:rsid w:val="006D7F0F"/>
    <w:rsid w:val="006E00BC"/>
    <w:rsid w:val="006E068E"/>
    <w:rsid w:val="006E0852"/>
    <w:rsid w:val="006E08CC"/>
    <w:rsid w:val="006E0909"/>
    <w:rsid w:val="006E09F7"/>
    <w:rsid w:val="006E0A21"/>
    <w:rsid w:val="006E0AE8"/>
    <w:rsid w:val="006E0F20"/>
    <w:rsid w:val="006E11CD"/>
    <w:rsid w:val="006E126F"/>
    <w:rsid w:val="006E1364"/>
    <w:rsid w:val="006E1535"/>
    <w:rsid w:val="006E1546"/>
    <w:rsid w:val="006E158B"/>
    <w:rsid w:val="006E196B"/>
    <w:rsid w:val="006E1A50"/>
    <w:rsid w:val="006E1BE6"/>
    <w:rsid w:val="006E1CA5"/>
    <w:rsid w:val="006E1D36"/>
    <w:rsid w:val="006E1DEF"/>
    <w:rsid w:val="006E2090"/>
    <w:rsid w:val="006E220D"/>
    <w:rsid w:val="006E241A"/>
    <w:rsid w:val="006E2777"/>
    <w:rsid w:val="006E2873"/>
    <w:rsid w:val="006E28FC"/>
    <w:rsid w:val="006E2AA6"/>
    <w:rsid w:val="006E2BE9"/>
    <w:rsid w:val="006E3112"/>
    <w:rsid w:val="006E31A8"/>
    <w:rsid w:val="006E3436"/>
    <w:rsid w:val="006E3507"/>
    <w:rsid w:val="006E3802"/>
    <w:rsid w:val="006E388C"/>
    <w:rsid w:val="006E3A24"/>
    <w:rsid w:val="006E3CAD"/>
    <w:rsid w:val="006E3D8A"/>
    <w:rsid w:val="006E4003"/>
    <w:rsid w:val="006E4006"/>
    <w:rsid w:val="006E42FD"/>
    <w:rsid w:val="006E44E3"/>
    <w:rsid w:val="006E4606"/>
    <w:rsid w:val="006E46E7"/>
    <w:rsid w:val="006E482D"/>
    <w:rsid w:val="006E48D0"/>
    <w:rsid w:val="006E4971"/>
    <w:rsid w:val="006E4A19"/>
    <w:rsid w:val="006E4A38"/>
    <w:rsid w:val="006E4B21"/>
    <w:rsid w:val="006E4B56"/>
    <w:rsid w:val="006E5075"/>
    <w:rsid w:val="006E5162"/>
    <w:rsid w:val="006E51C5"/>
    <w:rsid w:val="006E5359"/>
    <w:rsid w:val="006E5487"/>
    <w:rsid w:val="006E5550"/>
    <w:rsid w:val="006E58B1"/>
    <w:rsid w:val="006E5B18"/>
    <w:rsid w:val="006E5BDE"/>
    <w:rsid w:val="006E5C00"/>
    <w:rsid w:val="006E5F4F"/>
    <w:rsid w:val="006E6088"/>
    <w:rsid w:val="006E62D5"/>
    <w:rsid w:val="006E63A6"/>
    <w:rsid w:val="006E63E0"/>
    <w:rsid w:val="006E662F"/>
    <w:rsid w:val="006E67F4"/>
    <w:rsid w:val="006E68F9"/>
    <w:rsid w:val="006E6C76"/>
    <w:rsid w:val="006E733F"/>
    <w:rsid w:val="006E76C6"/>
    <w:rsid w:val="006E7843"/>
    <w:rsid w:val="006E7962"/>
    <w:rsid w:val="006E7A4C"/>
    <w:rsid w:val="006E7AAB"/>
    <w:rsid w:val="006E7EBE"/>
    <w:rsid w:val="006F0023"/>
    <w:rsid w:val="006F02AA"/>
    <w:rsid w:val="006F05D1"/>
    <w:rsid w:val="006F05DD"/>
    <w:rsid w:val="006F05EA"/>
    <w:rsid w:val="006F0756"/>
    <w:rsid w:val="006F0BCC"/>
    <w:rsid w:val="006F0DD3"/>
    <w:rsid w:val="006F0F66"/>
    <w:rsid w:val="006F135F"/>
    <w:rsid w:val="006F1458"/>
    <w:rsid w:val="006F164D"/>
    <w:rsid w:val="006F17C0"/>
    <w:rsid w:val="006F1A39"/>
    <w:rsid w:val="006F1A3C"/>
    <w:rsid w:val="006F1B8F"/>
    <w:rsid w:val="006F1CCE"/>
    <w:rsid w:val="006F1DC9"/>
    <w:rsid w:val="006F2057"/>
    <w:rsid w:val="006F2091"/>
    <w:rsid w:val="006F25C5"/>
    <w:rsid w:val="006F25D8"/>
    <w:rsid w:val="006F26C6"/>
    <w:rsid w:val="006F27D8"/>
    <w:rsid w:val="006F2A9D"/>
    <w:rsid w:val="006F2B6D"/>
    <w:rsid w:val="006F2BC6"/>
    <w:rsid w:val="006F2CC9"/>
    <w:rsid w:val="006F2D2F"/>
    <w:rsid w:val="006F3046"/>
    <w:rsid w:val="006F31E8"/>
    <w:rsid w:val="006F3300"/>
    <w:rsid w:val="006F3357"/>
    <w:rsid w:val="006F355D"/>
    <w:rsid w:val="006F3781"/>
    <w:rsid w:val="006F37C4"/>
    <w:rsid w:val="006F37C5"/>
    <w:rsid w:val="006F3818"/>
    <w:rsid w:val="006F3841"/>
    <w:rsid w:val="006F3B56"/>
    <w:rsid w:val="006F3B9A"/>
    <w:rsid w:val="006F3C7C"/>
    <w:rsid w:val="006F3E7B"/>
    <w:rsid w:val="006F40F7"/>
    <w:rsid w:val="006F4284"/>
    <w:rsid w:val="006F4412"/>
    <w:rsid w:val="006F4429"/>
    <w:rsid w:val="006F44EC"/>
    <w:rsid w:val="006F4515"/>
    <w:rsid w:val="006F479B"/>
    <w:rsid w:val="006F4879"/>
    <w:rsid w:val="006F4A16"/>
    <w:rsid w:val="006F4C35"/>
    <w:rsid w:val="006F4C91"/>
    <w:rsid w:val="006F4D5C"/>
    <w:rsid w:val="006F4DE9"/>
    <w:rsid w:val="006F4DF0"/>
    <w:rsid w:val="006F4F7D"/>
    <w:rsid w:val="006F50DE"/>
    <w:rsid w:val="006F5345"/>
    <w:rsid w:val="006F5549"/>
    <w:rsid w:val="006F5600"/>
    <w:rsid w:val="006F566E"/>
    <w:rsid w:val="006F5751"/>
    <w:rsid w:val="006F590A"/>
    <w:rsid w:val="006F59BF"/>
    <w:rsid w:val="006F5A91"/>
    <w:rsid w:val="006F5B37"/>
    <w:rsid w:val="006F5C5A"/>
    <w:rsid w:val="006F5C6C"/>
    <w:rsid w:val="006F5E73"/>
    <w:rsid w:val="006F60E8"/>
    <w:rsid w:val="006F63F0"/>
    <w:rsid w:val="006F66FF"/>
    <w:rsid w:val="006F6708"/>
    <w:rsid w:val="006F685A"/>
    <w:rsid w:val="006F6990"/>
    <w:rsid w:val="006F6B02"/>
    <w:rsid w:val="006F6D78"/>
    <w:rsid w:val="006F70A0"/>
    <w:rsid w:val="006F724E"/>
    <w:rsid w:val="006F7319"/>
    <w:rsid w:val="006F7334"/>
    <w:rsid w:val="006F7381"/>
    <w:rsid w:val="006F7538"/>
    <w:rsid w:val="006F75A0"/>
    <w:rsid w:val="006F76D2"/>
    <w:rsid w:val="006F776C"/>
    <w:rsid w:val="006F77A8"/>
    <w:rsid w:val="006F78F1"/>
    <w:rsid w:val="006F7947"/>
    <w:rsid w:val="006F7B35"/>
    <w:rsid w:val="006F7B7B"/>
    <w:rsid w:val="006F7D23"/>
    <w:rsid w:val="00700234"/>
    <w:rsid w:val="0070034A"/>
    <w:rsid w:val="00700486"/>
    <w:rsid w:val="0070049E"/>
    <w:rsid w:val="007004B9"/>
    <w:rsid w:val="007004CD"/>
    <w:rsid w:val="0070052D"/>
    <w:rsid w:val="0070070A"/>
    <w:rsid w:val="00700A6A"/>
    <w:rsid w:val="00700C17"/>
    <w:rsid w:val="00700C91"/>
    <w:rsid w:val="00700C94"/>
    <w:rsid w:val="00700E67"/>
    <w:rsid w:val="00700FE2"/>
    <w:rsid w:val="0070106A"/>
    <w:rsid w:val="007011D9"/>
    <w:rsid w:val="007011E5"/>
    <w:rsid w:val="007016D3"/>
    <w:rsid w:val="007016F9"/>
    <w:rsid w:val="00701762"/>
    <w:rsid w:val="007017DD"/>
    <w:rsid w:val="00701817"/>
    <w:rsid w:val="00701946"/>
    <w:rsid w:val="007019AA"/>
    <w:rsid w:val="00701A8E"/>
    <w:rsid w:val="00701B9F"/>
    <w:rsid w:val="00701C1D"/>
    <w:rsid w:val="00701DD5"/>
    <w:rsid w:val="0070218B"/>
    <w:rsid w:val="007024AB"/>
    <w:rsid w:val="0070252B"/>
    <w:rsid w:val="0070278B"/>
    <w:rsid w:val="00702C35"/>
    <w:rsid w:val="00702CF8"/>
    <w:rsid w:val="00702D05"/>
    <w:rsid w:val="00702F20"/>
    <w:rsid w:val="007031FF"/>
    <w:rsid w:val="0070323F"/>
    <w:rsid w:val="0070334D"/>
    <w:rsid w:val="007038C3"/>
    <w:rsid w:val="007038FB"/>
    <w:rsid w:val="00703BE6"/>
    <w:rsid w:val="007040C9"/>
    <w:rsid w:val="0070419F"/>
    <w:rsid w:val="007041B1"/>
    <w:rsid w:val="0070424E"/>
    <w:rsid w:val="00704398"/>
    <w:rsid w:val="00704715"/>
    <w:rsid w:val="007049D2"/>
    <w:rsid w:val="00704A45"/>
    <w:rsid w:val="00704C20"/>
    <w:rsid w:val="00704C45"/>
    <w:rsid w:val="00704C4F"/>
    <w:rsid w:val="00704FA7"/>
    <w:rsid w:val="007051A3"/>
    <w:rsid w:val="00705384"/>
    <w:rsid w:val="007053B4"/>
    <w:rsid w:val="007053FA"/>
    <w:rsid w:val="007054AA"/>
    <w:rsid w:val="00705520"/>
    <w:rsid w:val="00705625"/>
    <w:rsid w:val="00705813"/>
    <w:rsid w:val="00705875"/>
    <w:rsid w:val="007058B7"/>
    <w:rsid w:val="007059E6"/>
    <w:rsid w:val="00705ABF"/>
    <w:rsid w:val="00705D31"/>
    <w:rsid w:val="00705E5A"/>
    <w:rsid w:val="00705F67"/>
    <w:rsid w:val="00706145"/>
    <w:rsid w:val="0070649E"/>
    <w:rsid w:val="007064F0"/>
    <w:rsid w:val="007064F8"/>
    <w:rsid w:val="0070668F"/>
    <w:rsid w:val="00706796"/>
    <w:rsid w:val="00706830"/>
    <w:rsid w:val="00706D27"/>
    <w:rsid w:val="00706D58"/>
    <w:rsid w:val="00706DCB"/>
    <w:rsid w:val="0070709C"/>
    <w:rsid w:val="0070715E"/>
    <w:rsid w:val="007071E7"/>
    <w:rsid w:val="00707244"/>
    <w:rsid w:val="007076D7"/>
    <w:rsid w:val="007076FF"/>
    <w:rsid w:val="0070784C"/>
    <w:rsid w:val="007078AA"/>
    <w:rsid w:val="00707964"/>
    <w:rsid w:val="00707A1E"/>
    <w:rsid w:val="00707B22"/>
    <w:rsid w:val="00707E6F"/>
    <w:rsid w:val="0071005B"/>
    <w:rsid w:val="00710103"/>
    <w:rsid w:val="00710529"/>
    <w:rsid w:val="007105A7"/>
    <w:rsid w:val="0071096D"/>
    <w:rsid w:val="00710A31"/>
    <w:rsid w:val="00710A4A"/>
    <w:rsid w:val="00710AA9"/>
    <w:rsid w:val="00710B34"/>
    <w:rsid w:val="00710CCC"/>
    <w:rsid w:val="0071118B"/>
    <w:rsid w:val="00711243"/>
    <w:rsid w:val="0071129B"/>
    <w:rsid w:val="007117C5"/>
    <w:rsid w:val="00711934"/>
    <w:rsid w:val="00711A4E"/>
    <w:rsid w:val="00711D32"/>
    <w:rsid w:val="00711F35"/>
    <w:rsid w:val="00712093"/>
    <w:rsid w:val="007120B5"/>
    <w:rsid w:val="00712457"/>
    <w:rsid w:val="00712691"/>
    <w:rsid w:val="007128BD"/>
    <w:rsid w:val="00712951"/>
    <w:rsid w:val="00712AD8"/>
    <w:rsid w:val="00712B34"/>
    <w:rsid w:val="00712BEC"/>
    <w:rsid w:val="00712DE2"/>
    <w:rsid w:val="00712E3F"/>
    <w:rsid w:val="007131A5"/>
    <w:rsid w:val="007131A9"/>
    <w:rsid w:val="00713521"/>
    <w:rsid w:val="00713ADC"/>
    <w:rsid w:val="00713E70"/>
    <w:rsid w:val="007140DE"/>
    <w:rsid w:val="0071420A"/>
    <w:rsid w:val="00714247"/>
    <w:rsid w:val="007142FE"/>
    <w:rsid w:val="00714432"/>
    <w:rsid w:val="00714574"/>
    <w:rsid w:val="00714AD3"/>
    <w:rsid w:val="0071500B"/>
    <w:rsid w:val="0071503B"/>
    <w:rsid w:val="007150D3"/>
    <w:rsid w:val="007150F3"/>
    <w:rsid w:val="007151EF"/>
    <w:rsid w:val="007152E9"/>
    <w:rsid w:val="007153B2"/>
    <w:rsid w:val="00715506"/>
    <w:rsid w:val="00715635"/>
    <w:rsid w:val="00715759"/>
    <w:rsid w:val="0071582C"/>
    <w:rsid w:val="00715A3A"/>
    <w:rsid w:val="00715D0E"/>
    <w:rsid w:val="00715D64"/>
    <w:rsid w:val="00715F64"/>
    <w:rsid w:val="00715FB2"/>
    <w:rsid w:val="0071617C"/>
    <w:rsid w:val="00716368"/>
    <w:rsid w:val="007164C2"/>
    <w:rsid w:val="00716515"/>
    <w:rsid w:val="0071655F"/>
    <w:rsid w:val="0071656C"/>
    <w:rsid w:val="007166D3"/>
    <w:rsid w:val="007167DB"/>
    <w:rsid w:val="00716B20"/>
    <w:rsid w:val="00717093"/>
    <w:rsid w:val="0071716D"/>
    <w:rsid w:val="0071736B"/>
    <w:rsid w:val="00717635"/>
    <w:rsid w:val="007177EA"/>
    <w:rsid w:val="007179F3"/>
    <w:rsid w:val="007179F8"/>
    <w:rsid w:val="00717B10"/>
    <w:rsid w:val="00717D8F"/>
    <w:rsid w:val="00720159"/>
    <w:rsid w:val="00720680"/>
    <w:rsid w:val="00720C87"/>
    <w:rsid w:val="00720C99"/>
    <w:rsid w:val="00720D7A"/>
    <w:rsid w:val="00720E7E"/>
    <w:rsid w:val="00720F3D"/>
    <w:rsid w:val="00720FD6"/>
    <w:rsid w:val="0072114C"/>
    <w:rsid w:val="007211B8"/>
    <w:rsid w:val="007211C6"/>
    <w:rsid w:val="00721307"/>
    <w:rsid w:val="00721317"/>
    <w:rsid w:val="007213EC"/>
    <w:rsid w:val="007214A7"/>
    <w:rsid w:val="0072161E"/>
    <w:rsid w:val="007216FE"/>
    <w:rsid w:val="007217A7"/>
    <w:rsid w:val="007217CB"/>
    <w:rsid w:val="00721991"/>
    <w:rsid w:val="00721A3F"/>
    <w:rsid w:val="00721DB6"/>
    <w:rsid w:val="00721E67"/>
    <w:rsid w:val="00721ED4"/>
    <w:rsid w:val="00721EE6"/>
    <w:rsid w:val="00722382"/>
    <w:rsid w:val="00722450"/>
    <w:rsid w:val="00722660"/>
    <w:rsid w:val="0072275C"/>
    <w:rsid w:val="0072279E"/>
    <w:rsid w:val="007229FE"/>
    <w:rsid w:val="00722A21"/>
    <w:rsid w:val="00722A99"/>
    <w:rsid w:val="00722B0C"/>
    <w:rsid w:val="00722B64"/>
    <w:rsid w:val="00722BC7"/>
    <w:rsid w:val="00722EB3"/>
    <w:rsid w:val="00722F7B"/>
    <w:rsid w:val="0072318D"/>
    <w:rsid w:val="007231A0"/>
    <w:rsid w:val="007232BA"/>
    <w:rsid w:val="007232D0"/>
    <w:rsid w:val="00723326"/>
    <w:rsid w:val="007233F7"/>
    <w:rsid w:val="0072341F"/>
    <w:rsid w:val="0072346E"/>
    <w:rsid w:val="007236CD"/>
    <w:rsid w:val="0072386F"/>
    <w:rsid w:val="00723998"/>
    <w:rsid w:val="00723A24"/>
    <w:rsid w:val="00723AC4"/>
    <w:rsid w:val="00723B0A"/>
    <w:rsid w:val="00723C3C"/>
    <w:rsid w:val="00724038"/>
    <w:rsid w:val="00724044"/>
    <w:rsid w:val="00724073"/>
    <w:rsid w:val="007240B9"/>
    <w:rsid w:val="00724121"/>
    <w:rsid w:val="00724173"/>
    <w:rsid w:val="00724312"/>
    <w:rsid w:val="007245C9"/>
    <w:rsid w:val="007245CF"/>
    <w:rsid w:val="0072476F"/>
    <w:rsid w:val="00724BD5"/>
    <w:rsid w:val="00724C1F"/>
    <w:rsid w:val="00724DA5"/>
    <w:rsid w:val="00724F95"/>
    <w:rsid w:val="00724FB8"/>
    <w:rsid w:val="007251F7"/>
    <w:rsid w:val="00725205"/>
    <w:rsid w:val="00725406"/>
    <w:rsid w:val="00725574"/>
    <w:rsid w:val="0072573C"/>
    <w:rsid w:val="007257FB"/>
    <w:rsid w:val="00725B23"/>
    <w:rsid w:val="00725E1E"/>
    <w:rsid w:val="00725F18"/>
    <w:rsid w:val="007263C9"/>
    <w:rsid w:val="00726597"/>
    <w:rsid w:val="007265D5"/>
    <w:rsid w:val="0072662F"/>
    <w:rsid w:val="00726876"/>
    <w:rsid w:val="00726A5A"/>
    <w:rsid w:val="00726C14"/>
    <w:rsid w:val="00726E00"/>
    <w:rsid w:val="00727060"/>
    <w:rsid w:val="00727089"/>
    <w:rsid w:val="007274AA"/>
    <w:rsid w:val="0072772F"/>
    <w:rsid w:val="00727B4D"/>
    <w:rsid w:val="00727BF6"/>
    <w:rsid w:val="00727CDE"/>
    <w:rsid w:val="00727D04"/>
    <w:rsid w:val="00727DAB"/>
    <w:rsid w:val="00727E31"/>
    <w:rsid w:val="007300AD"/>
    <w:rsid w:val="007300E2"/>
    <w:rsid w:val="00730197"/>
    <w:rsid w:val="00730239"/>
    <w:rsid w:val="00730A86"/>
    <w:rsid w:val="00730B20"/>
    <w:rsid w:val="00730D22"/>
    <w:rsid w:val="00730E72"/>
    <w:rsid w:val="00730F9A"/>
    <w:rsid w:val="00731050"/>
    <w:rsid w:val="00731417"/>
    <w:rsid w:val="007314DB"/>
    <w:rsid w:val="007315B5"/>
    <w:rsid w:val="0073176A"/>
    <w:rsid w:val="00731AB0"/>
    <w:rsid w:val="00731E47"/>
    <w:rsid w:val="00731E71"/>
    <w:rsid w:val="00731EB6"/>
    <w:rsid w:val="00731EF7"/>
    <w:rsid w:val="00731FFF"/>
    <w:rsid w:val="0073200F"/>
    <w:rsid w:val="0073207B"/>
    <w:rsid w:val="00732090"/>
    <w:rsid w:val="007320C8"/>
    <w:rsid w:val="00732289"/>
    <w:rsid w:val="007323E8"/>
    <w:rsid w:val="00732631"/>
    <w:rsid w:val="00732662"/>
    <w:rsid w:val="0073286C"/>
    <w:rsid w:val="00732B58"/>
    <w:rsid w:val="00733090"/>
    <w:rsid w:val="00733344"/>
    <w:rsid w:val="0073339E"/>
    <w:rsid w:val="007335F0"/>
    <w:rsid w:val="00733A78"/>
    <w:rsid w:val="00733BA0"/>
    <w:rsid w:val="00733C70"/>
    <w:rsid w:val="00733DC9"/>
    <w:rsid w:val="007340A0"/>
    <w:rsid w:val="00734232"/>
    <w:rsid w:val="007342CB"/>
    <w:rsid w:val="007343ED"/>
    <w:rsid w:val="00734415"/>
    <w:rsid w:val="007345C8"/>
    <w:rsid w:val="007346D0"/>
    <w:rsid w:val="00734756"/>
    <w:rsid w:val="0073487F"/>
    <w:rsid w:val="007348FE"/>
    <w:rsid w:val="0073492B"/>
    <w:rsid w:val="007349E9"/>
    <w:rsid w:val="00734A4B"/>
    <w:rsid w:val="00734AF2"/>
    <w:rsid w:val="00734B89"/>
    <w:rsid w:val="00735082"/>
    <w:rsid w:val="007350D1"/>
    <w:rsid w:val="007351FF"/>
    <w:rsid w:val="0073528D"/>
    <w:rsid w:val="00735412"/>
    <w:rsid w:val="0073547E"/>
    <w:rsid w:val="007354B1"/>
    <w:rsid w:val="007354B6"/>
    <w:rsid w:val="007357A1"/>
    <w:rsid w:val="00735896"/>
    <w:rsid w:val="00735A86"/>
    <w:rsid w:val="00735EF3"/>
    <w:rsid w:val="00735FAE"/>
    <w:rsid w:val="00736049"/>
    <w:rsid w:val="007361A8"/>
    <w:rsid w:val="0073632D"/>
    <w:rsid w:val="00736422"/>
    <w:rsid w:val="007364BE"/>
    <w:rsid w:val="00736628"/>
    <w:rsid w:val="00736629"/>
    <w:rsid w:val="007366D6"/>
    <w:rsid w:val="007367C0"/>
    <w:rsid w:val="00736833"/>
    <w:rsid w:val="00736A12"/>
    <w:rsid w:val="00736A35"/>
    <w:rsid w:val="00736A9C"/>
    <w:rsid w:val="00736DD0"/>
    <w:rsid w:val="00736EB0"/>
    <w:rsid w:val="00737338"/>
    <w:rsid w:val="00737438"/>
    <w:rsid w:val="00737528"/>
    <w:rsid w:val="0073763C"/>
    <w:rsid w:val="0073781C"/>
    <w:rsid w:val="0073792C"/>
    <w:rsid w:val="00737C74"/>
    <w:rsid w:val="00740A7D"/>
    <w:rsid w:val="00740B55"/>
    <w:rsid w:val="00740B66"/>
    <w:rsid w:val="00740BC5"/>
    <w:rsid w:val="00740C81"/>
    <w:rsid w:val="00740CD2"/>
    <w:rsid w:val="00740D35"/>
    <w:rsid w:val="00740D62"/>
    <w:rsid w:val="00740F31"/>
    <w:rsid w:val="00741037"/>
    <w:rsid w:val="007410A6"/>
    <w:rsid w:val="007411C9"/>
    <w:rsid w:val="00741661"/>
    <w:rsid w:val="00741725"/>
    <w:rsid w:val="00741774"/>
    <w:rsid w:val="0074190C"/>
    <w:rsid w:val="00741A31"/>
    <w:rsid w:val="00741B31"/>
    <w:rsid w:val="00741D9F"/>
    <w:rsid w:val="00741E22"/>
    <w:rsid w:val="00741FD8"/>
    <w:rsid w:val="00742124"/>
    <w:rsid w:val="00742161"/>
    <w:rsid w:val="0074219A"/>
    <w:rsid w:val="00742203"/>
    <w:rsid w:val="00742227"/>
    <w:rsid w:val="00742283"/>
    <w:rsid w:val="00742505"/>
    <w:rsid w:val="00742758"/>
    <w:rsid w:val="007427FF"/>
    <w:rsid w:val="00742838"/>
    <w:rsid w:val="00742928"/>
    <w:rsid w:val="007429AD"/>
    <w:rsid w:val="00742A65"/>
    <w:rsid w:val="00742C26"/>
    <w:rsid w:val="00742C79"/>
    <w:rsid w:val="00742D00"/>
    <w:rsid w:val="0074357A"/>
    <w:rsid w:val="00743997"/>
    <w:rsid w:val="00743F3C"/>
    <w:rsid w:val="00744122"/>
    <w:rsid w:val="007441DE"/>
    <w:rsid w:val="00744330"/>
    <w:rsid w:val="0074435C"/>
    <w:rsid w:val="007446EF"/>
    <w:rsid w:val="00744A3D"/>
    <w:rsid w:val="00744B2D"/>
    <w:rsid w:val="00744B30"/>
    <w:rsid w:val="00745234"/>
    <w:rsid w:val="007453AE"/>
    <w:rsid w:val="007453C3"/>
    <w:rsid w:val="007453D9"/>
    <w:rsid w:val="00745466"/>
    <w:rsid w:val="00745475"/>
    <w:rsid w:val="00745490"/>
    <w:rsid w:val="0074565C"/>
    <w:rsid w:val="007457D1"/>
    <w:rsid w:val="00745A10"/>
    <w:rsid w:val="00745B66"/>
    <w:rsid w:val="00745D5A"/>
    <w:rsid w:val="00745E44"/>
    <w:rsid w:val="00745EEB"/>
    <w:rsid w:val="007460C7"/>
    <w:rsid w:val="007460D4"/>
    <w:rsid w:val="007461C7"/>
    <w:rsid w:val="00746201"/>
    <w:rsid w:val="007468AE"/>
    <w:rsid w:val="007468B7"/>
    <w:rsid w:val="007468B8"/>
    <w:rsid w:val="00746A84"/>
    <w:rsid w:val="00746CF3"/>
    <w:rsid w:val="00746DFC"/>
    <w:rsid w:val="00746EE1"/>
    <w:rsid w:val="00746F13"/>
    <w:rsid w:val="00747009"/>
    <w:rsid w:val="007471C4"/>
    <w:rsid w:val="0074729E"/>
    <w:rsid w:val="00747807"/>
    <w:rsid w:val="00747A5A"/>
    <w:rsid w:val="00747AAE"/>
    <w:rsid w:val="00747AF7"/>
    <w:rsid w:val="00747CE1"/>
    <w:rsid w:val="00747CED"/>
    <w:rsid w:val="00747CEF"/>
    <w:rsid w:val="00747D9A"/>
    <w:rsid w:val="00747E8A"/>
    <w:rsid w:val="00747F33"/>
    <w:rsid w:val="00747F60"/>
    <w:rsid w:val="007501FE"/>
    <w:rsid w:val="00750245"/>
    <w:rsid w:val="00750524"/>
    <w:rsid w:val="00750618"/>
    <w:rsid w:val="0075063C"/>
    <w:rsid w:val="00750879"/>
    <w:rsid w:val="007508A6"/>
    <w:rsid w:val="00750D08"/>
    <w:rsid w:val="007510DC"/>
    <w:rsid w:val="007510EA"/>
    <w:rsid w:val="007510F5"/>
    <w:rsid w:val="007512F9"/>
    <w:rsid w:val="007516D0"/>
    <w:rsid w:val="007517E7"/>
    <w:rsid w:val="00751871"/>
    <w:rsid w:val="007518E3"/>
    <w:rsid w:val="00751A89"/>
    <w:rsid w:val="00751AB2"/>
    <w:rsid w:val="00751B8F"/>
    <w:rsid w:val="00751B9A"/>
    <w:rsid w:val="00751E08"/>
    <w:rsid w:val="007521CF"/>
    <w:rsid w:val="007528AE"/>
    <w:rsid w:val="007529FF"/>
    <w:rsid w:val="00752D5A"/>
    <w:rsid w:val="00752DD6"/>
    <w:rsid w:val="00752F79"/>
    <w:rsid w:val="0075315A"/>
    <w:rsid w:val="007531C7"/>
    <w:rsid w:val="0075347A"/>
    <w:rsid w:val="0075349B"/>
    <w:rsid w:val="00753880"/>
    <w:rsid w:val="00753926"/>
    <w:rsid w:val="00753D68"/>
    <w:rsid w:val="00753DD0"/>
    <w:rsid w:val="00753E8F"/>
    <w:rsid w:val="0075404D"/>
    <w:rsid w:val="00754085"/>
    <w:rsid w:val="007543C9"/>
    <w:rsid w:val="007547F8"/>
    <w:rsid w:val="00754850"/>
    <w:rsid w:val="007549C4"/>
    <w:rsid w:val="00754C14"/>
    <w:rsid w:val="00754C3B"/>
    <w:rsid w:val="00754DFA"/>
    <w:rsid w:val="00754E0A"/>
    <w:rsid w:val="00755068"/>
    <w:rsid w:val="00755284"/>
    <w:rsid w:val="0075534F"/>
    <w:rsid w:val="0075539A"/>
    <w:rsid w:val="007555DC"/>
    <w:rsid w:val="0075564C"/>
    <w:rsid w:val="007556F3"/>
    <w:rsid w:val="0075585A"/>
    <w:rsid w:val="0075587B"/>
    <w:rsid w:val="007559C9"/>
    <w:rsid w:val="00755A16"/>
    <w:rsid w:val="00755A4F"/>
    <w:rsid w:val="00755A83"/>
    <w:rsid w:val="00756003"/>
    <w:rsid w:val="00756047"/>
    <w:rsid w:val="0075607B"/>
    <w:rsid w:val="007562D1"/>
    <w:rsid w:val="0075640B"/>
    <w:rsid w:val="00756418"/>
    <w:rsid w:val="00756515"/>
    <w:rsid w:val="0075658C"/>
    <w:rsid w:val="007566A7"/>
    <w:rsid w:val="0075670C"/>
    <w:rsid w:val="00756892"/>
    <w:rsid w:val="007568C4"/>
    <w:rsid w:val="00756BB9"/>
    <w:rsid w:val="00756C7E"/>
    <w:rsid w:val="00756FB4"/>
    <w:rsid w:val="007571DE"/>
    <w:rsid w:val="007574E4"/>
    <w:rsid w:val="00757602"/>
    <w:rsid w:val="007578BF"/>
    <w:rsid w:val="007579D3"/>
    <w:rsid w:val="00757A06"/>
    <w:rsid w:val="00757BFE"/>
    <w:rsid w:val="00757E2B"/>
    <w:rsid w:val="00757E51"/>
    <w:rsid w:val="0076026F"/>
    <w:rsid w:val="0076056F"/>
    <w:rsid w:val="00760585"/>
    <w:rsid w:val="00760916"/>
    <w:rsid w:val="00760AFD"/>
    <w:rsid w:val="00760B48"/>
    <w:rsid w:val="00760C5B"/>
    <w:rsid w:val="0076119E"/>
    <w:rsid w:val="00761263"/>
    <w:rsid w:val="007614F8"/>
    <w:rsid w:val="007615CC"/>
    <w:rsid w:val="007615E0"/>
    <w:rsid w:val="00761688"/>
    <w:rsid w:val="0076199A"/>
    <w:rsid w:val="00761BB0"/>
    <w:rsid w:val="00761E0C"/>
    <w:rsid w:val="00761E25"/>
    <w:rsid w:val="00762159"/>
    <w:rsid w:val="00762382"/>
    <w:rsid w:val="007626CC"/>
    <w:rsid w:val="0076274A"/>
    <w:rsid w:val="00762BD3"/>
    <w:rsid w:val="00762C5F"/>
    <w:rsid w:val="00762C7B"/>
    <w:rsid w:val="00762F15"/>
    <w:rsid w:val="00763026"/>
    <w:rsid w:val="007630E5"/>
    <w:rsid w:val="007631D0"/>
    <w:rsid w:val="007635BE"/>
    <w:rsid w:val="00763806"/>
    <w:rsid w:val="0076394E"/>
    <w:rsid w:val="00763982"/>
    <w:rsid w:val="00763A8C"/>
    <w:rsid w:val="00763A9A"/>
    <w:rsid w:val="00763EE4"/>
    <w:rsid w:val="00763F4A"/>
    <w:rsid w:val="00763F73"/>
    <w:rsid w:val="007642B8"/>
    <w:rsid w:val="007643D8"/>
    <w:rsid w:val="00764457"/>
    <w:rsid w:val="00764618"/>
    <w:rsid w:val="00764C5F"/>
    <w:rsid w:val="00764D79"/>
    <w:rsid w:val="00764EE7"/>
    <w:rsid w:val="00764F34"/>
    <w:rsid w:val="007651DF"/>
    <w:rsid w:val="0076522E"/>
    <w:rsid w:val="00765314"/>
    <w:rsid w:val="00765336"/>
    <w:rsid w:val="007654EB"/>
    <w:rsid w:val="0076555E"/>
    <w:rsid w:val="007655B6"/>
    <w:rsid w:val="00765603"/>
    <w:rsid w:val="0076566D"/>
    <w:rsid w:val="007656AA"/>
    <w:rsid w:val="00765754"/>
    <w:rsid w:val="007657F8"/>
    <w:rsid w:val="007659C0"/>
    <w:rsid w:val="00765B43"/>
    <w:rsid w:val="00765BBC"/>
    <w:rsid w:val="00765D00"/>
    <w:rsid w:val="00765FDB"/>
    <w:rsid w:val="0076625C"/>
    <w:rsid w:val="007662A6"/>
    <w:rsid w:val="0076646C"/>
    <w:rsid w:val="0076648A"/>
    <w:rsid w:val="007664AB"/>
    <w:rsid w:val="0076651A"/>
    <w:rsid w:val="0076699E"/>
    <w:rsid w:val="00766A95"/>
    <w:rsid w:val="00766BBE"/>
    <w:rsid w:val="00766C3B"/>
    <w:rsid w:val="00766E48"/>
    <w:rsid w:val="00766EC1"/>
    <w:rsid w:val="00767167"/>
    <w:rsid w:val="00767285"/>
    <w:rsid w:val="007673E4"/>
    <w:rsid w:val="00767651"/>
    <w:rsid w:val="007676B0"/>
    <w:rsid w:val="007676CD"/>
    <w:rsid w:val="007677E9"/>
    <w:rsid w:val="00767F55"/>
    <w:rsid w:val="007700BF"/>
    <w:rsid w:val="007700C6"/>
    <w:rsid w:val="007701F5"/>
    <w:rsid w:val="00770558"/>
    <w:rsid w:val="007705CD"/>
    <w:rsid w:val="007706C1"/>
    <w:rsid w:val="007706CD"/>
    <w:rsid w:val="0077071B"/>
    <w:rsid w:val="00770915"/>
    <w:rsid w:val="00770AB4"/>
    <w:rsid w:val="00770B7A"/>
    <w:rsid w:val="00770BED"/>
    <w:rsid w:val="00770C44"/>
    <w:rsid w:val="00770C6F"/>
    <w:rsid w:val="00770C99"/>
    <w:rsid w:val="00770E0F"/>
    <w:rsid w:val="0077124F"/>
    <w:rsid w:val="00771336"/>
    <w:rsid w:val="007715E5"/>
    <w:rsid w:val="007715EF"/>
    <w:rsid w:val="007715F4"/>
    <w:rsid w:val="007718B7"/>
    <w:rsid w:val="007718C3"/>
    <w:rsid w:val="00771AFF"/>
    <w:rsid w:val="00771F31"/>
    <w:rsid w:val="00771F3F"/>
    <w:rsid w:val="00772125"/>
    <w:rsid w:val="00772243"/>
    <w:rsid w:val="007723AC"/>
    <w:rsid w:val="007723C5"/>
    <w:rsid w:val="00772403"/>
    <w:rsid w:val="007724AE"/>
    <w:rsid w:val="007725E7"/>
    <w:rsid w:val="0077286D"/>
    <w:rsid w:val="00772B34"/>
    <w:rsid w:val="00772B44"/>
    <w:rsid w:val="00772E57"/>
    <w:rsid w:val="00772EA6"/>
    <w:rsid w:val="00772F72"/>
    <w:rsid w:val="00772FF6"/>
    <w:rsid w:val="0077309E"/>
    <w:rsid w:val="00773420"/>
    <w:rsid w:val="0077352F"/>
    <w:rsid w:val="00773537"/>
    <w:rsid w:val="007738A8"/>
    <w:rsid w:val="007739A1"/>
    <w:rsid w:val="00773B6B"/>
    <w:rsid w:val="00773C1B"/>
    <w:rsid w:val="00773DE4"/>
    <w:rsid w:val="00773E35"/>
    <w:rsid w:val="00773FDF"/>
    <w:rsid w:val="0077416F"/>
    <w:rsid w:val="007742DB"/>
    <w:rsid w:val="00774321"/>
    <w:rsid w:val="007743D8"/>
    <w:rsid w:val="007743DC"/>
    <w:rsid w:val="00774441"/>
    <w:rsid w:val="00774593"/>
    <w:rsid w:val="00774883"/>
    <w:rsid w:val="007749FD"/>
    <w:rsid w:val="00774B7E"/>
    <w:rsid w:val="0077507C"/>
    <w:rsid w:val="007751EB"/>
    <w:rsid w:val="0077584D"/>
    <w:rsid w:val="007758DB"/>
    <w:rsid w:val="007759D3"/>
    <w:rsid w:val="00775A05"/>
    <w:rsid w:val="00775A53"/>
    <w:rsid w:val="00775B95"/>
    <w:rsid w:val="00775C04"/>
    <w:rsid w:val="00775C87"/>
    <w:rsid w:val="00775D97"/>
    <w:rsid w:val="007761E0"/>
    <w:rsid w:val="007768B5"/>
    <w:rsid w:val="00776A72"/>
    <w:rsid w:val="00776C25"/>
    <w:rsid w:val="00776CB3"/>
    <w:rsid w:val="00777017"/>
    <w:rsid w:val="0077706C"/>
    <w:rsid w:val="00777079"/>
    <w:rsid w:val="007770EF"/>
    <w:rsid w:val="00777289"/>
    <w:rsid w:val="007777FD"/>
    <w:rsid w:val="00777924"/>
    <w:rsid w:val="00777D9B"/>
    <w:rsid w:val="00777E56"/>
    <w:rsid w:val="00780042"/>
    <w:rsid w:val="0078013A"/>
    <w:rsid w:val="00780183"/>
    <w:rsid w:val="007802A5"/>
    <w:rsid w:val="007805B2"/>
    <w:rsid w:val="0078071E"/>
    <w:rsid w:val="00780CD4"/>
    <w:rsid w:val="00780DB4"/>
    <w:rsid w:val="00780E75"/>
    <w:rsid w:val="00780F94"/>
    <w:rsid w:val="0078115E"/>
    <w:rsid w:val="0078119E"/>
    <w:rsid w:val="00781397"/>
    <w:rsid w:val="00781473"/>
    <w:rsid w:val="0078149B"/>
    <w:rsid w:val="007816BE"/>
    <w:rsid w:val="007816E7"/>
    <w:rsid w:val="00781716"/>
    <w:rsid w:val="00781B62"/>
    <w:rsid w:val="00781B84"/>
    <w:rsid w:val="00781CDE"/>
    <w:rsid w:val="00781D22"/>
    <w:rsid w:val="00781D41"/>
    <w:rsid w:val="00781D54"/>
    <w:rsid w:val="00781DAB"/>
    <w:rsid w:val="00781F02"/>
    <w:rsid w:val="00781F56"/>
    <w:rsid w:val="00782365"/>
    <w:rsid w:val="007823BC"/>
    <w:rsid w:val="007823C7"/>
    <w:rsid w:val="007826F4"/>
    <w:rsid w:val="007827EC"/>
    <w:rsid w:val="00782841"/>
    <w:rsid w:val="007828F0"/>
    <w:rsid w:val="00782AC6"/>
    <w:rsid w:val="0078325F"/>
    <w:rsid w:val="0078343B"/>
    <w:rsid w:val="00783448"/>
    <w:rsid w:val="007834F2"/>
    <w:rsid w:val="007835DD"/>
    <w:rsid w:val="0078371F"/>
    <w:rsid w:val="00783747"/>
    <w:rsid w:val="00783784"/>
    <w:rsid w:val="00783869"/>
    <w:rsid w:val="00783892"/>
    <w:rsid w:val="00783BA4"/>
    <w:rsid w:val="00783ED7"/>
    <w:rsid w:val="00784109"/>
    <w:rsid w:val="00784176"/>
    <w:rsid w:val="0078437E"/>
    <w:rsid w:val="007844C6"/>
    <w:rsid w:val="0078464B"/>
    <w:rsid w:val="00784676"/>
    <w:rsid w:val="007848C1"/>
    <w:rsid w:val="00784B2C"/>
    <w:rsid w:val="00784BD4"/>
    <w:rsid w:val="00784BFE"/>
    <w:rsid w:val="00784CEB"/>
    <w:rsid w:val="00784F62"/>
    <w:rsid w:val="007851A7"/>
    <w:rsid w:val="007853A7"/>
    <w:rsid w:val="00785412"/>
    <w:rsid w:val="00785657"/>
    <w:rsid w:val="0078578F"/>
    <w:rsid w:val="007859CB"/>
    <w:rsid w:val="00785D69"/>
    <w:rsid w:val="00785F69"/>
    <w:rsid w:val="007861B7"/>
    <w:rsid w:val="00786220"/>
    <w:rsid w:val="0078666A"/>
    <w:rsid w:val="0078666B"/>
    <w:rsid w:val="0078672B"/>
    <w:rsid w:val="00786D74"/>
    <w:rsid w:val="00786EE6"/>
    <w:rsid w:val="007872AE"/>
    <w:rsid w:val="0078744F"/>
    <w:rsid w:val="0078775B"/>
    <w:rsid w:val="00787889"/>
    <w:rsid w:val="007878E5"/>
    <w:rsid w:val="00787B74"/>
    <w:rsid w:val="00787BD7"/>
    <w:rsid w:val="00787C90"/>
    <w:rsid w:val="00787C96"/>
    <w:rsid w:val="00787DD2"/>
    <w:rsid w:val="00787E95"/>
    <w:rsid w:val="00787E9B"/>
    <w:rsid w:val="007900BE"/>
    <w:rsid w:val="0079017D"/>
    <w:rsid w:val="007901B2"/>
    <w:rsid w:val="0079030F"/>
    <w:rsid w:val="00790418"/>
    <w:rsid w:val="0079041C"/>
    <w:rsid w:val="00790450"/>
    <w:rsid w:val="007906EF"/>
    <w:rsid w:val="007906FC"/>
    <w:rsid w:val="00790753"/>
    <w:rsid w:val="00790934"/>
    <w:rsid w:val="00790B89"/>
    <w:rsid w:val="00790BC2"/>
    <w:rsid w:val="00790D43"/>
    <w:rsid w:val="00790F87"/>
    <w:rsid w:val="007910F5"/>
    <w:rsid w:val="007914F9"/>
    <w:rsid w:val="00791830"/>
    <w:rsid w:val="00791953"/>
    <w:rsid w:val="00791BED"/>
    <w:rsid w:val="00791D9B"/>
    <w:rsid w:val="00791DC4"/>
    <w:rsid w:val="00792108"/>
    <w:rsid w:val="0079258C"/>
    <w:rsid w:val="00792D4C"/>
    <w:rsid w:val="00792E4B"/>
    <w:rsid w:val="00793215"/>
    <w:rsid w:val="0079330D"/>
    <w:rsid w:val="00793332"/>
    <w:rsid w:val="00793364"/>
    <w:rsid w:val="0079341F"/>
    <w:rsid w:val="00793536"/>
    <w:rsid w:val="007935B8"/>
    <w:rsid w:val="00793608"/>
    <w:rsid w:val="0079379A"/>
    <w:rsid w:val="00793816"/>
    <w:rsid w:val="007938FE"/>
    <w:rsid w:val="00793B05"/>
    <w:rsid w:val="00793BE3"/>
    <w:rsid w:val="007940D5"/>
    <w:rsid w:val="00794127"/>
    <w:rsid w:val="007941E1"/>
    <w:rsid w:val="00794530"/>
    <w:rsid w:val="007945BA"/>
    <w:rsid w:val="00794748"/>
    <w:rsid w:val="007947D5"/>
    <w:rsid w:val="00794A3A"/>
    <w:rsid w:val="00794AC8"/>
    <w:rsid w:val="00794DF1"/>
    <w:rsid w:val="00794EDA"/>
    <w:rsid w:val="007951F2"/>
    <w:rsid w:val="00795256"/>
    <w:rsid w:val="007956BB"/>
    <w:rsid w:val="0079583D"/>
    <w:rsid w:val="00795875"/>
    <w:rsid w:val="0079597E"/>
    <w:rsid w:val="00795CB2"/>
    <w:rsid w:val="00795E0B"/>
    <w:rsid w:val="00795E72"/>
    <w:rsid w:val="00795F58"/>
    <w:rsid w:val="00796052"/>
    <w:rsid w:val="007965FE"/>
    <w:rsid w:val="0079679A"/>
    <w:rsid w:val="00796882"/>
    <w:rsid w:val="00796B6D"/>
    <w:rsid w:val="00796C2E"/>
    <w:rsid w:val="00796E8D"/>
    <w:rsid w:val="007970B4"/>
    <w:rsid w:val="0079712F"/>
    <w:rsid w:val="007971E2"/>
    <w:rsid w:val="0079725B"/>
    <w:rsid w:val="007972B2"/>
    <w:rsid w:val="0079761A"/>
    <w:rsid w:val="00797646"/>
    <w:rsid w:val="007977C0"/>
    <w:rsid w:val="007979F9"/>
    <w:rsid w:val="00797A91"/>
    <w:rsid w:val="00797BA8"/>
    <w:rsid w:val="00797EAE"/>
    <w:rsid w:val="007A01CE"/>
    <w:rsid w:val="007A0335"/>
    <w:rsid w:val="007A03C2"/>
    <w:rsid w:val="007A06B5"/>
    <w:rsid w:val="007A0942"/>
    <w:rsid w:val="007A0991"/>
    <w:rsid w:val="007A0BE3"/>
    <w:rsid w:val="007A0E26"/>
    <w:rsid w:val="007A0F0D"/>
    <w:rsid w:val="007A0FE5"/>
    <w:rsid w:val="007A10F1"/>
    <w:rsid w:val="007A11E6"/>
    <w:rsid w:val="007A135D"/>
    <w:rsid w:val="007A19EF"/>
    <w:rsid w:val="007A1A67"/>
    <w:rsid w:val="007A1AEA"/>
    <w:rsid w:val="007A1D56"/>
    <w:rsid w:val="007A1E11"/>
    <w:rsid w:val="007A1E7B"/>
    <w:rsid w:val="007A20C1"/>
    <w:rsid w:val="007A219D"/>
    <w:rsid w:val="007A21E9"/>
    <w:rsid w:val="007A224A"/>
    <w:rsid w:val="007A25E4"/>
    <w:rsid w:val="007A277D"/>
    <w:rsid w:val="007A27D6"/>
    <w:rsid w:val="007A28F1"/>
    <w:rsid w:val="007A2995"/>
    <w:rsid w:val="007A2B5E"/>
    <w:rsid w:val="007A2DF9"/>
    <w:rsid w:val="007A2E36"/>
    <w:rsid w:val="007A2F38"/>
    <w:rsid w:val="007A30E8"/>
    <w:rsid w:val="007A3156"/>
    <w:rsid w:val="007A32CC"/>
    <w:rsid w:val="007A33DC"/>
    <w:rsid w:val="007A33F2"/>
    <w:rsid w:val="007A3515"/>
    <w:rsid w:val="007A3A26"/>
    <w:rsid w:val="007A3C6A"/>
    <w:rsid w:val="007A3E3E"/>
    <w:rsid w:val="007A3E66"/>
    <w:rsid w:val="007A40FA"/>
    <w:rsid w:val="007A41F6"/>
    <w:rsid w:val="007A42E8"/>
    <w:rsid w:val="007A431A"/>
    <w:rsid w:val="007A4368"/>
    <w:rsid w:val="007A4547"/>
    <w:rsid w:val="007A469B"/>
    <w:rsid w:val="007A46EC"/>
    <w:rsid w:val="007A47B5"/>
    <w:rsid w:val="007A483F"/>
    <w:rsid w:val="007A49B8"/>
    <w:rsid w:val="007A4B57"/>
    <w:rsid w:val="007A4BD4"/>
    <w:rsid w:val="007A4D3B"/>
    <w:rsid w:val="007A4DC8"/>
    <w:rsid w:val="007A515E"/>
    <w:rsid w:val="007A51F1"/>
    <w:rsid w:val="007A544D"/>
    <w:rsid w:val="007A54A2"/>
    <w:rsid w:val="007A564A"/>
    <w:rsid w:val="007A56AA"/>
    <w:rsid w:val="007A5A79"/>
    <w:rsid w:val="007A5A96"/>
    <w:rsid w:val="007A5AB2"/>
    <w:rsid w:val="007A5B1A"/>
    <w:rsid w:val="007A5D01"/>
    <w:rsid w:val="007A60E7"/>
    <w:rsid w:val="007A612A"/>
    <w:rsid w:val="007A619D"/>
    <w:rsid w:val="007A634A"/>
    <w:rsid w:val="007A6590"/>
    <w:rsid w:val="007A6868"/>
    <w:rsid w:val="007A6934"/>
    <w:rsid w:val="007A696F"/>
    <w:rsid w:val="007A69BB"/>
    <w:rsid w:val="007A6AAE"/>
    <w:rsid w:val="007A6B1B"/>
    <w:rsid w:val="007A6C67"/>
    <w:rsid w:val="007A6DA3"/>
    <w:rsid w:val="007A71C3"/>
    <w:rsid w:val="007A7208"/>
    <w:rsid w:val="007A7396"/>
    <w:rsid w:val="007A7420"/>
    <w:rsid w:val="007A7538"/>
    <w:rsid w:val="007A7716"/>
    <w:rsid w:val="007A7846"/>
    <w:rsid w:val="007B00C7"/>
    <w:rsid w:val="007B00D7"/>
    <w:rsid w:val="007B00ED"/>
    <w:rsid w:val="007B0101"/>
    <w:rsid w:val="007B032C"/>
    <w:rsid w:val="007B0344"/>
    <w:rsid w:val="007B03BC"/>
    <w:rsid w:val="007B04CE"/>
    <w:rsid w:val="007B05C7"/>
    <w:rsid w:val="007B0784"/>
    <w:rsid w:val="007B07D0"/>
    <w:rsid w:val="007B07EB"/>
    <w:rsid w:val="007B07F6"/>
    <w:rsid w:val="007B08DE"/>
    <w:rsid w:val="007B0C31"/>
    <w:rsid w:val="007B0EB1"/>
    <w:rsid w:val="007B1100"/>
    <w:rsid w:val="007B1151"/>
    <w:rsid w:val="007B11D1"/>
    <w:rsid w:val="007B13D1"/>
    <w:rsid w:val="007B142A"/>
    <w:rsid w:val="007B1717"/>
    <w:rsid w:val="007B1AF6"/>
    <w:rsid w:val="007B1EBF"/>
    <w:rsid w:val="007B210A"/>
    <w:rsid w:val="007B2142"/>
    <w:rsid w:val="007B21EE"/>
    <w:rsid w:val="007B24C7"/>
    <w:rsid w:val="007B27A8"/>
    <w:rsid w:val="007B2B2A"/>
    <w:rsid w:val="007B2C82"/>
    <w:rsid w:val="007B2CB5"/>
    <w:rsid w:val="007B2D7D"/>
    <w:rsid w:val="007B2DC5"/>
    <w:rsid w:val="007B317F"/>
    <w:rsid w:val="007B320A"/>
    <w:rsid w:val="007B324F"/>
    <w:rsid w:val="007B325A"/>
    <w:rsid w:val="007B32DB"/>
    <w:rsid w:val="007B34FB"/>
    <w:rsid w:val="007B38CE"/>
    <w:rsid w:val="007B3917"/>
    <w:rsid w:val="007B3C00"/>
    <w:rsid w:val="007B3CB2"/>
    <w:rsid w:val="007B3DDE"/>
    <w:rsid w:val="007B3E00"/>
    <w:rsid w:val="007B3E9D"/>
    <w:rsid w:val="007B4045"/>
    <w:rsid w:val="007B410B"/>
    <w:rsid w:val="007B4165"/>
    <w:rsid w:val="007B4391"/>
    <w:rsid w:val="007B43BF"/>
    <w:rsid w:val="007B446F"/>
    <w:rsid w:val="007B4574"/>
    <w:rsid w:val="007B46E8"/>
    <w:rsid w:val="007B47DD"/>
    <w:rsid w:val="007B4B40"/>
    <w:rsid w:val="007B4C56"/>
    <w:rsid w:val="007B4C77"/>
    <w:rsid w:val="007B4CB9"/>
    <w:rsid w:val="007B52C7"/>
    <w:rsid w:val="007B5427"/>
    <w:rsid w:val="007B5519"/>
    <w:rsid w:val="007B56A3"/>
    <w:rsid w:val="007B5857"/>
    <w:rsid w:val="007B58F1"/>
    <w:rsid w:val="007B5A24"/>
    <w:rsid w:val="007B5C1A"/>
    <w:rsid w:val="007B5DD6"/>
    <w:rsid w:val="007B5DF9"/>
    <w:rsid w:val="007B5F29"/>
    <w:rsid w:val="007B6255"/>
    <w:rsid w:val="007B6446"/>
    <w:rsid w:val="007B65E3"/>
    <w:rsid w:val="007B6807"/>
    <w:rsid w:val="007B68A8"/>
    <w:rsid w:val="007B6990"/>
    <w:rsid w:val="007B69FB"/>
    <w:rsid w:val="007B6A22"/>
    <w:rsid w:val="007B6AF6"/>
    <w:rsid w:val="007B6E22"/>
    <w:rsid w:val="007B6E3D"/>
    <w:rsid w:val="007B6E44"/>
    <w:rsid w:val="007B7008"/>
    <w:rsid w:val="007B70E4"/>
    <w:rsid w:val="007B72AC"/>
    <w:rsid w:val="007B73E9"/>
    <w:rsid w:val="007B74FA"/>
    <w:rsid w:val="007B777C"/>
    <w:rsid w:val="007B7939"/>
    <w:rsid w:val="007B7992"/>
    <w:rsid w:val="007B79E3"/>
    <w:rsid w:val="007B7DAF"/>
    <w:rsid w:val="007B7DD4"/>
    <w:rsid w:val="007B7F05"/>
    <w:rsid w:val="007B7F8D"/>
    <w:rsid w:val="007C022D"/>
    <w:rsid w:val="007C037D"/>
    <w:rsid w:val="007C0631"/>
    <w:rsid w:val="007C0830"/>
    <w:rsid w:val="007C0D3B"/>
    <w:rsid w:val="007C0E9F"/>
    <w:rsid w:val="007C0FD0"/>
    <w:rsid w:val="007C0FDC"/>
    <w:rsid w:val="007C10A7"/>
    <w:rsid w:val="007C12EF"/>
    <w:rsid w:val="007C187F"/>
    <w:rsid w:val="007C1A1F"/>
    <w:rsid w:val="007C21F3"/>
    <w:rsid w:val="007C2587"/>
    <w:rsid w:val="007C2677"/>
    <w:rsid w:val="007C283F"/>
    <w:rsid w:val="007C28E1"/>
    <w:rsid w:val="007C29A5"/>
    <w:rsid w:val="007C2A70"/>
    <w:rsid w:val="007C2F16"/>
    <w:rsid w:val="007C3234"/>
    <w:rsid w:val="007C33BB"/>
    <w:rsid w:val="007C33FE"/>
    <w:rsid w:val="007C35C6"/>
    <w:rsid w:val="007C36A6"/>
    <w:rsid w:val="007C3786"/>
    <w:rsid w:val="007C3791"/>
    <w:rsid w:val="007C3A52"/>
    <w:rsid w:val="007C3C1B"/>
    <w:rsid w:val="007C3FC3"/>
    <w:rsid w:val="007C410F"/>
    <w:rsid w:val="007C41D4"/>
    <w:rsid w:val="007C4262"/>
    <w:rsid w:val="007C426E"/>
    <w:rsid w:val="007C44EB"/>
    <w:rsid w:val="007C4535"/>
    <w:rsid w:val="007C4774"/>
    <w:rsid w:val="007C496A"/>
    <w:rsid w:val="007C5069"/>
    <w:rsid w:val="007C50A0"/>
    <w:rsid w:val="007C5169"/>
    <w:rsid w:val="007C52D4"/>
    <w:rsid w:val="007C5307"/>
    <w:rsid w:val="007C53D6"/>
    <w:rsid w:val="007C546C"/>
    <w:rsid w:val="007C57FB"/>
    <w:rsid w:val="007C5907"/>
    <w:rsid w:val="007C596B"/>
    <w:rsid w:val="007C5D59"/>
    <w:rsid w:val="007C5EB3"/>
    <w:rsid w:val="007C5F2F"/>
    <w:rsid w:val="007C5FB8"/>
    <w:rsid w:val="007C604D"/>
    <w:rsid w:val="007C605F"/>
    <w:rsid w:val="007C6219"/>
    <w:rsid w:val="007C62C7"/>
    <w:rsid w:val="007C62EA"/>
    <w:rsid w:val="007C6675"/>
    <w:rsid w:val="007C6751"/>
    <w:rsid w:val="007C6DD0"/>
    <w:rsid w:val="007C6EE4"/>
    <w:rsid w:val="007C6FB1"/>
    <w:rsid w:val="007C6FBC"/>
    <w:rsid w:val="007C6FF6"/>
    <w:rsid w:val="007C70BD"/>
    <w:rsid w:val="007C70DB"/>
    <w:rsid w:val="007C72A1"/>
    <w:rsid w:val="007C76B5"/>
    <w:rsid w:val="007C77B7"/>
    <w:rsid w:val="007C79F2"/>
    <w:rsid w:val="007C7ACD"/>
    <w:rsid w:val="007C7ACF"/>
    <w:rsid w:val="007C7C0C"/>
    <w:rsid w:val="007C7CD3"/>
    <w:rsid w:val="007C7F9E"/>
    <w:rsid w:val="007C7FE1"/>
    <w:rsid w:val="007D0200"/>
    <w:rsid w:val="007D024C"/>
    <w:rsid w:val="007D027E"/>
    <w:rsid w:val="007D0598"/>
    <w:rsid w:val="007D060D"/>
    <w:rsid w:val="007D0746"/>
    <w:rsid w:val="007D0B6F"/>
    <w:rsid w:val="007D0D5D"/>
    <w:rsid w:val="007D111F"/>
    <w:rsid w:val="007D1272"/>
    <w:rsid w:val="007D1489"/>
    <w:rsid w:val="007D17A8"/>
    <w:rsid w:val="007D1872"/>
    <w:rsid w:val="007D19E0"/>
    <w:rsid w:val="007D1E4F"/>
    <w:rsid w:val="007D1FA1"/>
    <w:rsid w:val="007D212B"/>
    <w:rsid w:val="007D25F3"/>
    <w:rsid w:val="007D2885"/>
    <w:rsid w:val="007D2B45"/>
    <w:rsid w:val="007D2C47"/>
    <w:rsid w:val="007D2DF3"/>
    <w:rsid w:val="007D2E40"/>
    <w:rsid w:val="007D2EBB"/>
    <w:rsid w:val="007D2F90"/>
    <w:rsid w:val="007D2FE7"/>
    <w:rsid w:val="007D303C"/>
    <w:rsid w:val="007D3150"/>
    <w:rsid w:val="007D33C8"/>
    <w:rsid w:val="007D34E1"/>
    <w:rsid w:val="007D3502"/>
    <w:rsid w:val="007D385E"/>
    <w:rsid w:val="007D3A04"/>
    <w:rsid w:val="007D3E41"/>
    <w:rsid w:val="007D3EAB"/>
    <w:rsid w:val="007D3FE2"/>
    <w:rsid w:val="007D4390"/>
    <w:rsid w:val="007D43AD"/>
    <w:rsid w:val="007D4541"/>
    <w:rsid w:val="007D4616"/>
    <w:rsid w:val="007D465F"/>
    <w:rsid w:val="007D467F"/>
    <w:rsid w:val="007D49F0"/>
    <w:rsid w:val="007D4A74"/>
    <w:rsid w:val="007D4C67"/>
    <w:rsid w:val="007D4DED"/>
    <w:rsid w:val="007D4F7F"/>
    <w:rsid w:val="007D50DA"/>
    <w:rsid w:val="007D516C"/>
    <w:rsid w:val="007D5277"/>
    <w:rsid w:val="007D5387"/>
    <w:rsid w:val="007D53F7"/>
    <w:rsid w:val="007D54A8"/>
    <w:rsid w:val="007D5681"/>
    <w:rsid w:val="007D56F6"/>
    <w:rsid w:val="007D5932"/>
    <w:rsid w:val="007D5A37"/>
    <w:rsid w:val="007D5DE8"/>
    <w:rsid w:val="007D5F48"/>
    <w:rsid w:val="007D6026"/>
    <w:rsid w:val="007D60BB"/>
    <w:rsid w:val="007D63FD"/>
    <w:rsid w:val="007D6645"/>
    <w:rsid w:val="007D66EB"/>
    <w:rsid w:val="007D6792"/>
    <w:rsid w:val="007D68C3"/>
    <w:rsid w:val="007D69E8"/>
    <w:rsid w:val="007D69FC"/>
    <w:rsid w:val="007D6A3D"/>
    <w:rsid w:val="007D6BED"/>
    <w:rsid w:val="007D6BF4"/>
    <w:rsid w:val="007D6C44"/>
    <w:rsid w:val="007D6DBF"/>
    <w:rsid w:val="007D6E2F"/>
    <w:rsid w:val="007D6E40"/>
    <w:rsid w:val="007D6F2D"/>
    <w:rsid w:val="007D7395"/>
    <w:rsid w:val="007D73FB"/>
    <w:rsid w:val="007D7447"/>
    <w:rsid w:val="007D75FA"/>
    <w:rsid w:val="007D773D"/>
    <w:rsid w:val="007D776B"/>
    <w:rsid w:val="007D77CE"/>
    <w:rsid w:val="007D7BE1"/>
    <w:rsid w:val="007D7DAA"/>
    <w:rsid w:val="007D7DC2"/>
    <w:rsid w:val="007E003C"/>
    <w:rsid w:val="007E019E"/>
    <w:rsid w:val="007E02C1"/>
    <w:rsid w:val="007E042B"/>
    <w:rsid w:val="007E04A3"/>
    <w:rsid w:val="007E064C"/>
    <w:rsid w:val="007E0659"/>
    <w:rsid w:val="007E0A0E"/>
    <w:rsid w:val="007E0D78"/>
    <w:rsid w:val="007E0F09"/>
    <w:rsid w:val="007E1057"/>
    <w:rsid w:val="007E1219"/>
    <w:rsid w:val="007E125D"/>
    <w:rsid w:val="007E1292"/>
    <w:rsid w:val="007E12E3"/>
    <w:rsid w:val="007E1311"/>
    <w:rsid w:val="007E1706"/>
    <w:rsid w:val="007E181E"/>
    <w:rsid w:val="007E1D16"/>
    <w:rsid w:val="007E2136"/>
    <w:rsid w:val="007E23DD"/>
    <w:rsid w:val="007E24C4"/>
    <w:rsid w:val="007E250B"/>
    <w:rsid w:val="007E2516"/>
    <w:rsid w:val="007E255D"/>
    <w:rsid w:val="007E278A"/>
    <w:rsid w:val="007E2A1E"/>
    <w:rsid w:val="007E2B19"/>
    <w:rsid w:val="007E2C5D"/>
    <w:rsid w:val="007E2CE0"/>
    <w:rsid w:val="007E2D3F"/>
    <w:rsid w:val="007E3020"/>
    <w:rsid w:val="007E3122"/>
    <w:rsid w:val="007E3230"/>
    <w:rsid w:val="007E3245"/>
    <w:rsid w:val="007E341D"/>
    <w:rsid w:val="007E343E"/>
    <w:rsid w:val="007E37F4"/>
    <w:rsid w:val="007E38C2"/>
    <w:rsid w:val="007E3A2D"/>
    <w:rsid w:val="007E3B5C"/>
    <w:rsid w:val="007E3E13"/>
    <w:rsid w:val="007E41DF"/>
    <w:rsid w:val="007E462F"/>
    <w:rsid w:val="007E483F"/>
    <w:rsid w:val="007E4860"/>
    <w:rsid w:val="007E4AA4"/>
    <w:rsid w:val="007E4E99"/>
    <w:rsid w:val="007E5046"/>
    <w:rsid w:val="007E530F"/>
    <w:rsid w:val="007E542B"/>
    <w:rsid w:val="007E5466"/>
    <w:rsid w:val="007E54FC"/>
    <w:rsid w:val="007E55B7"/>
    <w:rsid w:val="007E5889"/>
    <w:rsid w:val="007E59DB"/>
    <w:rsid w:val="007E5B50"/>
    <w:rsid w:val="007E5D3B"/>
    <w:rsid w:val="007E5F51"/>
    <w:rsid w:val="007E62B8"/>
    <w:rsid w:val="007E640D"/>
    <w:rsid w:val="007E6642"/>
    <w:rsid w:val="007E67FA"/>
    <w:rsid w:val="007E68FF"/>
    <w:rsid w:val="007E6A68"/>
    <w:rsid w:val="007E6AEF"/>
    <w:rsid w:val="007E6B53"/>
    <w:rsid w:val="007E6CFC"/>
    <w:rsid w:val="007E6DBC"/>
    <w:rsid w:val="007E6E3F"/>
    <w:rsid w:val="007E70B1"/>
    <w:rsid w:val="007E737B"/>
    <w:rsid w:val="007E7411"/>
    <w:rsid w:val="007E75D4"/>
    <w:rsid w:val="007E75EE"/>
    <w:rsid w:val="007E769B"/>
    <w:rsid w:val="007E76D4"/>
    <w:rsid w:val="007E7715"/>
    <w:rsid w:val="007E77A9"/>
    <w:rsid w:val="007E7867"/>
    <w:rsid w:val="007E7949"/>
    <w:rsid w:val="007E7AA8"/>
    <w:rsid w:val="007E7B54"/>
    <w:rsid w:val="007E7E18"/>
    <w:rsid w:val="007E7E58"/>
    <w:rsid w:val="007F0403"/>
    <w:rsid w:val="007F041A"/>
    <w:rsid w:val="007F0654"/>
    <w:rsid w:val="007F0953"/>
    <w:rsid w:val="007F0C20"/>
    <w:rsid w:val="007F0EB1"/>
    <w:rsid w:val="007F0FB3"/>
    <w:rsid w:val="007F1096"/>
    <w:rsid w:val="007F1105"/>
    <w:rsid w:val="007F122F"/>
    <w:rsid w:val="007F147D"/>
    <w:rsid w:val="007F157B"/>
    <w:rsid w:val="007F15C0"/>
    <w:rsid w:val="007F15E8"/>
    <w:rsid w:val="007F1878"/>
    <w:rsid w:val="007F18DD"/>
    <w:rsid w:val="007F1A8B"/>
    <w:rsid w:val="007F1B02"/>
    <w:rsid w:val="007F1B09"/>
    <w:rsid w:val="007F1E59"/>
    <w:rsid w:val="007F2095"/>
    <w:rsid w:val="007F20B9"/>
    <w:rsid w:val="007F2270"/>
    <w:rsid w:val="007F2379"/>
    <w:rsid w:val="007F2540"/>
    <w:rsid w:val="007F2569"/>
    <w:rsid w:val="007F25F4"/>
    <w:rsid w:val="007F2884"/>
    <w:rsid w:val="007F2A51"/>
    <w:rsid w:val="007F2BAA"/>
    <w:rsid w:val="007F2BB6"/>
    <w:rsid w:val="007F2CBB"/>
    <w:rsid w:val="007F2F11"/>
    <w:rsid w:val="007F312D"/>
    <w:rsid w:val="007F3187"/>
    <w:rsid w:val="007F372A"/>
    <w:rsid w:val="007F38DC"/>
    <w:rsid w:val="007F39D1"/>
    <w:rsid w:val="007F3BA3"/>
    <w:rsid w:val="007F3D04"/>
    <w:rsid w:val="007F3D1C"/>
    <w:rsid w:val="007F3D9A"/>
    <w:rsid w:val="007F3DA5"/>
    <w:rsid w:val="007F3DCC"/>
    <w:rsid w:val="007F3E58"/>
    <w:rsid w:val="007F3F89"/>
    <w:rsid w:val="007F4131"/>
    <w:rsid w:val="007F4194"/>
    <w:rsid w:val="007F425F"/>
    <w:rsid w:val="007F4405"/>
    <w:rsid w:val="007F47D8"/>
    <w:rsid w:val="007F47F4"/>
    <w:rsid w:val="007F48DE"/>
    <w:rsid w:val="007F49ED"/>
    <w:rsid w:val="007F4A6D"/>
    <w:rsid w:val="007F4BA0"/>
    <w:rsid w:val="007F4C37"/>
    <w:rsid w:val="007F4D40"/>
    <w:rsid w:val="007F4EF4"/>
    <w:rsid w:val="007F4F76"/>
    <w:rsid w:val="007F4FDE"/>
    <w:rsid w:val="007F518F"/>
    <w:rsid w:val="007F56FF"/>
    <w:rsid w:val="007F587E"/>
    <w:rsid w:val="007F5AA2"/>
    <w:rsid w:val="007F5B28"/>
    <w:rsid w:val="007F5EA0"/>
    <w:rsid w:val="007F5EAD"/>
    <w:rsid w:val="007F6380"/>
    <w:rsid w:val="007F63F5"/>
    <w:rsid w:val="007F6426"/>
    <w:rsid w:val="007F6584"/>
    <w:rsid w:val="007F659E"/>
    <w:rsid w:val="007F662F"/>
    <w:rsid w:val="007F6675"/>
    <w:rsid w:val="007F669C"/>
    <w:rsid w:val="007F6778"/>
    <w:rsid w:val="007F698D"/>
    <w:rsid w:val="007F6ABD"/>
    <w:rsid w:val="007F6B22"/>
    <w:rsid w:val="007F6BD8"/>
    <w:rsid w:val="007F6F13"/>
    <w:rsid w:val="007F7146"/>
    <w:rsid w:val="007F7204"/>
    <w:rsid w:val="007F7297"/>
    <w:rsid w:val="007F7398"/>
    <w:rsid w:val="007F742E"/>
    <w:rsid w:val="007F7880"/>
    <w:rsid w:val="007F793A"/>
    <w:rsid w:val="007F7947"/>
    <w:rsid w:val="007F7A9B"/>
    <w:rsid w:val="007F7C6D"/>
    <w:rsid w:val="007F7DE9"/>
    <w:rsid w:val="0080008F"/>
    <w:rsid w:val="0080027C"/>
    <w:rsid w:val="0080033F"/>
    <w:rsid w:val="0080071D"/>
    <w:rsid w:val="00800DC4"/>
    <w:rsid w:val="00800E7C"/>
    <w:rsid w:val="00800FA3"/>
    <w:rsid w:val="0080120A"/>
    <w:rsid w:val="00801547"/>
    <w:rsid w:val="0080169D"/>
    <w:rsid w:val="00801716"/>
    <w:rsid w:val="008017E5"/>
    <w:rsid w:val="008018EE"/>
    <w:rsid w:val="0080199A"/>
    <w:rsid w:val="008019E9"/>
    <w:rsid w:val="00801AF0"/>
    <w:rsid w:val="00801DDC"/>
    <w:rsid w:val="00801E38"/>
    <w:rsid w:val="00801FB4"/>
    <w:rsid w:val="00802239"/>
    <w:rsid w:val="008022FA"/>
    <w:rsid w:val="0080244C"/>
    <w:rsid w:val="008025D8"/>
    <w:rsid w:val="008026F9"/>
    <w:rsid w:val="008028A8"/>
    <w:rsid w:val="00802A1E"/>
    <w:rsid w:val="00802B9E"/>
    <w:rsid w:val="00802EE3"/>
    <w:rsid w:val="00802F1A"/>
    <w:rsid w:val="00802FB5"/>
    <w:rsid w:val="00802FF1"/>
    <w:rsid w:val="008030F2"/>
    <w:rsid w:val="00803209"/>
    <w:rsid w:val="008033AD"/>
    <w:rsid w:val="0080351D"/>
    <w:rsid w:val="0080365A"/>
    <w:rsid w:val="00803983"/>
    <w:rsid w:val="00803A85"/>
    <w:rsid w:val="00803FA4"/>
    <w:rsid w:val="00804216"/>
    <w:rsid w:val="0080427E"/>
    <w:rsid w:val="00804610"/>
    <w:rsid w:val="00804E11"/>
    <w:rsid w:val="00804E7F"/>
    <w:rsid w:val="00805101"/>
    <w:rsid w:val="00805565"/>
    <w:rsid w:val="0080556C"/>
    <w:rsid w:val="0080566D"/>
    <w:rsid w:val="008057BF"/>
    <w:rsid w:val="008059BC"/>
    <w:rsid w:val="00805A08"/>
    <w:rsid w:val="00805CA2"/>
    <w:rsid w:val="00805D6F"/>
    <w:rsid w:val="008061BB"/>
    <w:rsid w:val="008062B3"/>
    <w:rsid w:val="00806353"/>
    <w:rsid w:val="0080690B"/>
    <w:rsid w:val="008069AC"/>
    <w:rsid w:val="00806C25"/>
    <w:rsid w:val="00806C3B"/>
    <w:rsid w:val="00806D1F"/>
    <w:rsid w:val="00806E11"/>
    <w:rsid w:val="00806E9A"/>
    <w:rsid w:val="00806ECD"/>
    <w:rsid w:val="00806ED4"/>
    <w:rsid w:val="00806F2E"/>
    <w:rsid w:val="00806FD3"/>
    <w:rsid w:val="0080706D"/>
    <w:rsid w:val="00807369"/>
    <w:rsid w:val="008073BE"/>
    <w:rsid w:val="0080749D"/>
    <w:rsid w:val="008074B3"/>
    <w:rsid w:val="0080777D"/>
    <w:rsid w:val="00807B5D"/>
    <w:rsid w:val="00807C12"/>
    <w:rsid w:val="00807F66"/>
    <w:rsid w:val="0080A6D0"/>
    <w:rsid w:val="00810039"/>
    <w:rsid w:val="008100E6"/>
    <w:rsid w:val="00810179"/>
    <w:rsid w:val="008102B9"/>
    <w:rsid w:val="00810547"/>
    <w:rsid w:val="008105C3"/>
    <w:rsid w:val="00810614"/>
    <w:rsid w:val="008106D6"/>
    <w:rsid w:val="008106F5"/>
    <w:rsid w:val="008107D4"/>
    <w:rsid w:val="008107FB"/>
    <w:rsid w:val="008109FC"/>
    <w:rsid w:val="00810A39"/>
    <w:rsid w:val="00810AD0"/>
    <w:rsid w:val="00810C4D"/>
    <w:rsid w:val="00810D6A"/>
    <w:rsid w:val="00811027"/>
    <w:rsid w:val="0081113D"/>
    <w:rsid w:val="00811344"/>
    <w:rsid w:val="0081134F"/>
    <w:rsid w:val="0081164C"/>
    <w:rsid w:val="008116CB"/>
    <w:rsid w:val="00811782"/>
    <w:rsid w:val="00811883"/>
    <w:rsid w:val="00811981"/>
    <w:rsid w:val="00811B21"/>
    <w:rsid w:val="00811BEE"/>
    <w:rsid w:val="00811D18"/>
    <w:rsid w:val="00811E0F"/>
    <w:rsid w:val="00811EFF"/>
    <w:rsid w:val="0081220F"/>
    <w:rsid w:val="00812364"/>
    <w:rsid w:val="00812445"/>
    <w:rsid w:val="00812458"/>
    <w:rsid w:val="00812464"/>
    <w:rsid w:val="00812501"/>
    <w:rsid w:val="00812518"/>
    <w:rsid w:val="0081290D"/>
    <w:rsid w:val="00812924"/>
    <w:rsid w:val="00812B4F"/>
    <w:rsid w:val="00812BB3"/>
    <w:rsid w:val="00812CB0"/>
    <w:rsid w:val="00812F1B"/>
    <w:rsid w:val="00812F4D"/>
    <w:rsid w:val="00813282"/>
    <w:rsid w:val="0081349A"/>
    <w:rsid w:val="00813502"/>
    <w:rsid w:val="008135D0"/>
    <w:rsid w:val="00813678"/>
    <w:rsid w:val="0081368A"/>
    <w:rsid w:val="00813773"/>
    <w:rsid w:val="0081384F"/>
    <w:rsid w:val="00813A1A"/>
    <w:rsid w:val="00813C1F"/>
    <w:rsid w:val="00813F36"/>
    <w:rsid w:val="00814057"/>
    <w:rsid w:val="008140E5"/>
    <w:rsid w:val="00814138"/>
    <w:rsid w:val="008142C8"/>
    <w:rsid w:val="008145AC"/>
    <w:rsid w:val="008146FB"/>
    <w:rsid w:val="00814743"/>
    <w:rsid w:val="0081491B"/>
    <w:rsid w:val="00814E94"/>
    <w:rsid w:val="00814FD0"/>
    <w:rsid w:val="008151F4"/>
    <w:rsid w:val="0081549A"/>
    <w:rsid w:val="00815555"/>
    <w:rsid w:val="008155BD"/>
    <w:rsid w:val="0081587B"/>
    <w:rsid w:val="0081589E"/>
    <w:rsid w:val="00815E61"/>
    <w:rsid w:val="00815EED"/>
    <w:rsid w:val="00815FB9"/>
    <w:rsid w:val="0081605D"/>
    <w:rsid w:val="008160E4"/>
    <w:rsid w:val="0081621E"/>
    <w:rsid w:val="00816333"/>
    <w:rsid w:val="00816389"/>
    <w:rsid w:val="0081656E"/>
    <w:rsid w:val="008168B1"/>
    <w:rsid w:val="008169AF"/>
    <w:rsid w:val="00816BE8"/>
    <w:rsid w:val="00816D4C"/>
    <w:rsid w:val="00816F5E"/>
    <w:rsid w:val="008170F2"/>
    <w:rsid w:val="008173DC"/>
    <w:rsid w:val="008175A7"/>
    <w:rsid w:val="0081763C"/>
    <w:rsid w:val="008176B2"/>
    <w:rsid w:val="008177A7"/>
    <w:rsid w:val="00817806"/>
    <w:rsid w:val="00817CA4"/>
    <w:rsid w:val="00817F5D"/>
    <w:rsid w:val="00820490"/>
    <w:rsid w:val="00820672"/>
    <w:rsid w:val="008207CC"/>
    <w:rsid w:val="00820870"/>
    <w:rsid w:val="008208BF"/>
    <w:rsid w:val="00820CAE"/>
    <w:rsid w:val="00820E44"/>
    <w:rsid w:val="0082141F"/>
    <w:rsid w:val="0082163F"/>
    <w:rsid w:val="008216C7"/>
    <w:rsid w:val="008219C7"/>
    <w:rsid w:val="00822168"/>
    <w:rsid w:val="008221AA"/>
    <w:rsid w:val="00822203"/>
    <w:rsid w:val="008223C2"/>
    <w:rsid w:val="0082263B"/>
    <w:rsid w:val="0082282A"/>
    <w:rsid w:val="00822836"/>
    <w:rsid w:val="008229E1"/>
    <w:rsid w:val="00822B85"/>
    <w:rsid w:val="008230A5"/>
    <w:rsid w:val="0082315C"/>
    <w:rsid w:val="0082354F"/>
    <w:rsid w:val="008239D7"/>
    <w:rsid w:val="00823D84"/>
    <w:rsid w:val="00823E3A"/>
    <w:rsid w:val="00823E51"/>
    <w:rsid w:val="008240EF"/>
    <w:rsid w:val="0082439C"/>
    <w:rsid w:val="008243E1"/>
    <w:rsid w:val="008244E0"/>
    <w:rsid w:val="00824573"/>
    <w:rsid w:val="008245C5"/>
    <w:rsid w:val="0082462D"/>
    <w:rsid w:val="0082479E"/>
    <w:rsid w:val="00824942"/>
    <w:rsid w:val="00824A29"/>
    <w:rsid w:val="00824CAF"/>
    <w:rsid w:val="008253BD"/>
    <w:rsid w:val="008253EB"/>
    <w:rsid w:val="00825457"/>
    <w:rsid w:val="00825601"/>
    <w:rsid w:val="00825632"/>
    <w:rsid w:val="00825644"/>
    <w:rsid w:val="008256A2"/>
    <w:rsid w:val="00825AD9"/>
    <w:rsid w:val="00825E4D"/>
    <w:rsid w:val="008261B0"/>
    <w:rsid w:val="008261DE"/>
    <w:rsid w:val="008262BD"/>
    <w:rsid w:val="008265C2"/>
    <w:rsid w:val="00826800"/>
    <w:rsid w:val="00826994"/>
    <w:rsid w:val="008269D2"/>
    <w:rsid w:val="00826B1B"/>
    <w:rsid w:val="00826B74"/>
    <w:rsid w:val="00826D0A"/>
    <w:rsid w:val="00826D0F"/>
    <w:rsid w:val="00826F25"/>
    <w:rsid w:val="0082737B"/>
    <w:rsid w:val="00827599"/>
    <w:rsid w:val="008275D1"/>
    <w:rsid w:val="00827DB5"/>
    <w:rsid w:val="00827ECD"/>
    <w:rsid w:val="00827F93"/>
    <w:rsid w:val="0083004F"/>
    <w:rsid w:val="0083020E"/>
    <w:rsid w:val="0083029A"/>
    <w:rsid w:val="008302B8"/>
    <w:rsid w:val="008302DB"/>
    <w:rsid w:val="00830800"/>
    <w:rsid w:val="008308CF"/>
    <w:rsid w:val="00830915"/>
    <w:rsid w:val="00830A5E"/>
    <w:rsid w:val="00830AE1"/>
    <w:rsid w:val="00830B1C"/>
    <w:rsid w:val="00830B8B"/>
    <w:rsid w:val="00830BC4"/>
    <w:rsid w:val="00830EFF"/>
    <w:rsid w:val="0083103B"/>
    <w:rsid w:val="0083134B"/>
    <w:rsid w:val="00831584"/>
    <w:rsid w:val="008317B0"/>
    <w:rsid w:val="00831885"/>
    <w:rsid w:val="008318C8"/>
    <w:rsid w:val="00831BE3"/>
    <w:rsid w:val="00831C7A"/>
    <w:rsid w:val="00831CAD"/>
    <w:rsid w:val="00831D78"/>
    <w:rsid w:val="00831DE4"/>
    <w:rsid w:val="00831F4F"/>
    <w:rsid w:val="00832019"/>
    <w:rsid w:val="00832349"/>
    <w:rsid w:val="0083236B"/>
    <w:rsid w:val="00832558"/>
    <w:rsid w:val="008327D4"/>
    <w:rsid w:val="00832C15"/>
    <w:rsid w:val="00832C30"/>
    <w:rsid w:val="00832C53"/>
    <w:rsid w:val="00832E76"/>
    <w:rsid w:val="008331D5"/>
    <w:rsid w:val="008332BC"/>
    <w:rsid w:val="008335AC"/>
    <w:rsid w:val="00833922"/>
    <w:rsid w:val="00833A21"/>
    <w:rsid w:val="00833B77"/>
    <w:rsid w:val="00833B92"/>
    <w:rsid w:val="00833C17"/>
    <w:rsid w:val="00833C67"/>
    <w:rsid w:val="00833EAE"/>
    <w:rsid w:val="00834210"/>
    <w:rsid w:val="00834887"/>
    <w:rsid w:val="008349C6"/>
    <w:rsid w:val="00834BD8"/>
    <w:rsid w:val="00834C01"/>
    <w:rsid w:val="00834E71"/>
    <w:rsid w:val="00834F3A"/>
    <w:rsid w:val="0083511F"/>
    <w:rsid w:val="00835204"/>
    <w:rsid w:val="0083521D"/>
    <w:rsid w:val="0083522C"/>
    <w:rsid w:val="00835332"/>
    <w:rsid w:val="008353EA"/>
    <w:rsid w:val="00835429"/>
    <w:rsid w:val="0083543B"/>
    <w:rsid w:val="008356C9"/>
    <w:rsid w:val="0083572E"/>
    <w:rsid w:val="0083585F"/>
    <w:rsid w:val="00835C70"/>
    <w:rsid w:val="00835CEA"/>
    <w:rsid w:val="0083624F"/>
    <w:rsid w:val="008362E1"/>
    <w:rsid w:val="008362FC"/>
    <w:rsid w:val="00836421"/>
    <w:rsid w:val="00836581"/>
    <w:rsid w:val="00836590"/>
    <w:rsid w:val="008365E3"/>
    <w:rsid w:val="0083660A"/>
    <w:rsid w:val="00836741"/>
    <w:rsid w:val="00836A4F"/>
    <w:rsid w:val="00836B26"/>
    <w:rsid w:val="00836C80"/>
    <w:rsid w:val="00836E6F"/>
    <w:rsid w:val="00836F36"/>
    <w:rsid w:val="00836F9F"/>
    <w:rsid w:val="008371BE"/>
    <w:rsid w:val="008373BB"/>
    <w:rsid w:val="008373C9"/>
    <w:rsid w:val="00837461"/>
    <w:rsid w:val="00837663"/>
    <w:rsid w:val="0083780F"/>
    <w:rsid w:val="008379F1"/>
    <w:rsid w:val="00837B11"/>
    <w:rsid w:val="00837B8C"/>
    <w:rsid w:val="00837B92"/>
    <w:rsid w:val="00837C7D"/>
    <w:rsid w:val="00837FC4"/>
    <w:rsid w:val="00840286"/>
    <w:rsid w:val="008403A3"/>
    <w:rsid w:val="00840481"/>
    <w:rsid w:val="008405CB"/>
    <w:rsid w:val="00840673"/>
    <w:rsid w:val="00840722"/>
    <w:rsid w:val="00840947"/>
    <w:rsid w:val="00840AFE"/>
    <w:rsid w:val="00840E44"/>
    <w:rsid w:val="00840E5D"/>
    <w:rsid w:val="00840FF0"/>
    <w:rsid w:val="00841150"/>
    <w:rsid w:val="00841280"/>
    <w:rsid w:val="008413DD"/>
    <w:rsid w:val="008413E7"/>
    <w:rsid w:val="00841458"/>
    <w:rsid w:val="00841601"/>
    <w:rsid w:val="008418EF"/>
    <w:rsid w:val="00841935"/>
    <w:rsid w:val="00841CE7"/>
    <w:rsid w:val="00841D4F"/>
    <w:rsid w:val="00841D52"/>
    <w:rsid w:val="00841D8B"/>
    <w:rsid w:val="00841E36"/>
    <w:rsid w:val="0084232B"/>
    <w:rsid w:val="008427C3"/>
    <w:rsid w:val="008427EA"/>
    <w:rsid w:val="00842A8B"/>
    <w:rsid w:val="00842ABE"/>
    <w:rsid w:val="00842C2E"/>
    <w:rsid w:val="00842DF1"/>
    <w:rsid w:val="00842F61"/>
    <w:rsid w:val="008430DF"/>
    <w:rsid w:val="0084311B"/>
    <w:rsid w:val="008431D8"/>
    <w:rsid w:val="008434DD"/>
    <w:rsid w:val="008435CE"/>
    <w:rsid w:val="0084368A"/>
    <w:rsid w:val="00843A29"/>
    <w:rsid w:val="00843CFF"/>
    <w:rsid w:val="00843D0B"/>
    <w:rsid w:val="00843D8C"/>
    <w:rsid w:val="00844088"/>
    <w:rsid w:val="008440EF"/>
    <w:rsid w:val="008441FC"/>
    <w:rsid w:val="0084448F"/>
    <w:rsid w:val="008444B6"/>
    <w:rsid w:val="008447EC"/>
    <w:rsid w:val="008448A3"/>
    <w:rsid w:val="00844928"/>
    <w:rsid w:val="00844BEE"/>
    <w:rsid w:val="00844C7B"/>
    <w:rsid w:val="00844D47"/>
    <w:rsid w:val="00844D91"/>
    <w:rsid w:val="00844DE5"/>
    <w:rsid w:val="00844DF4"/>
    <w:rsid w:val="00844FEE"/>
    <w:rsid w:val="008451AA"/>
    <w:rsid w:val="00845218"/>
    <w:rsid w:val="008459FA"/>
    <w:rsid w:val="00845BC6"/>
    <w:rsid w:val="00845C0F"/>
    <w:rsid w:val="00845F63"/>
    <w:rsid w:val="0084628F"/>
    <w:rsid w:val="00846373"/>
    <w:rsid w:val="00846549"/>
    <w:rsid w:val="0084699D"/>
    <w:rsid w:val="00846CA1"/>
    <w:rsid w:val="00846EF9"/>
    <w:rsid w:val="00847054"/>
    <w:rsid w:val="00847113"/>
    <w:rsid w:val="00847336"/>
    <w:rsid w:val="0084738B"/>
    <w:rsid w:val="008475D2"/>
    <w:rsid w:val="0084767E"/>
    <w:rsid w:val="0084787C"/>
    <w:rsid w:val="00847A14"/>
    <w:rsid w:val="00847C18"/>
    <w:rsid w:val="00847C59"/>
    <w:rsid w:val="00847E0E"/>
    <w:rsid w:val="00847E0F"/>
    <w:rsid w:val="00847EE7"/>
    <w:rsid w:val="00847F0D"/>
    <w:rsid w:val="008500D8"/>
    <w:rsid w:val="008505DD"/>
    <w:rsid w:val="00850685"/>
    <w:rsid w:val="00850761"/>
    <w:rsid w:val="00850802"/>
    <w:rsid w:val="0085091D"/>
    <w:rsid w:val="00850A2E"/>
    <w:rsid w:val="00850E57"/>
    <w:rsid w:val="00851219"/>
    <w:rsid w:val="00851280"/>
    <w:rsid w:val="008513A4"/>
    <w:rsid w:val="008513B5"/>
    <w:rsid w:val="00851468"/>
    <w:rsid w:val="008516EA"/>
    <w:rsid w:val="00851B81"/>
    <w:rsid w:val="00852327"/>
    <w:rsid w:val="0085247A"/>
    <w:rsid w:val="00852587"/>
    <w:rsid w:val="00852A78"/>
    <w:rsid w:val="00852D07"/>
    <w:rsid w:val="00852D1D"/>
    <w:rsid w:val="008530DB"/>
    <w:rsid w:val="00853159"/>
    <w:rsid w:val="0085324E"/>
    <w:rsid w:val="00853698"/>
    <w:rsid w:val="00853739"/>
    <w:rsid w:val="00853B1E"/>
    <w:rsid w:val="00853B4A"/>
    <w:rsid w:val="00853D65"/>
    <w:rsid w:val="00853E74"/>
    <w:rsid w:val="0085413A"/>
    <w:rsid w:val="00854194"/>
    <w:rsid w:val="008544A3"/>
    <w:rsid w:val="00854755"/>
    <w:rsid w:val="008549EA"/>
    <w:rsid w:val="00854C75"/>
    <w:rsid w:val="00854D23"/>
    <w:rsid w:val="00854D4F"/>
    <w:rsid w:val="00854E19"/>
    <w:rsid w:val="00854EE4"/>
    <w:rsid w:val="0085533A"/>
    <w:rsid w:val="00855488"/>
    <w:rsid w:val="008554A1"/>
    <w:rsid w:val="00855508"/>
    <w:rsid w:val="0085556E"/>
    <w:rsid w:val="0085559B"/>
    <w:rsid w:val="00855608"/>
    <w:rsid w:val="00855618"/>
    <w:rsid w:val="0085590E"/>
    <w:rsid w:val="00855921"/>
    <w:rsid w:val="00855AE3"/>
    <w:rsid w:val="00855EA8"/>
    <w:rsid w:val="00855F20"/>
    <w:rsid w:val="00856054"/>
    <w:rsid w:val="008560CA"/>
    <w:rsid w:val="0085646D"/>
    <w:rsid w:val="008565E6"/>
    <w:rsid w:val="008568EE"/>
    <w:rsid w:val="0085696E"/>
    <w:rsid w:val="0085698B"/>
    <w:rsid w:val="00856A00"/>
    <w:rsid w:val="00856A33"/>
    <w:rsid w:val="00856A54"/>
    <w:rsid w:val="00856BF1"/>
    <w:rsid w:val="00856EF9"/>
    <w:rsid w:val="0085723B"/>
    <w:rsid w:val="00857350"/>
    <w:rsid w:val="008573DC"/>
    <w:rsid w:val="0085742F"/>
    <w:rsid w:val="00857489"/>
    <w:rsid w:val="008576A9"/>
    <w:rsid w:val="008577F5"/>
    <w:rsid w:val="00857861"/>
    <w:rsid w:val="00857884"/>
    <w:rsid w:val="0085792F"/>
    <w:rsid w:val="0085797B"/>
    <w:rsid w:val="00857997"/>
    <w:rsid w:val="00857B87"/>
    <w:rsid w:val="00857BE6"/>
    <w:rsid w:val="00857E66"/>
    <w:rsid w:val="00857F53"/>
    <w:rsid w:val="00860136"/>
    <w:rsid w:val="00860231"/>
    <w:rsid w:val="0086039A"/>
    <w:rsid w:val="008603D6"/>
    <w:rsid w:val="00860766"/>
    <w:rsid w:val="0086079C"/>
    <w:rsid w:val="00860C80"/>
    <w:rsid w:val="00860F52"/>
    <w:rsid w:val="00860F62"/>
    <w:rsid w:val="0086153E"/>
    <w:rsid w:val="0086164D"/>
    <w:rsid w:val="00861722"/>
    <w:rsid w:val="00861904"/>
    <w:rsid w:val="008619E5"/>
    <w:rsid w:val="00861A57"/>
    <w:rsid w:val="00861AC0"/>
    <w:rsid w:val="00861C13"/>
    <w:rsid w:val="00861DA9"/>
    <w:rsid w:val="008624A4"/>
    <w:rsid w:val="008626F4"/>
    <w:rsid w:val="008629D2"/>
    <w:rsid w:val="00862A64"/>
    <w:rsid w:val="00862BE7"/>
    <w:rsid w:val="00862EFA"/>
    <w:rsid w:val="00862F09"/>
    <w:rsid w:val="00863190"/>
    <w:rsid w:val="008631BE"/>
    <w:rsid w:val="00863236"/>
    <w:rsid w:val="0086327C"/>
    <w:rsid w:val="0086327F"/>
    <w:rsid w:val="00863336"/>
    <w:rsid w:val="00863411"/>
    <w:rsid w:val="008634E1"/>
    <w:rsid w:val="00863541"/>
    <w:rsid w:val="008635F7"/>
    <w:rsid w:val="008637BF"/>
    <w:rsid w:val="00863CE5"/>
    <w:rsid w:val="00863F2A"/>
    <w:rsid w:val="00863F78"/>
    <w:rsid w:val="00863F89"/>
    <w:rsid w:val="00864147"/>
    <w:rsid w:val="008641C8"/>
    <w:rsid w:val="0086436F"/>
    <w:rsid w:val="0086441B"/>
    <w:rsid w:val="008645AA"/>
    <w:rsid w:val="008646E2"/>
    <w:rsid w:val="00864990"/>
    <w:rsid w:val="00864C95"/>
    <w:rsid w:val="00864D16"/>
    <w:rsid w:val="00864DE0"/>
    <w:rsid w:val="00864E06"/>
    <w:rsid w:val="00864E8E"/>
    <w:rsid w:val="008651CF"/>
    <w:rsid w:val="008651F0"/>
    <w:rsid w:val="008654B7"/>
    <w:rsid w:val="00865558"/>
    <w:rsid w:val="00865595"/>
    <w:rsid w:val="0086576E"/>
    <w:rsid w:val="0086582F"/>
    <w:rsid w:val="00865953"/>
    <w:rsid w:val="00865BBA"/>
    <w:rsid w:val="00865BF4"/>
    <w:rsid w:val="00865C22"/>
    <w:rsid w:val="00865CA8"/>
    <w:rsid w:val="00866061"/>
    <w:rsid w:val="00866084"/>
    <w:rsid w:val="00866575"/>
    <w:rsid w:val="008668A9"/>
    <w:rsid w:val="008668CB"/>
    <w:rsid w:val="00866945"/>
    <w:rsid w:val="00866A3A"/>
    <w:rsid w:val="00866A45"/>
    <w:rsid w:val="00866D36"/>
    <w:rsid w:val="00866EAE"/>
    <w:rsid w:val="00866F8D"/>
    <w:rsid w:val="00867199"/>
    <w:rsid w:val="00867240"/>
    <w:rsid w:val="008672FF"/>
    <w:rsid w:val="00867302"/>
    <w:rsid w:val="00867704"/>
    <w:rsid w:val="00867759"/>
    <w:rsid w:val="008677BB"/>
    <w:rsid w:val="0086786A"/>
    <w:rsid w:val="008678D9"/>
    <w:rsid w:val="00867995"/>
    <w:rsid w:val="008679CA"/>
    <w:rsid w:val="00867AE7"/>
    <w:rsid w:val="00867C00"/>
    <w:rsid w:val="00867C4A"/>
    <w:rsid w:val="00867D1A"/>
    <w:rsid w:val="0087008C"/>
    <w:rsid w:val="0087056E"/>
    <w:rsid w:val="0087059C"/>
    <w:rsid w:val="00870833"/>
    <w:rsid w:val="00870B8B"/>
    <w:rsid w:val="00870CA1"/>
    <w:rsid w:val="00870D2C"/>
    <w:rsid w:val="00870D4C"/>
    <w:rsid w:val="00870F2F"/>
    <w:rsid w:val="00871011"/>
    <w:rsid w:val="00871129"/>
    <w:rsid w:val="0087138C"/>
    <w:rsid w:val="0087159F"/>
    <w:rsid w:val="00871AE0"/>
    <w:rsid w:val="00871B21"/>
    <w:rsid w:val="00871E32"/>
    <w:rsid w:val="00871E6E"/>
    <w:rsid w:val="00871F61"/>
    <w:rsid w:val="0087221D"/>
    <w:rsid w:val="0087239A"/>
    <w:rsid w:val="00872451"/>
    <w:rsid w:val="00872A1D"/>
    <w:rsid w:val="00872C57"/>
    <w:rsid w:val="00872E17"/>
    <w:rsid w:val="00872F4F"/>
    <w:rsid w:val="008730BB"/>
    <w:rsid w:val="008730ED"/>
    <w:rsid w:val="00873296"/>
    <w:rsid w:val="008732B3"/>
    <w:rsid w:val="0087332D"/>
    <w:rsid w:val="0087354E"/>
    <w:rsid w:val="00873589"/>
    <w:rsid w:val="008735AC"/>
    <w:rsid w:val="008737A5"/>
    <w:rsid w:val="008737F0"/>
    <w:rsid w:val="0087392F"/>
    <w:rsid w:val="00873956"/>
    <w:rsid w:val="008739A8"/>
    <w:rsid w:val="00873A73"/>
    <w:rsid w:val="00873ACC"/>
    <w:rsid w:val="00873B8E"/>
    <w:rsid w:val="00873C64"/>
    <w:rsid w:val="00873C7E"/>
    <w:rsid w:val="00873D60"/>
    <w:rsid w:val="008743D4"/>
    <w:rsid w:val="0087477C"/>
    <w:rsid w:val="00874A26"/>
    <w:rsid w:val="00874BAB"/>
    <w:rsid w:val="00874BF0"/>
    <w:rsid w:val="00874CD3"/>
    <w:rsid w:val="00874D15"/>
    <w:rsid w:val="008752C7"/>
    <w:rsid w:val="00875328"/>
    <w:rsid w:val="0087543A"/>
    <w:rsid w:val="0087555E"/>
    <w:rsid w:val="0087583D"/>
    <w:rsid w:val="008759B4"/>
    <w:rsid w:val="00875BCF"/>
    <w:rsid w:val="00875D6D"/>
    <w:rsid w:val="00875E28"/>
    <w:rsid w:val="0087600B"/>
    <w:rsid w:val="0087602B"/>
    <w:rsid w:val="00876279"/>
    <w:rsid w:val="0087634B"/>
    <w:rsid w:val="00876377"/>
    <w:rsid w:val="0087645B"/>
    <w:rsid w:val="00876515"/>
    <w:rsid w:val="008765B6"/>
    <w:rsid w:val="008766CB"/>
    <w:rsid w:val="0087684B"/>
    <w:rsid w:val="008768F6"/>
    <w:rsid w:val="0087690A"/>
    <w:rsid w:val="00876AD1"/>
    <w:rsid w:val="00876B45"/>
    <w:rsid w:val="00876BA1"/>
    <w:rsid w:val="00876BDE"/>
    <w:rsid w:val="00876CAC"/>
    <w:rsid w:val="00876CD7"/>
    <w:rsid w:val="00876D59"/>
    <w:rsid w:val="00877088"/>
    <w:rsid w:val="008770BF"/>
    <w:rsid w:val="0087729A"/>
    <w:rsid w:val="008772D3"/>
    <w:rsid w:val="008772D7"/>
    <w:rsid w:val="008774F3"/>
    <w:rsid w:val="008776EC"/>
    <w:rsid w:val="008778E8"/>
    <w:rsid w:val="008779D9"/>
    <w:rsid w:val="00877A0B"/>
    <w:rsid w:val="00877B9C"/>
    <w:rsid w:val="00877D9D"/>
    <w:rsid w:val="00880060"/>
    <w:rsid w:val="0088031C"/>
    <w:rsid w:val="00880563"/>
    <w:rsid w:val="00880599"/>
    <w:rsid w:val="00880859"/>
    <w:rsid w:val="00880991"/>
    <w:rsid w:val="008809F1"/>
    <w:rsid w:val="00880A85"/>
    <w:rsid w:val="00880A99"/>
    <w:rsid w:val="00880B1A"/>
    <w:rsid w:val="00880BA5"/>
    <w:rsid w:val="00880CA3"/>
    <w:rsid w:val="00880D07"/>
    <w:rsid w:val="00880DA2"/>
    <w:rsid w:val="00880FEC"/>
    <w:rsid w:val="00881379"/>
    <w:rsid w:val="0088145C"/>
    <w:rsid w:val="00881466"/>
    <w:rsid w:val="0088152F"/>
    <w:rsid w:val="00881692"/>
    <w:rsid w:val="0088176E"/>
    <w:rsid w:val="00881851"/>
    <w:rsid w:val="00881B2E"/>
    <w:rsid w:val="00881E54"/>
    <w:rsid w:val="00881E58"/>
    <w:rsid w:val="00881F89"/>
    <w:rsid w:val="00881FBA"/>
    <w:rsid w:val="0088204A"/>
    <w:rsid w:val="008822BA"/>
    <w:rsid w:val="0088236E"/>
    <w:rsid w:val="00882616"/>
    <w:rsid w:val="0088278B"/>
    <w:rsid w:val="00882920"/>
    <w:rsid w:val="00882B4E"/>
    <w:rsid w:val="00882D8A"/>
    <w:rsid w:val="00882E3F"/>
    <w:rsid w:val="00882E63"/>
    <w:rsid w:val="00882F08"/>
    <w:rsid w:val="008831BA"/>
    <w:rsid w:val="008831EC"/>
    <w:rsid w:val="0088324E"/>
    <w:rsid w:val="008832A6"/>
    <w:rsid w:val="00883651"/>
    <w:rsid w:val="008836B8"/>
    <w:rsid w:val="00883874"/>
    <w:rsid w:val="00883B48"/>
    <w:rsid w:val="00883DFE"/>
    <w:rsid w:val="00884046"/>
    <w:rsid w:val="00884794"/>
    <w:rsid w:val="0088495F"/>
    <w:rsid w:val="0088499A"/>
    <w:rsid w:val="00885188"/>
    <w:rsid w:val="00885902"/>
    <w:rsid w:val="0088592B"/>
    <w:rsid w:val="00885ADD"/>
    <w:rsid w:val="00885B4D"/>
    <w:rsid w:val="00885B6E"/>
    <w:rsid w:val="00885BFB"/>
    <w:rsid w:val="00885C6B"/>
    <w:rsid w:val="00885C6D"/>
    <w:rsid w:val="00885EEF"/>
    <w:rsid w:val="008861A8"/>
    <w:rsid w:val="0088641E"/>
    <w:rsid w:val="00886486"/>
    <w:rsid w:val="0088658B"/>
    <w:rsid w:val="008866C8"/>
    <w:rsid w:val="0088695C"/>
    <w:rsid w:val="00886960"/>
    <w:rsid w:val="00886967"/>
    <w:rsid w:val="00886A55"/>
    <w:rsid w:val="00886B9B"/>
    <w:rsid w:val="00886F3D"/>
    <w:rsid w:val="00887078"/>
    <w:rsid w:val="008870D1"/>
    <w:rsid w:val="008870F2"/>
    <w:rsid w:val="008871C5"/>
    <w:rsid w:val="00887393"/>
    <w:rsid w:val="0088765C"/>
    <w:rsid w:val="00887677"/>
    <w:rsid w:val="0088769E"/>
    <w:rsid w:val="008876CC"/>
    <w:rsid w:val="00887989"/>
    <w:rsid w:val="008879D4"/>
    <w:rsid w:val="00887D81"/>
    <w:rsid w:val="00887D9E"/>
    <w:rsid w:val="00890045"/>
    <w:rsid w:val="00890091"/>
    <w:rsid w:val="00890137"/>
    <w:rsid w:val="0089021C"/>
    <w:rsid w:val="00890311"/>
    <w:rsid w:val="00890377"/>
    <w:rsid w:val="008905DF"/>
    <w:rsid w:val="00890681"/>
    <w:rsid w:val="00890756"/>
    <w:rsid w:val="00890944"/>
    <w:rsid w:val="00890AB1"/>
    <w:rsid w:val="00890C23"/>
    <w:rsid w:val="00890CA9"/>
    <w:rsid w:val="00890CDE"/>
    <w:rsid w:val="00890CF3"/>
    <w:rsid w:val="00890DC7"/>
    <w:rsid w:val="008910D5"/>
    <w:rsid w:val="00891221"/>
    <w:rsid w:val="00891274"/>
    <w:rsid w:val="008912B7"/>
    <w:rsid w:val="008915B5"/>
    <w:rsid w:val="00891706"/>
    <w:rsid w:val="0089186C"/>
    <w:rsid w:val="00891997"/>
    <w:rsid w:val="00891A3B"/>
    <w:rsid w:val="00891C35"/>
    <w:rsid w:val="00891C77"/>
    <w:rsid w:val="00891D35"/>
    <w:rsid w:val="00891D5D"/>
    <w:rsid w:val="00892059"/>
    <w:rsid w:val="0089206F"/>
    <w:rsid w:val="00892341"/>
    <w:rsid w:val="008923E5"/>
    <w:rsid w:val="00892632"/>
    <w:rsid w:val="0089272B"/>
    <w:rsid w:val="00892842"/>
    <w:rsid w:val="00892E74"/>
    <w:rsid w:val="00893040"/>
    <w:rsid w:val="008930D2"/>
    <w:rsid w:val="008931B1"/>
    <w:rsid w:val="00893470"/>
    <w:rsid w:val="008936B8"/>
    <w:rsid w:val="0089374B"/>
    <w:rsid w:val="008938A5"/>
    <w:rsid w:val="00893E23"/>
    <w:rsid w:val="00893F89"/>
    <w:rsid w:val="00893FA0"/>
    <w:rsid w:val="0089412F"/>
    <w:rsid w:val="00894173"/>
    <w:rsid w:val="008942B2"/>
    <w:rsid w:val="00894489"/>
    <w:rsid w:val="00894609"/>
    <w:rsid w:val="00894C4F"/>
    <w:rsid w:val="00894E5F"/>
    <w:rsid w:val="00894F11"/>
    <w:rsid w:val="00894F31"/>
    <w:rsid w:val="00894FA9"/>
    <w:rsid w:val="0089507B"/>
    <w:rsid w:val="0089519B"/>
    <w:rsid w:val="008951B6"/>
    <w:rsid w:val="0089534A"/>
    <w:rsid w:val="00895456"/>
    <w:rsid w:val="008954B7"/>
    <w:rsid w:val="00895513"/>
    <w:rsid w:val="008955A4"/>
    <w:rsid w:val="00895768"/>
    <w:rsid w:val="0089581B"/>
    <w:rsid w:val="00895AE6"/>
    <w:rsid w:val="00895E31"/>
    <w:rsid w:val="00895F8A"/>
    <w:rsid w:val="0089683C"/>
    <w:rsid w:val="00896885"/>
    <w:rsid w:val="00896A13"/>
    <w:rsid w:val="00896CBD"/>
    <w:rsid w:val="00896E4C"/>
    <w:rsid w:val="00896EF1"/>
    <w:rsid w:val="00896FE0"/>
    <w:rsid w:val="0089709E"/>
    <w:rsid w:val="008970D2"/>
    <w:rsid w:val="00897221"/>
    <w:rsid w:val="008974B2"/>
    <w:rsid w:val="0089772C"/>
    <w:rsid w:val="00897B0D"/>
    <w:rsid w:val="00897C7B"/>
    <w:rsid w:val="00897D20"/>
    <w:rsid w:val="00897EF7"/>
    <w:rsid w:val="008A0116"/>
    <w:rsid w:val="008A0122"/>
    <w:rsid w:val="008A02D6"/>
    <w:rsid w:val="008A03C3"/>
    <w:rsid w:val="008A0455"/>
    <w:rsid w:val="008A0743"/>
    <w:rsid w:val="008A0CEB"/>
    <w:rsid w:val="008A0F59"/>
    <w:rsid w:val="008A12A4"/>
    <w:rsid w:val="008A12BE"/>
    <w:rsid w:val="008A1353"/>
    <w:rsid w:val="008A1392"/>
    <w:rsid w:val="008A14DD"/>
    <w:rsid w:val="008A159A"/>
    <w:rsid w:val="008A1656"/>
    <w:rsid w:val="008A19EC"/>
    <w:rsid w:val="008A1EA6"/>
    <w:rsid w:val="008A21C7"/>
    <w:rsid w:val="008A22F2"/>
    <w:rsid w:val="008A2326"/>
    <w:rsid w:val="008A2596"/>
    <w:rsid w:val="008A26CD"/>
    <w:rsid w:val="008A2898"/>
    <w:rsid w:val="008A293D"/>
    <w:rsid w:val="008A29F7"/>
    <w:rsid w:val="008A2AB0"/>
    <w:rsid w:val="008A2AFD"/>
    <w:rsid w:val="008A2C7F"/>
    <w:rsid w:val="008A2CC8"/>
    <w:rsid w:val="008A2ED7"/>
    <w:rsid w:val="008A2FDD"/>
    <w:rsid w:val="008A3043"/>
    <w:rsid w:val="008A3213"/>
    <w:rsid w:val="008A359C"/>
    <w:rsid w:val="008A366B"/>
    <w:rsid w:val="008A3863"/>
    <w:rsid w:val="008A4004"/>
    <w:rsid w:val="008A447D"/>
    <w:rsid w:val="008A4565"/>
    <w:rsid w:val="008A456D"/>
    <w:rsid w:val="008A4A1F"/>
    <w:rsid w:val="008A4C12"/>
    <w:rsid w:val="008A4C99"/>
    <w:rsid w:val="008A4E87"/>
    <w:rsid w:val="008A4F2B"/>
    <w:rsid w:val="008A4FE9"/>
    <w:rsid w:val="008A52ED"/>
    <w:rsid w:val="008A543E"/>
    <w:rsid w:val="008A54B4"/>
    <w:rsid w:val="008A553D"/>
    <w:rsid w:val="008A59A3"/>
    <w:rsid w:val="008A5B0F"/>
    <w:rsid w:val="008A5B62"/>
    <w:rsid w:val="008A5D44"/>
    <w:rsid w:val="008A5F3E"/>
    <w:rsid w:val="008A60ED"/>
    <w:rsid w:val="008A632F"/>
    <w:rsid w:val="008A63A4"/>
    <w:rsid w:val="008A64E0"/>
    <w:rsid w:val="008A6558"/>
    <w:rsid w:val="008A672A"/>
    <w:rsid w:val="008A67D2"/>
    <w:rsid w:val="008A6AAB"/>
    <w:rsid w:val="008A6B06"/>
    <w:rsid w:val="008A6B77"/>
    <w:rsid w:val="008A6CB5"/>
    <w:rsid w:val="008A6CD9"/>
    <w:rsid w:val="008A6FF0"/>
    <w:rsid w:val="008A7036"/>
    <w:rsid w:val="008A736D"/>
    <w:rsid w:val="008A73EB"/>
    <w:rsid w:val="008A74F9"/>
    <w:rsid w:val="008A75E6"/>
    <w:rsid w:val="008A7742"/>
    <w:rsid w:val="008A77BC"/>
    <w:rsid w:val="008A7A55"/>
    <w:rsid w:val="008A7AD8"/>
    <w:rsid w:val="008A7B58"/>
    <w:rsid w:val="008A7DA0"/>
    <w:rsid w:val="008B0110"/>
    <w:rsid w:val="008B01B5"/>
    <w:rsid w:val="008B0252"/>
    <w:rsid w:val="008B0361"/>
    <w:rsid w:val="008B084F"/>
    <w:rsid w:val="008B090E"/>
    <w:rsid w:val="008B0B63"/>
    <w:rsid w:val="008B0C4D"/>
    <w:rsid w:val="008B0CC7"/>
    <w:rsid w:val="008B102B"/>
    <w:rsid w:val="008B10A1"/>
    <w:rsid w:val="008B1295"/>
    <w:rsid w:val="008B1970"/>
    <w:rsid w:val="008B1A78"/>
    <w:rsid w:val="008B1CE1"/>
    <w:rsid w:val="008B1D13"/>
    <w:rsid w:val="008B1E43"/>
    <w:rsid w:val="008B1FCC"/>
    <w:rsid w:val="008B22F8"/>
    <w:rsid w:val="008B2360"/>
    <w:rsid w:val="008B2543"/>
    <w:rsid w:val="008B2603"/>
    <w:rsid w:val="008B266A"/>
    <w:rsid w:val="008B28A9"/>
    <w:rsid w:val="008B28C2"/>
    <w:rsid w:val="008B2A44"/>
    <w:rsid w:val="008B2AE6"/>
    <w:rsid w:val="008B2D1F"/>
    <w:rsid w:val="008B2D74"/>
    <w:rsid w:val="008B2E9F"/>
    <w:rsid w:val="008B31C4"/>
    <w:rsid w:val="008B3237"/>
    <w:rsid w:val="008B32BB"/>
    <w:rsid w:val="008B32EA"/>
    <w:rsid w:val="008B34B1"/>
    <w:rsid w:val="008B36EB"/>
    <w:rsid w:val="008B3EA8"/>
    <w:rsid w:val="008B4044"/>
    <w:rsid w:val="008B40CA"/>
    <w:rsid w:val="008B412E"/>
    <w:rsid w:val="008B423F"/>
    <w:rsid w:val="008B44FD"/>
    <w:rsid w:val="008B451C"/>
    <w:rsid w:val="008B464B"/>
    <w:rsid w:val="008B4725"/>
    <w:rsid w:val="008B47F5"/>
    <w:rsid w:val="008B4B4C"/>
    <w:rsid w:val="008B4CC1"/>
    <w:rsid w:val="008B4E52"/>
    <w:rsid w:val="008B51DD"/>
    <w:rsid w:val="008B54BD"/>
    <w:rsid w:val="008B56EA"/>
    <w:rsid w:val="008B5949"/>
    <w:rsid w:val="008B5BA1"/>
    <w:rsid w:val="008B5CB3"/>
    <w:rsid w:val="008B5E71"/>
    <w:rsid w:val="008B5E7F"/>
    <w:rsid w:val="008B60AA"/>
    <w:rsid w:val="008B644F"/>
    <w:rsid w:val="008B6568"/>
    <w:rsid w:val="008B664C"/>
    <w:rsid w:val="008B68DC"/>
    <w:rsid w:val="008B68EA"/>
    <w:rsid w:val="008B6BE8"/>
    <w:rsid w:val="008B6DF6"/>
    <w:rsid w:val="008B7109"/>
    <w:rsid w:val="008B72CB"/>
    <w:rsid w:val="008B73D6"/>
    <w:rsid w:val="008B7434"/>
    <w:rsid w:val="008B7798"/>
    <w:rsid w:val="008B79DF"/>
    <w:rsid w:val="008B7CBD"/>
    <w:rsid w:val="008B7E2F"/>
    <w:rsid w:val="008C0205"/>
    <w:rsid w:val="008C0381"/>
    <w:rsid w:val="008C0472"/>
    <w:rsid w:val="008C0781"/>
    <w:rsid w:val="008C08BF"/>
    <w:rsid w:val="008C0BF1"/>
    <w:rsid w:val="008C0CE9"/>
    <w:rsid w:val="008C0D6C"/>
    <w:rsid w:val="008C0F56"/>
    <w:rsid w:val="008C121C"/>
    <w:rsid w:val="008C1385"/>
    <w:rsid w:val="008C1586"/>
    <w:rsid w:val="008C1AD1"/>
    <w:rsid w:val="008C1ADE"/>
    <w:rsid w:val="008C1B19"/>
    <w:rsid w:val="008C1DAE"/>
    <w:rsid w:val="008C202C"/>
    <w:rsid w:val="008C2320"/>
    <w:rsid w:val="008C23E4"/>
    <w:rsid w:val="008C23F5"/>
    <w:rsid w:val="008C246B"/>
    <w:rsid w:val="008C284D"/>
    <w:rsid w:val="008C2AD2"/>
    <w:rsid w:val="008C2C2A"/>
    <w:rsid w:val="008C30A6"/>
    <w:rsid w:val="008C30AC"/>
    <w:rsid w:val="008C318C"/>
    <w:rsid w:val="008C325C"/>
    <w:rsid w:val="008C3266"/>
    <w:rsid w:val="008C3B13"/>
    <w:rsid w:val="008C3CDE"/>
    <w:rsid w:val="008C408F"/>
    <w:rsid w:val="008C4130"/>
    <w:rsid w:val="008C41C3"/>
    <w:rsid w:val="008C41CF"/>
    <w:rsid w:val="008C41E7"/>
    <w:rsid w:val="008C42B6"/>
    <w:rsid w:val="008C48AA"/>
    <w:rsid w:val="008C48D3"/>
    <w:rsid w:val="008C4D20"/>
    <w:rsid w:val="008C4D6D"/>
    <w:rsid w:val="008C4E31"/>
    <w:rsid w:val="008C53DF"/>
    <w:rsid w:val="008C5A76"/>
    <w:rsid w:val="008C5C3C"/>
    <w:rsid w:val="008C5C91"/>
    <w:rsid w:val="008C5E2B"/>
    <w:rsid w:val="008C5E49"/>
    <w:rsid w:val="008C5F2C"/>
    <w:rsid w:val="008C5F4C"/>
    <w:rsid w:val="008C6187"/>
    <w:rsid w:val="008C6430"/>
    <w:rsid w:val="008C655E"/>
    <w:rsid w:val="008C6598"/>
    <w:rsid w:val="008C6668"/>
    <w:rsid w:val="008C670F"/>
    <w:rsid w:val="008C6BE7"/>
    <w:rsid w:val="008C6D22"/>
    <w:rsid w:val="008C6F7B"/>
    <w:rsid w:val="008C71A4"/>
    <w:rsid w:val="008C7631"/>
    <w:rsid w:val="008C772D"/>
    <w:rsid w:val="008C776C"/>
    <w:rsid w:val="008C77C6"/>
    <w:rsid w:val="008C780B"/>
    <w:rsid w:val="008C7928"/>
    <w:rsid w:val="008C7ABD"/>
    <w:rsid w:val="008C7B50"/>
    <w:rsid w:val="008C7C40"/>
    <w:rsid w:val="008C7DEF"/>
    <w:rsid w:val="008C7F4B"/>
    <w:rsid w:val="008C7FCC"/>
    <w:rsid w:val="008D01D3"/>
    <w:rsid w:val="008D0247"/>
    <w:rsid w:val="008D0299"/>
    <w:rsid w:val="008D0308"/>
    <w:rsid w:val="008D0507"/>
    <w:rsid w:val="008D0865"/>
    <w:rsid w:val="008D08CC"/>
    <w:rsid w:val="008D0AA6"/>
    <w:rsid w:val="008D0BA6"/>
    <w:rsid w:val="008D0C8B"/>
    <w:rsid w:val="008D0F99"/>
    <w:rsid w:val="008D10DF"/>
    <w:rsid w:val="008D1161"/>
    <w:rsid w:val="008D1312"/>
    <w:rsid w:val="008D1661"/>
    <w:rsid w:val="008D194B"/>
    <w:rsid w:val="008D1F5C"/>
    <w:rsid w:val="008D1FCB"/>
    <w:rsid w:val="008D23A3"/>
    <w:rsid w:val="008D23F4"/>
    <w:rsid w:val="008D2560"/>
    <w:rsid w:val="008D2567"/>
    <w:rsid w:val="008D2653"/>
    <w:rsid w:val="008D2A97"/>
    <w:rsid w:val="008D2C23"/>
    <w:rsid w:val="008D2CD2"/>
    <w:rsid w:val="008D316C"/>
    <w:rsid w:val="008D348C"/>
    <w:rsid w:val="008D34BC"/>
    <w:rsid w:val="008D3682"/>
    <w:rsid w:val="008D3775"/>
    <w:rsid w:val="008D3A1D"/>
    <w:rsid w:val="008D3AD9"/>
    <w:rsid w:val="008D3C01"/>
    <w:rsid w:val="008D3F0B"/>
    <w:rsid w:val="008D3F86"/>
    <w:rsid w:val="008D418D"/>
    <w:rsid w:val="008D4295"/>
    <w:rsid w:val="008D42C4"/>
    <w:rsid w:val="008D44B3"/>
    <w:rsid w:val="008D49CD"/>
    <w:rsid w:val="008D49D6"/>
    <w:rsid w:val="008D4A4D"/>
    <w:rsid w:val="008D4D11"/>
    <w:rsid w:val="008D4D2B"/>
    <w:rsid w:val="008D4DB5"/>
    <w:rsid w:val="008D4FA0"/>
    <w:rsid w:val="008D4FB5"/>
    <w:rsid w:val="008D5239"/>
    <w:rsid w:val="008D5569"/>
    <w:rsid w:val="008D55C3"/>
    <w:rsid w:val="008D569C"/>
    <w:rsid w:val="008D56DD"/>
    <w:rsid w:val="008D5C2B"/>
    <w:rsid w:val="008D5C7F"/>
    <w:rsid w:val="008D5DDF"/>
    <w:rsid w:val="008D5E66"/>
    <w:rsid w:val="008D5E9E"/>
    <w:rsid w:val="008D5EA0"/>
    <w:rsid w:val="008D6095"/>
    <w:rsid w:val="008D62A3"/>
    <w:rsid w:val="008D644D"/>
    <w:rsid w:val="008D6900"/>
    <w:rsid w:val="008D6977"/>
    <w:rsid w:val="008D6999"/>
    <w:rsid w:val="008D69E3"/>
    <w:rsid w:val="008D6A44"/>
    <w:rsid w:val="008D6CC3"/>
    <w:rsid w:val="008D6DA0"/>
    <w:rsid w:val="008D6EB7"/>
    <w:rsid w:val="008D6EE2"/>
    <w:rsid w:val="008D6EFF"/>
    <w:rsid w:val="008D6F68"/>
    <w:rsid w:val="008D71A0"/>
    <w:rsid w:val="008D7336"/>
    <w:rsid w:val="008D7355"/>
    <w:rsid w:val="008D73B5"/>
    <w:rsid w:val="008D7500"/>
    <w:rsid w:val="008D780E"/>
    <w:rsid w:val="008D792C"/>
    <w:rsid w:val="008D7B3F"/>
    <w:rsid w:val="008D7B41"/>
    <w:rsid w:val="008D7DBE"/>
    <w:rsid w:val="008D7F06"/>
    <w:rsid w:val="008E0057"/>
    <w:rsid w:val="008E0069"/>
    <w:rsid w:val="008E030C"/>
    <w:rsid w:val="008E055E"/>
    <w:rsid w:val="008E0568"/>
    <w:rsid w:val="008E0749"/>
    <w:rsid w:val="008E0826"/>
    <w:rsid w:val="008E08D7"/>
    <w:rsid w:val="008E08E4"/>
    <w:rsid w:val="008E08EA"/>
    <w:rsid w:val="008E0B6F"/>
    <w:rsid w:val="008E0DEB"/>
    <w:rsid w:val="008E10E5"/>
    <w:rsid w:val="008E130F"/>
    <w:rsid w:val="008E15BB"/>
    <w:rsid w:val="008E16C1"/>
    <w:rsid w:val="008E176E"/>
    <w:rsid w:val="008E17D8"/>
    <w:rsid w:val="008E235B"/>
    <w:rsid w:val="008E23E1"/>
    <w:rsid w:val="008E2836"/>
    <w:rsid w:val="008E2C04"/>
    <w:rsid w:val="008E2C50"/>
    <w:rsid w:val="008E2CBE"/>
    <w:rsid w:val="008E2CD6"/>
    <w:rsid w:val="008E2D40"/>
    <w:rsid w:val="008E2F0B"/>
    <w:rsid w:val="008E32C8"/>
    <w:rsid w:val="008E336C"/>
    <w:rsid w:val="008E341A"/>
    <w:rsid w:val="008E378A"/>
    <w:rsid w:val="008E385E"/>
    <w:rsid w:val="008E39EA"/>
    <w:rsid w:val="008E3D0A"/>
    <w:rsid w:val="008E3F36"/>
    <w:rsid w:val="008E4230"/>
    <w:rsid w:val="008E4456"/>
    <w:rsid w:val="008E4637"/>
    <w:rsid w:val="008E4978"/>
    <w:rsid w:val="008E4D0F"/>
    <w:rsid w:val="008E4F7F"/>
    <w:rsid w:val="008E4FD8"/>
    <w:rsid w:val="008E51E1"/>
    <w:rsid w:val="008E5229"/>
    <w:rsid w:val="008E537F"/>
    <w:rsid w:val="008E586B"/>
    <w:rsid w:val="008E58A6"/>
    <w:rsid w:val="008E5A68"/>
    <w:rsid w:val="008E5B00"/>
    <w:rsid w:val="008E5F2E"/>
    <w:rsid w:val="008E618D"/>
    <w:rsid w:val="008E62B2"/>
    <w:rsid w:val="008E6303"/>
    <w:rsid w:val="008E67D9"/>
    <w:rsid w:val="008E6803"/>
    <w:rsid w:val="008E69C0"/>
    <w:rsid w:val="008E6ACA"/>
    <w:rsid w:val="008E6B56"/>
    <w:rsid w:val="008E6B69"/>
    <w:rsid w:val="008E6CAE"/>
    <w:rsid w:val="008E6D6D"/>
    <w:rsid w:val="008E6D74"/>
    <w:rsid w:val="008E6FB9"/>
    <w:rsid w:val="008E71C8"/>
    <w:rsid w:val="008E73C2"/>
    <w:rsid w:val="008E7711"/>
    <w:rsid w:val="008E780E"/>
    <w:rsid w:val="008E79C1"/>
    <w:rsid w:val="008E7A48"/>
    <w:rsid w:val="008E7A71"/>
    <w:rsid w:val="008E7BF5"/>
    <w:rsid w:val="008E7C9A"/>
    <w:rsid w:val="008E7C9D"/>
    <w:rsid w:val="008E7CB2"/>
    <w:rsid w:val="008E7F60"/>
    <w:rsid w:val="008F0075"/>
    <w:rsid w:val="008F010C"/>
    <w:rsid w:val="008F016F"/>
    <w:rsid w:val="008F055D"/>
    <w:rsid w:val="008F064E"/>
    <w:rsid w:val="008F07EA"/>
    <w:rsid w:val="008F1018"/>
    <w:rsid w:val="008F1026"/>
    <w:rsid w:val="008F1104"/>
    <w:rsid w:val="008F126C"/>
    <w:rsid w:val="008F1462"/>
    <w:rsid w:val="008F1CAB"/>
    <w:rsid w:val="008F1EF4"/>
    <w:rsid w:val="008F1EF5"/>
    <w:rsid w:val="008F2041"/>
    <w:rsid w:val="008F209B"/>
    <w:rsid w:val="008F20A4"/>
    <w:rsid w:val="008F267D"/>
    <w:rsid w:val="008F267F"/>
    <w:rsid w:val="008F2717"/>
    <w:rsid w:val="008F2767"/>
    <w:rsid w:val="008F27D6"/>
    <w:rsid w:val="008F2A50"/>
    <w:rsid w:val="008F2AA5"/>
    <w:rsid w:val="008F2B26"/>
    <w:rsid w:val="008F2EFD"/>
    <w:rsid w:val="008F2FB0"/>
    <w:rsid w:val="008F307B"/>
    <w:rsid w:val="008F3192"/>
    <w:rsid w:val="008F31D7"/>
    <w:rsid w:val="008F3317"/>
    <w:rsid w:val="008F3462"/>
    <w:rsid w:val="008F3518"/>
    <w:rsid w:val="008F356B"/>
    <w:rsid w:val="008F3579"/>
    <w:rsid w:val="008F37D0"/>
    <w:rsid w:val="008F3A44"/>
    <w:rsid w:val="008F3A8D"/>
    <w:rsid w:val="008F3C70"/>
    <w:rsid w:val="008F3D8A"/>
    <w:rsid w:val="008F3DCA"/>
    <w:rsid w:val="008F3E32"/>
    <w:rsid w:val="008F3F6F"/>
    <w:rsid w:val="008F409E"/>
    <w:rsid w:val="008F40A0"/>
    <w:rsid w:val="008F40F2"/>
    <w:rsid w:val="008F416F"/>
    <w:rsid w:val="008F4288"/>
    <w:rsid w:val="008F4356"/>
    <w:rsid w:val="008F455C"/>
    <w:rsid w:val="008F46B4"/>
    <w:rsid w:val="008F47BC"/>
    <w:rsid w:val="008F493D"/>
    <w:rsid w:val="008F49DD"/>
    <w:rsid w:val="008F4A60"/>
    <w:rsid w:val="008F501B"/>
    <w:rsid w:val="008F514F"/>
    <w:rsid w:val="008F5235"/>
    <w:rsid w:val="008F52C6"/>
    <w:rsid w:val="008F52F2"/>
    <w:rsid w:val="008F55A4"/>
    <w:rsid w:val="008F5663"/>
    <w:rsid w:val="008F56E6"/>
    <w:rsid w:val="008F57DE"/>
    <w:rsid w:val="008F5A53"/>
    <w:rsid w:val="008F5BD6"/>
    <w:rsid w:val="008F5C11"/>
    <w:rsid w:val="008F5E57"/>
    <w:rsid w:val="008F6106"/>
    <w:rsid w:val="008F617D"/>
    <w:rsid w:val="008F61F1"/>
    <w:rsid w:val="008F63A4"/>
    <w:rsid w:val="008F64FA"/>
    <w:rsid w:val="008F6501"/>
    <w:rsid w:val="008F6686"/>
    <w:rsid w:val="008F67B7"/>
    <w:rsid w:val="008F67FC"/>
    <w:rsid w:val="008F68B5"/>
    <w:rsid w:val="008F6A0B"/>
    <w:rsid w:val="008F6A1D"/>
    <w:rsid w:val="008F6B1B"/>
    <w:rsid w:val="008F6BEF"/>
    <w:rsid w:val="008F6D9D"/>
    <w:rsid w:val="008F6DEA"/>
    <w:rsid w:val="008F6EA7"/>
    <w:rsid w:val="008F6EE8"/>
    <w:rsid w:val="008F6F84"/>
    <w:rsid w:val="008F6FD8"/>
    <w:rsid w:val="008F71E2"/>
    <w:rsid w:val="008F728C"/>
    <w:rsid w:val="008F73D4"/>
    <w:rsid w:val="008F73DB"/>
    <w:rsid w:val="008F73EC"/>
    <w:rsid w:val="008F756E"/>
    <w:rsid w:val="008F77D6"/>
    <w:rsid w:val="008F78AC"/>
    <w:rsid w:val="008F79CF"/>
    <w:rsid w:val="008F7D76"/>
    <w:rsid w:val="008F7E85"/>
    <w:rsid w:val="008F7E96"/>
    <w:rsid w:val="008F7FA5"/>
    <w:rsid w:val="009005E5"/>
    <w:rsid w:val="00900626"/>
    <w:rsid w:val="0090096E"/>
    <w:rsid w:val="0090099F"/>
    <w:rsid w:val="009009FB"/>
    <w:rsid w:val="00900A7E"/>
    <w:rsid w:val="00900EAD"/>
    <w:rsid w:val="00900EE5"/>
    <w:rsid w:val="00901021"/>
    <w:rsid w:val="00901600"/>
    <w:rsid w:val="00901728"/>
    <w:rsid w:val="00901729"/>
    <w:rsid w:val="009017E6"/>
    <w:rsid w:val="009018C7"/>
    <w:rsid w:val="009018E2"/>
    <w:rsid w:val="0090190A"/>
    <w:rsid w:val="00901988"/>
    <w:rsid w:val="00901C30"/>
    <w:rsid w:val="00901D59"/>
    <w:rsid w:val="009020A7"/>
    <w:rsid w:val="009020B4"/>
    <w:rsid w:val="00902137"/>
    <w:rsid w:val="00902370"/>
    <w:rsid w:val="009023F7"/>
    <w:rsid w:val="0090265D"/>
    <w:rsid w:val="00902733"/>
    <w:rsid w:val="00902965"/>
    <w:rsid w:val="00902AA2"/>
    <w:rsid w:val="00902C37"/>
    <w:rsid w:val="00902C92"/>
    <w:rsid w:val="00902FB5"/>
    <w:rsid w:val="0090309C"/>
    <w:rsid w:val="009030CC"/>
    <w:rsid w:val="00903296"/>
    <w:rsid w:val="009032CF"/>
    <w:rsid w:val="009034CC"/>
    <w:rsid w:val="0090366B"/>
    <w:rsid w:val="009036B9"/>
    <w:rsid w:val="0090371C"/>
    <w:rsid w:val="0090377D"/>
    <w:rsid w:val="009037C5"/>
    <w:rsid w:val="009037D5"/>
    <w:rsid w:val="0090384E"/>
    <w:rsid w:val="00903889"/>
    <w:rsid w:val="00903AD2"/>
    <w:rsid w:val="00903B8A"/>
    <w:rsid w:val="00903F25"/>
    <w:rsid w:val="00903F43"/>
    <w:rsid w:val="009040CB"/>
    <w:rsid w:val="00904370"/>
    <w:rsid w:val="00904491"/>
    <w:rsid w:val="009044F7"/>
    <w:rsid w:val="0090478C"/>
    <w:rsid w:val="00904802"/>
    <w:rsid w:val="009049D0"/>
    <w:rsid w:val="00904A36"/>
    <w:rsid w:val="00904A61"/>
    <w:rsid w:val="00904A95"/>
    <w:rsid w:val="00904CF9"/>
    <w:rsid w:val="00904DFB"/>
    <w:rsid w:val="0090507F"/>
    <w:rsid w:val="009052D5"/>
    <w:rsid w:val="0090551C"/>
    <w:rsid w:val="009059B0"/>
    <w:rsid w:val="00905BBB"/>
    <w:rsid w:val="00905CC2"/>
    <w:rsid w:val="00905EB3"/>
    <w:rsid w:val="009060DF"/>
    <w:rsid w:val="00906141"/>
    <w:rsid w:val="00906230"/>
    <w:rsid w:val="00906314"/>
    <w:rsid w:val="009063B9"/>
    <w:rsid w:val="009066E7"/>
    <w:rsid w:val="009069BE"/>
    <w:rsid w:val="00906B8A"/>
    <w:rsid w:val="00906D8A"/>
    <w:rsid w:val="00906E0A"/>
    <w:rsid w:val="00906ECF"/>
    <w:rsid w:val="00907009"/>
    <w:rsid w:val="0090723A"/>
    <w:rsid w:val="009073B5"/>
    <w:rsid w:val="009073DD"/>
    <w:rsid w:val="0090743C"/>
    <w:rsid w:val="009074C0"/>
    <w:rsid w:val="00907809"/>
    <w:rsid w:val="00907846"/>
    <w:rsid w:val="00907AB1"/>
    <w:rsid w:val="00907BFD"/>
    <w:rsid w:val="00907CCF"/>
    <w:rsid w:val="00907D4C"/>
    <w:rsid w:val="00907D6D"/>
    <w:rsid w:val="00910057"/>
    <w:rsid w:val="0091037F"/>
    <w:rsid w:val="009103FC"/>
    <w:rsid w:val="00910475"/>
    <w:rsid w:val="00910E44"/>
    <w:rsid w:val="00910E90"/>
    <w:rsid w:val="0091101D"/>
    <w:rsid w:val="00911237"/>
    <w:rsid w:val="009113E9"/>
    <w:rsid w:val="00911653"/>
    <w:rsid w:val="009117DF"/>
    <w:rsid w:val="00911ACF"/>
    <w:rsid w:val="00911C12"/>
    <w:rsid w:val="00911DE4"/>
    <w:rsid w:val="00911F8A"/>
    <w:rsid w:val="009120CA"/>
    <w:rsid w:val="009121A7"/>
    <w:rsid w:val="0091226E"/>
    <w:rsid w:val="00912605"/>
    <w:rsid w:val="00912DB9"/>
    <w:rsid w:val="00912E95"/>
    <w:rsid w:val="00912FAA"/>
    <w:rsid w:val="009133EE"/>
    <w:rsid w:val="0091363B"/>
    <w:rsid w:val="00913687"/>
    <w:rsid w:val="00913875"/>
    <w:rsid w:val="009139DA"/>
    <w:rsid w:val="00913A10"/>
    <w:rsid w:val="00913B32"/>
    <w:rsid w:val="00913B3D"/>
    <w:rsid w:val="00913B66"/>
    <w:rsid w:val="00913B97"/>
    <w:rsid w:val="00913CEC"/>
    <w:rsid w:val="0091417C"/>
    <w:rsid w:val="00914183"/>
    <w:rsid w:val="009142AB"/>
    <w:rsid w:val="009143CE"/>
    <w:rsid w:val="00914525"/>
    <w:rsid w:val="00914546"/>
    <w:rsid w:val="00914756"/>
    <w:rsid w:val="00914783"/>
    <w:rsid w:val="00914AFC"/>
    <w:rsid w:val="00914B97"/>
    <w:rsid w:val="00915033"/>
    <w:rsid w:val="009150F0"/>
    <w:rsid w:val="009151E9"/>
    <w:rsid w:val="009152C3"/>
    <w:rsid w:val="0091534C"/>
    <w:rsid w:val="0091535A"/>
    <w:rsid w:val="0091538C"/>
    <w:rsid w:val="0091568F"/>
    <w:rsid w:val="009156E1"/>
    <w:rsid w:val="009156E2"/>
    <w:rsid w:val="009157D8"/>
    <w:rsid w:val="0091596E"/>
    <w:rsid w:val="009159C0"/>
    <w:rsid w:val="009159FC"/>
    <w:rsid w:val="009159FD"/>
    <w:rsid w:val="00915F99"/>
    <w:rsid w:val="00915FB9"/>
    <w:rsid w:val="00915FE0"/>
    <w:rsid w:val="0091605A"/>
    <w:rsid w:val="00916070"/>
    <w:rsid w:val="00916355"/>
    <w:rsid w:val="0091660E"/>
    <w:rsid w:val="00916677"/>
    <w:rsid w:val="009166AF"/>
    <w:rsid w:val="009168F1"/>
    <w:rsid w:val="0091697D"/>
    <w:rsid w:val="00916AA2"/>
    <w:rsid w:val="00916FB2"/>
    <w:rsid w:val="009170A0"/>
    <w:rsid w:val="0091718E"/>
    <w:rsid w:val="009171FE"/>
    <w:rsid w:val="0091727F"/>
    <w:rsid w:val="009172E0"/>
    <w:rsid w:val="009173F5"/>
    <w:rsid w:val="009175BB"/>
    <w:rsid w:val="0091773B"/>
    <w:rsid w:val="009177D1"/>
    <w:rsid w:val="00917AB8"/>
    <w:rsid w:val="00917DDC"/>
    <w:rsid w:val="00917DF3"/>
    <w:rsid w:val="00917E20"/>
    <w:rsid w:val="009200F6"/>
    <w:rsid w:val="00920292"/>
    <w:rsid w:val="009203F6"/>
    <w:rsid w:val="009203FF"/>
    <w:rsid w:val="009205DC"/>
    <w:rsid w:val="009205E1"/>
    <w:rsid w:val="0092064E"/>
    <w:rsid w:val="00920680"/>
    <w:rsid w:val="0092073E"/>
    <w:rsid w:val="00920740"/>
    <w:rsid w:val="00920766"/>
    <w:rsid w:val="00920B32"/>
    <w:rsid w:val="00920D6B"/>
    <w:rsid w:val="00920F4B"/>
    <w:rsid w:val="00920F62"/>
    <w:rsid w:val="00920FE6"/>
    <w:rsid w:val="0092137D"/>
    <w:rsid w:val="009213EF"/>
    <w:rsid w:val="00921483"/>
    <w:rsid w:val="00921798"/>
    <w:rsid w:val="00921808"/>
    <w:rsid w:val="0092195F"/>
    <w:rsid w:val="00921B8F"/>
    <w:rsid w:val="00921BC5"/>
    <w:rsid w:val="00922095"/>
    <w:rsid w:val="00922375"/>
    <w:rsid w:val="00922398"/>
    <w:rsid w:val="0092276E"/>
    <w:rsid w:val="009228D4"/>
    <w:rsid w:val="009228F0"/>
    <w:rsid w:val="00922A05"/>
    <w:rsid w:val="00922B0E"/>
    <w:rsid w:val="00922C83"/>
    <w:rsid w:val="00922F1C"/>
    <w:rsid w:val="00922F57"/>
    <w:rsid w:val="00922F92"/>
    <w:rsid w:val="00922FC1"/>
    <w:rsid w:val="009232BB"/>
    <w:rsid w:val="009233C8"/>
    <w:rsid w:val="0092340A"/>
    <w:rsid w:val="00923581"/>
    <w:rsid w:val="00923A1A"/>
    <w:rsid w:val="00923B4D"/>
    <w:rsid w:val="00923CCD"/>
    <w:rsid w:val="00923DD8"/>
    <w:rsid w:val="00923E03"/>
    <w:rsid w:val="00923FC4"/>
    <w:rsid w:val="009240A0"/>
    <w:rsid w:val="009240BB"/>
    <w:rsid w:val="00924313"/>
    <w:rsid w:val="00924413"/>
    <w:rsid w:val="009245B9"/>
    <w:rsid w:val="0092478B"/>
    <w:rsid w:val="009248F5"/>
    <w:rsid w:val="00924999"/>
    <w:rsid w:val="00924A27"/>
    <w:rsid w:val="00924A87"/>
    <w:rsid w:val="00924F7A"/>
    <w:rsid w:val="0092523D"/>
    <w:rsid w:val="009252AB"/>
    <w:rsid w:val="009253D8"/>
    <w:rsid w:val="0092573F"/>
    <w:rsid w:val="00925A9D"/>
    <w:rsid w:val="00925CA0"/>
    <w:rsid w:val="00925CB1"/>
    <w:rsid w:val="00925FFE"/>
    <w:rsid w:val="00926169"/>
    <w:rsid w:val="009261E2"/>
    <w:rsid w:val="0092637E"/>
    <w:rsid w:val="00926460"/>
    <w:rsid w:val="009264CC"/>
    <w:rsid w:val="0092686F"/>
    <w:rsid w:val="00926A8A"/>
    <w:rsid w:val="00926B42"/>
    <w:rsid w:val="00926B95"/>
    <w:rsid w:val="00927043"/>
    <w:rsid w:val="0092716B"/>
    <w:rsid w:val="00927461"/>
    <w:rsid w:val="00927650"/>
    <w:rsid w:val="0092783A"/>
    <w:rsid w:val="00927C88"/>
    <w:rsid w:val="00927CE6"/>
    <w:rsid w:val="00927E42"/>
    <w:rsid w:val="0093032D"/>
    <w:rsid w:val="00930657"/>
    <w:rsid w:val="009306C6"/>
    <w:rsid w:val="00930804"/>
    <w:rsid w:val="00930963"/>
    <w:rsid w:val="00930968"/>
    <w:rsid w:val="00930A91"/>
    <w:rsid w:val="00930FF5"/>
    <w:rsid w:val="00931036"/>
    <w:rsid w:val="009310D0"/>
    <w:rsid w:val="00931236"/>
    <w:rsid w:val="00931287"/>
    <w:rsid w:val="0093135B"/>
    <w:rsid w:val="009313B6"/>
    <w:rsid w:val="0093150E"/>
    <w:rsid w:val="00931584"/>
    <w:rsid w:val="009318A4"/>
    <w:rsid w:val="00931A39"/>
    <w:rsid w:val="00931DEA"/>
    <w:rsid w:val="00931E17"/>
    <w:rsid w:val="00931E7B"/>
    <w:rsid w:val="00932231"/>
    <w:rsid w:val="00932413"/>
    <w:rsid w:val="009325E7"/>
    <w:rsid w:val="009326F8"/>
    <w:rsid w:val="009326FD"/>
    <w:rsid w:val="009328AB"/>
    <w:rsid w:val="0093297D"/>
    <w:rsid w:val="00932B64"/>
    <w:rsid w:val="00932D0C"/>
    <w:rsid w:val="00932DA4"/>
    <w:rsid w:val="00932ED5"/>
    <w:rsid w:val="0093328F"/>
    <w:rsid w:val="0093363F"/>
    <w:rsid w:val="00933788"/>
    <w:rsid w:val="00933A8A"/>
    <w:rsid w:val="00933C1B"/>
    <w:rsid w:val="00933D97"/>
    <w:rsid w:val="00933F2D"/>
    <w:rsid w:val="00934524"/>
    <w:rsid w:val="009348B8"/>
    <w:rsid w:val="00934959"/>
    <w:rsid w:val="00934985"/>
    <w:rsid w:val="00934BEA"/>
    <w:rsid w:val="00934EC1"/>
    <w:rsid w:val="00935954"/>
    <w:rsid w:val="00935B9E"/>
    <w:rsid w:val="00935BC8"/>
    <w:rsid w:val="00935DB9"/>
    <w:rsid w:val="00936121"/>
    <w:rsid w:val="009369D1"/>
    <w:rsid w:val="00936C18"/>
    <w:rsid w:val="00936FB0"/>
    <w:rsid w:val="00936FBA"/>
    <w:rsid w:val="009370CB"/>
    <w:rsid w:val="0093727F"/>
    <w:rsid w:val="00937480"/>
    <w:rsid w:val="0093750C"/>
    <w:rsid w:val="0093790C"/>
    <w:rsid w:val="0093797B"/>
    <w:rsid w:val="00937E85"/>
    <w:rsid w:val="00940026"/>
    <w:rsid w:val="009401F6"/>
    <w:rsid w:val="00940349"/>
    <w:rsid w:val="0094055D"/>
    <w:rsid w:val="009405CD"/>
    <w:rsid w:val="009407F0"/>
    <w:rsid w:val="00940974"/>
    <w:rsid w:val="00940A42"/>
    <w:rsid w:val="00940B55"/>
    <w:rsid w:val="00940F9C"/>
    <w:rsid w:val="0094102B"/>
    <w:rsid w:val="009410AE"/>
    <w:rsid w:val="00941362"/>
    <w:rsid w:val="009414DA"/>
    <w:rsid w:val="009414E3"/>
    <w:rsid w:val="00941543"/>
    <w:rsid w:val="0094156B"/>
    <w:rsid w:val="0094176E"/>
    <w:rsid w:val="009417DF"/>
    <w:rsid w:val="009417E5"/>
    <w:rsid w:val="00941A88"/>
    <w:rsid w:val="00941F17"/>
    <w:rsid w:val="00941FD1"/>
    <w:rsid w:val="00941FEE"/>
    <w:rsid w:val="009420D3"/>
    <w:rsid w:val="0094218D"/>
    <w:rsid w:val="00942598"/>
    <w:rsid w:val="009427FE"/>
    <w:rsid w:val="00942A6E"/>
    <w:rsid w:val="00942BEA"/>
    <w:rsid w:val="00942C13"/>
    <w:rsid w:val="00942D05"/>
    <w:rsid w:val="00942D55"/>
    <w:rsid w:val="009430DC"/>
    <w:rsid w:val="00943137"/>
    <w:rsid w:val="00943368"/>
    <w:rsid w:val="00943883"/>
    <w:rsid w:val="00943A6F"/>
    <w:rsid w:val="00943CF5"/>
    <w:rsid w:val="0094410B"/>
    <w:rsid w:val="0094412E"/>
    <w:rsid w:val="00944149"/>
    <w:rsid w:val="009442D4"/>
    <w:rsid w:val="00944385"/>
    <w:rsid w:val="0094442F"/>
    <w:rsid w:val="00944684"/>
    <w:rsid w:val="00944702"/>
    <w:rsid w:val="00944810"/>
    <w:rsid w:val="009449D1"/>
    <w:rsid w:val="00944A03"/>
    <w:rsid w:val="00944E43"/>
    <w:rsid w:val="00944E9D"/>
    <w:rsid w:val="009452E5"/>
    <w:rsid w:val="00945316"/>
    <w:rsid w:val="009453F9"/>
    <w:rsid w:val="00945503"/>
    <w:rsid w:val="0094551E"/>
    <w:rsid w:val="00945648"/>
    <w:rsid w:val="00945804"/>
    <w:rsid w:val="009458C3"/>
    <w:rsid w:val="00945C07"/>
    <w:rsid w:val="0094600A"/>
    <w:rsid w:val="00946020"/>
    <w:rsid w:val="00946243"/>
    <w:rsid w:val="00946673"/>
    <w:rsid w:val="00946710"/>
    <w:rsid w:val="00946897"/>
    <w:rsid w:val="00946B2A"/>
    <w:rsid w:val="00946CFE"/>
    <w:rsid w:val="00947026"/>
    <w:rsid w:val="00947772"/>
    <w:rsid w:val="009478D9"/>
    <w:rsid w:val="00947929"/>
    <w:rsid w:val="00947B74"/>
    <w:rsid w:val="00947CC8"/>
    <w:rsid w:val="00947F83"/>
    <w:rsid w:val="00950057"/>
    <w:rsid w:val="009500CA"/>
    <w:rsid w:val="009501A6"/>
    <w:rsid w:val="009501C1"/>
    <w:rsid w:val="00950614"/>
    <w:rsid w:val="009506CF"/>
    <w:rsid w:val="009508EE"/>
    <w:rsid w:val="00950C1E"/>
    <w:rsid w:val="00950E9B"/>
    <w:rsid w:val="00951069"/>
    <w:rsid w:val="009512F1"/>
    <w:rsid w:val="00951340"/>
    <w:rsid w:val="00951538"/>
    <w:rsid w:val="0095182A"/>
    <w:rsid w:val="00951902"/>
    <w:rsid w:val="00951C9E"/>
    <w:rsid w:val="0095220C"/>
    <w:rsid w:val="009522B5"/>
    <w:rsid w:val="00952388"/>
    <w:rsid w:val="00952492"/>
    <w:rsid w:val="00952535"/>
    <w:rsid w:val="00952626"/>
    <w:rsid w:val="0095281B"/>
    <w:rsid w:val="00952940"/>
    <w:rsid w:val="00952A70"/>
    <w:rsid w:val="00952A96"/>
    <w:rsid w:val="00952B5B"/>
    <w:rsid w:val="00952B6B"/>
    <w:rsid w:val="00952D00"/>
    <w:rsid w:val="00952FDA"/>
    <w:rsid w:val="00952FFB"/>
    <w:rsid w:val="00953504"/>
    <w:rsid w:val="00953C80"/>
    <w:rsid w:val="00953D9F"/>
    <w:rsid w:val="00953F17"/>
    <w:rsid w:val="00953FAE"/>
    <w:rsid w:val="00954137"/>
    <w:rsid w:val="00954146"/>
    <w:rsid w:val="0095417D"/>
    <w:rsid w:val="009541BF"/>
    <w:rsid w:val="00954280"/>
    <w:rsid w:val="00954ADA"/>
    <w:rsid w:val="00954B20"/>
    <w:rsid w:val="00954BE4"/>
    <w:rsid w:val="00954C22"/>
    <w:rsid w:val="00954EA2"/>
    <w:rsid w:val="00954F57"/>
    <w:rsid w:val="00954FEA"/>
    <w:rsid w:val="009550B0"/>
    <w:rsid w:val="00955115"/>
    <w:rsid w:val="00955486"/>
    <w:rsid w:val="009554F4"/>
    <w:rsid w:val="009555C3"/>
    <w:rsid w:val="009555C4"/>
    <w:rsid w:val="009555F6"/>
    <w:rsid w:val="00955898"/>
    <w:rsid w:val="00955D1B"/>
    <w:rsid w:val="00955F80"/>
    <w:rsid w:val="00956284"/>
    <w:rsid w:val="00956382"/>
    <w:rsid w:val="009564AC"/>
    <w:rsid w:val="00956928"/>
    <w:rsid w:val="00956941"/>
    <w:rsid w:val="00956AE2"/>
    <w:rsid w:val="00956CB6"/>
    <w:rsid w:val="00956D43"/>
    <w:rsid w:val="00957188"/>
    <w:rsid w:val="009571A9"/>
    <w:rsid w:val="009571CC"/>
    <w:rsid w:val="009574D3"/>
    <w:rsid w:val="0095764B"/>
    <w:rsid w:val="00957762"/>
    <w:rsid w:val="00957BF4"/>
    <w:rsid w:val="00957C3B"/>
    <w:rsid w:val="00957C6E"/>
    <w:rsid w:val="00957C80"/>
    <w:rsid w:val="00957CC4"/>
    <w:rsid w:val="00957EC5"/>
    <w:rsid w:val="00957FA8"/>
    <w:rsid w:val="00957FB2"/>
    <w:rsid w:val="009601B2"/>
    <w:rsid w:val="009602B2"/>
    <w:rsid w:val="009602E4"/>
    <w:rsid w:val="0096060D"/>
    <w:rsid w:val="009607B2"/>
    <w:rsid w:val="009608B3"/>
    <w:rsid w:val="009609D7"/>
    <w:rsid w:val="009609FA"/>
    <w:rsid w:val="00960A9A"/>
    <w:rsid w:val="00960B22"/>
    <w:rsid w:val="00960B72"/>
    <w:rsid w:val="00960EE1"/>
    <w:rsid w:val="00961066"/>
    <w:rsid w:val="009612C2"/>
    <w:rsid w:val="00961566"/>
    <w:rsid w:val="009615BF"/>
    <w:rsid w:val="00961A2F"/>
    <w:rsid w:val="00961BC4"/>
    <w:rsid w:val="00961BCB"/>
    <w:rsid w:val="00961C15"/>
    <w:rsid w:val="00961CB5"/>
    <w:rsid w:val="0096219B"/>
    <w:rsid w:val="009622CA"/>
    <w:rsid w:val="009627BF"/>
    <w:rsid w:val="00962B51"/>
    <w:rsid w:val="00962B56"/>
    <w:rsid w:val="00962CD4"/>
    <w:rsid w:val="00963014"/>
    <w:rsid w:val="00963100"/>
    <w:rsid w:val="0096327B"/>
    <w:rsid w:val="00963470"/>
    <w:rsid w:val="009634C5"/>
    <w:rsid w:val="0096364A"/>
    <w:rsid w:val="00963664"/>
    <w:rsid w:val="00963AA3"/>
    <w:rsid w:val="00963AA7"/>
    <w:rsid w:val="00963C55"/>
    <w:rsid w:val="00963D67"/>
    <w:rsid w:val="00963E33"/>
    <w:rsid w:val="00963E58"/>
    <w:rsid w:val="0096403E"/>
    <w:rsid w:val="00964193"/>
    <w:rsid w:val="0096440F"/>
    <w:rsid w:val="00964413"/>
    <w:rsid w:val="009644F9"/>
    <w:rsid w:val="00964673"/>
    <w:rsid w:val="009646E8"/>
    <w:rsid w:val="00964B28"/>
    <w:rsid w:val="00964C51"/>
    <w:rsid w:val="00964F9D"/>
    <w:rsid w:val="00964FE7"/>
    <w:rsid w:val="0096504B"/>
    <w:rsid w:val="0096532E"/>
    <w:rsid w:val="009653A1"/>
    <w:rsid w:val="00965792"/>
    <w:rsid w:val="009658CE"/>
    <w:rsid w:val="00965C4F"/>
    <w:rsid w:val="0096678A"/>
    <w:rsid w:val="009669B2"/>
    <w:rsid w:val="00966A6A"/>
    <w:rsid w:val="00966A73"/>
    <w:rsid w:val="00966AC0"/>
    <w:rsid w:val="0096714F"/>
    <w:rsid w:val="009677FA"/>
    <w:rsid w:val="00967A0A"/>
    <w:rsid w:val="00967A3B"/>
    <w:rsid w:val="00967B63"/>
    <w:rsid w:val="00967EF4"/>
    <w:rsid w:val="00967F40"/>
    <w:rsid w:val="00970220"/>
    <w:rsid w:val="009702AB"/>
    <w:rsid w:val="0097038D"/>
    <w:rsid w:val="009704A5"/>
    <w:rsid w:val="009705A1"/>
    <w:rsid w:val="009706E4"/>
    <w:rsid w:val="009708C5"/>
    <w:rsid w:val="009708F3"/>
    <w:rsid w:val="00970C5A"/>
    <w:rsid w:val="00971191"/>
    <w:rsid w:val="009712C4"/>
    <w:rsid w:val="009719EC"/>
    <w:rsid w:val="009719F1"/>
    <w:rsid w:val="00971AE2"/>
    <w:rsid w:val="00971B14"/>
    <w:rsid w:val="00971B24"/>
    <w:rsid w:val="00971B76"/>
    <w:rsid w:val="00971E11"/>
    <w:rsid w:val="00971E52"/>
    <w:rsid w:val="00971E63"/>
    <w:rsid w:val="00971F8C"/>
    <w:rsid w:val="00972021"/>
    <w:rsid w:val="0097207B"/>
    <w:rsid w:val="0097208F"/>
    <w:rsid w:val="009721EB"/>
    <w:rsid w:val="00972248"/>
    <w:rsid w:val="009722EF"/>
    <w:rsid w:val="0097264C"/>
    <w:rsid w:val="009728EC"/>
    <w:rsid w:val="00972C19"/>
    <w:rsid w:val="00972D61"/>
    <w:rsid w:val="00973192"/>
    <w:rsid w:val="009731AC"/>
    <w:rsid w:val="00973315"/>
    <w:rsid w:val="00973401"/>
    <w:rsid w:val="00973452"/>
    <w:rsid w:val="0097356C"/>
    <w:rsid w:val="00973682"/>
    <w:rsid w:val="00973773"/>
    <w:rsid w:val="009738F9"/>
    <w:rsid w:val="0097397A"/>
    <w:rsid w:val="00973C85"/>
    <w:rsid w:val="00973D35"/>
    <w:rsid w:val="00973E70"/>
    <w:rsid w:val="00973F6D"/>
    <w:rsid w:val="0097409B"/>
    <w:rsid w:val="009742E7"/>
    <w:rsid w:val="00974354"/>
    <w:rsid w:val="009745A4"/>
    <w:rsid w:val="00974637"/>
    <w:rsid w:val="009748D3"/>
    <w:rsid w:val="00974B74"/>
    <w:rsid w:val="00974CA6"/>
    <w:rsid w:val="00974E21"/>
    <w:rsid w:val="009751B2"/>
    <w:rsid w:val="00975454"/>
    <w:rsid w:val="009754A6"/>
    <w:rsid w:val="0097551B"/>
    <w:rsid w:val="00975574"/>
    <w:rsid w:val="00975774"/>
    <w:rsid w:val="009757F6"/>
    <w:rsid w:val="009758CB"/>
    <w:rsid w:val="00975A82"/>
    <w:rsid w:val="00975B3C"/>
    <w:rsid w:val="00975B68"/>
    <w:rsid w:val="00975BF8"/>
    <w:rsid w:val="00975C6B"/>
    <w:rsid w:val="00975EDF"/>
    <w:rsid w:val="00976074"/>
    <w:rsid w:val="00976184"/>
    <w:rsid w:val="0097623A"/>
    <w:rsid w:val="009763B7"/>
    <w:rsid w:val="009763CA"/>
    <w:rsid w:val="00976536"/>
    <w:rsid w:val="00976CE8"/>
    <w:rsid w:val="00976D99"/>
    <w:rsid w:val="00976EB4"/>
    <w:rsid w:val="00976F59"/>
    <w:rsid w:val="009770D0"/>
    <w:rsid w:val="00977131"/>
    <w:rsid w:val="00977527"/>
    <w:rsid w:val="0097775B"/>
    <w:rsid w:val="00977B8F"/>
    <w:rsid w:val="00977C0D"/>
    <w:rsid w:val="00977CB9"/>
    <w:rsid w:val="00977D0B"/>
    <w:rsid w:val="00977E74"/>
    <w:rsid w:val="00977F4B"/>
    <w:rsid w:val="00977F7E"/>
    <w:rsid w:val="009801F8"/>
    <w:rsid w:val="00980265"/>
    <w:rsid w:val="00980312"/>
    <w:rsid w:val="0098037D"/>
    <w:rsid w:val="009804A1"/>
    <w:rsid w:val="009805E6"/>
    <w:rsid w:val="00980AF7"/>
    <w:rsid w:val="00980CD5"/>
    <w:rsid w:val="00980CFB"/>
    <w:rsid w:val="00980DB7"/>
    <w:rsid w:val="00980E38"/>
    <w:rsid w:val="00980EAE"/>
    <w:rsid w:val="009810CB"/>
    <w:rsid w:val="0098150C"/>
    <w:rsid w:val="0098171F"/>
    <w:rsid w:val="0098176D"/>
    <w:rsid w:val="009817B0"/>
    <w:rsid w:val="00981984"/>
    <w:rsid w:val="00981DDA"/>
    <w:rsid w:val="00981FCD"/>
    <w:rsid w:val="009823FA"/>
    <w:rsid w:val="00982536"/>
    <w:rsid w:val="009825F3"/>
    <w:rsid w:val="009828AB"/>
    <w:rsid w:val="00982986"/>
    <w:rsid w:val="00982B23"/>
    <w:rsid w:val="00982E8E"/>
    <w:rsid w:val="00982ED0"/>
    <w:rsid w:val="00983041"/>
    <w:rsid w:val="00983120"/>
    <w:rsid w:val="009831F8"/>
    <w:rsid w:val="0098324C"/>
    <w:rsid w:val="00983419"/>
    <w:rsid w:val="009838F0"/>
    <w:rsid w:val="00983938"/>
    <w:rsid w:val="00983C8D"/>
    <w:rsid w:val="00983DE4"/>
    <w:rsid w:val="00983DF4"/>
    <w:rsid w:val="00983F0A"/>
    <w:rsid w:val="00983F7D"/>
    <w:rsid w:val="00983FCA"/>
    <w:rsid w:val="009841DF"/>
    <w:rsid w:val="00984217"/>
    <w:rsid w:val="00984291"/>
    <w:rsid w:val="00984502"/>
    <w:rsid w:val="0098458D"/>
    <w:rsid w:val="0098468E"/>
    <w:rsid w:val="00984A5C"/>
    <w:rsid w:val="00984AC2"/>
    <w:rsid w:val="00984C89"/>
    <w:rsid w:val="009850C5"/>
    <w:rsid w:val="00985207"/>
    <w:rsid w:val="009853A6"/>
    <w:rsid w:val="0098543E"/>
    <w:rsid w:val="00985905"/>
    <w:rsid w:val="00985B01"/>
    <w:rsid w:val="00985B41"/>
    <w:rsid w:val="00985BA3"/>
    <w:rsid w:val="00985BBD"/>
    <w:rsid w:val="00985C36"/>
    <w:rsid w:val="00985D37"/>
    <w:rsid w:val="00985DD1"/>
    <w:rsid w:val="00985F67"/>
    <w:rsid w:val="00985FCE"/>
    <w:rsid w:val="00986018"/>
    <w:rsid w:val="009861BA"/>
    <w:rsid w:val="009862C1"/>
    <w:rsid w:val="00986496"/>
    <w:rsid w:val="00986536"/>
    <w:rsid w:val="009867CE"/>
    <w:rsid w:val="00986B71"/>
    <w:rsid w:val="00986C63"/>
    <w:rsid w:val="00986CAE"/>
    <w:rsid w:val="00986D2C"/>
    <w:rsid w:val="00986FF4"/>
    <w:rsid w:val="00987057"/>
    <w:rsid w:val="00987100"/>
    <w:rsid w:val="009872B7"/>
    <w:rsid w:val="009874FB"/>
    <w:rsid w:val="00987604"/>
    <w:rsid w:val="009877DD"/>
    <w:rsid w:val="0098783A"/>
    <w:rsid w:val="00987969"/>
    <w:rsid w:val="00987CF5"/>
    <w:rsid w:val="00987DD3"/>
    <w:rsid w:val="00987EAF"/>
    <w:rsid w:val="009902EB"/>
    <w:rsid w:val="009903DE"/>
    <w:rsid w:val="0099049F"/>
    <w:rsid w:val="009905DA"/>
    <w:rsid w:val="009907F8"/>
    <w:rsid w:val="009908B2"/>
    <w:rsid w:val="0099098D"/>
    <w:rsid w:val="009909C2"/>
    <w:rsid w:val="00990A0E"/>
    <w:rsid w:val="00990A33"/>
    <w:rsid w:val="00990B8F"/>
    <w:rsid w:val="00990BDB"/>
    <w:rsid w:val="00990DEF"/>
    <w:rsid w:val="0099110B"/>
    <w:rsid w:val="0099120E"/>
    <w:rsid w:val="0099138F"/>
    <w:rsid w:val="00991391"/>
    <w:rsid w:val="009914DF"/>
    <w:rsid w:val="00991A45"/>
    <w:rsid w:val="00991A87"/>
    <w:rsid w:val="00991B86"/>
    <w:rsid w:val="00991BBE"/>
    <w:rsid w:val="00991C48"/>
    <w:rsid w:val="00991E46"/>
    <w:rsid w:val="00991E4E"/>
    <w:rsid w:val="00991F2D"/>
    <w:rsid w:val="009920BB"/>
    <w:rsid w:val="0099233A"/>
    <w:rsid w:val="00992362"/>
    <w:rsid w:val="009925FC"/>
    <w:rsid w:val="009927F1"/>
    <w:rsid w:val="00992892"/>
    <w:rsid w:val="009928E1"/>
    <w:rsid w:val="00992A4D"/>
    <w:rsid w:val="00992AB3"/>
    <w:rsid w:val="00992ACD"/>
    <w:rsid w:val="00992D68"/>
    <w:rsid w:val="00992D94"/>
    <w:rsid w:val="00992DCF"/>
    <w:rsid w:val="00992FBD"/>
    <w:rsid w:val="009932AD"/>
    <w:rsid w:val="009934DC"/>
    <w:rsid w:val="00993CCF"/>
    <w:rsid w:val="00993DCE"/>
    <w:rsid w:val="00993F52"/>
    <w:rsid w:val="00993FC7"/>
    <w:rsid w:val="0099414B"/>
    <w:rsid w:val="0099427B"/>
    <w:rsid w:val="00994655"/>
    <w:rsid w:val="009946DA"/>
    <w:rsid w:val="0099479F"/>
    <w:rsid w:val="009948B6"/>
    <w:rsid w:val="0099496A"/>
    <w:rsid w:val="00994B56"/>
    <w:rsid w:val="00994C9E"/>
    <w:rsid w:val="00994D86"/>
    <w:rsid w:val="00994E5E"/>
    <w:rsid w:val="009950A5"/>
    <w:rsid w:val="009952EB"/>
    <w:rsid w:val="00995318"/>
    <w:rsid w:val="009954F6"/>
    <w:rsid w:val="00995642"/>
    <w:rsid w:val="00995A06"/>
    <w:rsid w:val="00995A3A"/>
    <w:rsid w:val="00995AA1"/>
    <w:rsid w:val="00995D57"/>
    <w:rsid w:val="0099605D"/>
    <w:rsid w:val="0099606B"/>
    <w:rsid w:val="0099612C"/>
    <w:rsid w:val="009961A1"/>
    <w:rsid w:val="0099656F"/>
    <w:rsid w:val="00996658"/>
    <w:rsid w:val="009967A1"/>
    <w:rsid w:val="009967F8"/>
    <w:rsid w:val="00996916"/>
    <w:rsid w:val="00996E08"/>
    <w:rsid w:val="00996FBF"/>
    <w:rsid w:val="009970A5"/>
    <w:rsid w:val="0099711D"/>
    <w:rsid w:val="0099722B"/>
    <w:rsid w:val="00997453"/>
    <w:rsid w:val="009974F5"/>
    <w:rsid w:val="00997580"/>
    <w:rsid w:val="009975C1"/>
    <w:rsid w:val="009976D6"/>
    <w:rsid w:val="0099788A"/>
    <w:rsid w:val="00997A16"/>
    <w:rsid w:val="00997A55"/>
    <w:rsid w:val="00997D4A"/>
    <w:rsid w:val="00997D8C"/>
    <w:rsid w:val="00997DDB"/>
    <w:rsid w:val="00997F98"/>
    <w:rsid w:val="009A00D6"/>
    <w:rsid w:val="009A019A"/>
    <w:rsid w:val="009A02EC"/>
    <w:rsid w:val="009A0347"/>
    <w:rsid w:val="009A058C"/>
    <w:rsid w:val="009A064F"/>
    <w:rsid w:val="009A0876"/>
    <w:rsid w:val="009A087F"/>
    <w:rsid w:val="009A0C1A"/>
    <w:rsid w:val="009A1015"/>
    <w:rsid w:val="009A1320"/>
    <w:rsid w:val="009A132D"/>
    <w:rsid w:val="009A1565"/>
    <w:rsid w:val="009A16A5"/>
    <w:rsid w:val="009A1729"/>
    <w:rsid w:val="009A180C"/>
    <w:rsid w:val="009A198E"/>
    <w:rsid w:val="009A19DF"/>
    <w:rsid w:val="009A1A0A"/>
    <w:rsid w:val="009A1AEF"/>
    <w:rsid w:val="009A1C1F"/>
    <w:rsid w:val="009A1C5E"/>
    <w:rsid w:val="009A1CFA"/>
    <w:rsid w:val="009A1FA3"/>
    <w:rsid w:val="009A200B"/>
    <w:rsid w:val="009A211A"/>
    <w:rsid w:val="009A21D6"/>
    <w:rsid w:val="009A22D3"/>
    <w:rsid w:val="009A2A45"/>
    <w:rsid w:val="009A2B50"/>
    <w:rsid w:val="009A2E1B"/>
    <w:rsid w:val="009A2F77"/>
    <w:rsid w:val="009A306E"/>
    <w:rsid w:val="009A313A"/>
    <w:rsid w:val="009A31A1"/>
    <w:rsid w:val="009A3424"/>
    <w:rsid w:val="009A3438"/>
    <w:rsid w:val="009A3485"/>
    <w:rsid w:val="009A3515"/>
    <w:rsid w:val="009A3913"/>
    <w:rsid w:val="009A39AA"/>
    <w:rsid w:val="009A3A14"/>
    <w:rsid w:val="009A3A3B"/>
    <w:rsid w:val="009A3B8A"/>
    <w:rsid w:val="009A3C04"/>
    <w:rsid w:val="009A3C72"/>
    <w:rsid w:val="009A3C92"/>
    <w:rsid w:val="009A3CA2"/>
    <w:rsid w:val="009A3FA7"/>
    <w:rsid w:val="009A4073"/>
    <w:rsid w:val="009A40A2"/>
    <w:rsid w:val="009A4409"/>
    <w:rsid w:val="009A4492"/>
    <w:rsid w:val="009A453E"/>
    <w:rsid w:val="009A456F"/>
    <w:rsid w:val="009A45A5"/>
    <w:rsid w:val="009A45AF"/>
    <w:rsid w:val="009A45EA"/>
    <w:rsid w:val="009A4998"/>
    <w:rsid w:val="009A49FD"/>
    <w:rsid w:val="009A4B39"/>
    <w:rsid w:val="009A4D3B"/>
    <w:rsid w:val="009A4FB8"/>
    <w:rsid w:val="009A5123"/>
    <w:rsid w:val="009A5189"/>
    <w:rsid w:val="009A5696"/>
    <w:rsid w:val="009A5835"/>
    <w:rsid w:val="009A5A27"/>
    <w:rsid w:val="009A5AB7"/>
    <w:rsid w:val="009A5ABC"/>
    <w:rsid w:val="009A5D5A"/>
    <w:rsid w:val="009A5D87"/>
    <w:rsid w:val="009A5DE5"/>
    <w:rsid w:val="009A6245"/>
    <w:rsid w:val="009A6287"/>
    <w:rsid w:val="009A6A66"/>
    <w:rsid w:val="009A6FF9"/>
    <w:rsid w:val="009A7069"/>
    <w:rsid w:val="009A7149"/>
    <w:rsid w:val="009A773E"/>
    <w:rsid w:val="009A784F"/>
    <w:rsid w:val="009A7953"/>
    <w:rsid w:val="009A798D"/>
    <w:rsid w:val="009A7A23"/>
    <w:rsid w:val="009A7DA7"/>
    <w:rsid w:val="009A7E87"/>
    <w:rsid w:val="009A7EFC"/>
    <w:rsid w:val="009A7F29"/>
    <w:rsid w:val="009A7FA8"/>
    <w:rsid w:val="009B0153"/>
    <w:rsid w:val="009B01B1"/>
    <w:rsid w:val="009B0207"/>
    <w:rsid w:val="009B041B"/>
    <w:rsid w:val="009B07CA"/>
    <w:rsid w:val="009B07CE"/>
    <w:rsid w:val="009B0903"/>
    <w:rsid w:val="009B0AE4"/>
    <w:rsid w:val="009B0BD8"/>
    <w:rsid w:val="009B0E37"/>
    <w:rsid w:val="009B0EE7"/>
    <w:rsid w:val="009B109B"/>
    <w:rsid w:val="009B118F"/>
    <w:rsid w:val="009B128D"/>
    <w:rsid w:val="009B12E3"/>
    <w:rsid w:val="009B134A"/>
    <w:rsid w:val="009B1597"/>
    <w:rsid w:val="009B166D"/>
    <w:rsid w:val="009B1782"/>
    <w:rsid w:val="009B1B3C"/>
    <w:rsid w:val="009B1DC5"/>
    <w:rsid w:val="009B1E55"/>
    <w:rsid w:val="009B20BE"/>
    <w:rsid w:val="009B2229"/>
    <w:rsid w:val="009B22B7"/>
    <w:rsid w:val="009B232B"/>
    <w:rsid w:val="009B2349"/>
    <w:rsid w:val="009B2798"/>
    <w:rsid w:val="009B27BA"/>
    <w:rsid w:val="009B2913"/>
    <w:rsid w:val="009B2A22"/>
    <w:rsid w:val="009B2C30"/>
    <w:rsid w:val="009B2C81"/>
    <w:rsid w:val="009B2D4A"/>
    <w:rsid w:val="009B2DDF"/>
    <w:rsid w:val="009B2E2A"/>
    <w:rsid w:val="009B304A"/>
    <w:rsid w:val="009B324F"/>
    <w:rsid w:val="009B3356"/>
    <w:rsid w:val="009B3494"/>
    <w:rsid w:val="009B35F2"/>
    <w:rsid w:val="009B3652"/>
    <w:rsid w:val="009B372B"/>
    <w:rsid w:val="009B3A93"/>
    <w:rsid w:val="009B3D13"/>
    <w:rsid w:val="009B3EB0"/>
    <w:rsid w:val="009B3F7A"/>
    <w:rsid w:val="009B4100"/>
    <w:rsid w:val="009B430A"/>
    <w:rsid w:val="009B436D"/>
    <w:rsid w:val="009B440B"/>
    <w:rsid w:val="009B4486"/>
    <w:rsid w:val="009B4517"/>
    <w:rsid w:val="009B4760"/>
    <w:rsid w:val="009B47BE"/>
    <w:rsid w:val="009B510A"/>
    <w:rsid w:val="009B5202"/>
    <w:rsid w:val="009B52A0"/>
    <w:rsid w:val="009B5456"/>
    <w:rsid w:val="009B55A5"/>
    <w:rsid w:val="009B57C0"/>
    <w:rsid w:val="009B57CC"/>
    <w:rsid w:val="009B5895"/>
    <w:rsid w:val="009B5A5A"/>
    <w:rsid w:val="009B5A6F"/>
    <w:rsid w:val="009B5AC3"/>
    <w:rsid w:val="009B5AFF"/>
    <w:rsid w:val="009B5F53"/>
    <w:rsid w:val="009B658B"/>
    <w:rsid w:val="009B661F"/>
    <w:rsid w:val="009B691C"/>
    <w:rsid w:val="009B6AA6"/>
    <w:rsid w:val="009B6EDE"/>
    <w:rsid w:val="009B6F22"/>
    <w:rsid w:val="009B6F6D"/>
    <w:rsid w:val="009B6FD3"/>
    <w:rsid w:val="009B7478"/>
    <w:rsid w:val="009B74E9"/>
    <w:rsid w:val="009B7526"/>
    <w:rsid w:val="009B7764"/>
    <w:rsid w:val="009B780F"/>
    <w:rsid w:val="009B7CE2"/>
    <w:rsid w:val="009B7D2B"/>
    <w:rsid w:val="009B7E2A"/>
    <w:rsid w:val="009B7E6D"/>
    <w:rsid w:val="009C0127"/>
    <w:rsid w:val="009C0239"/>
    <w:rsid w:val="009C0349"/>
    <w:rsid w:val="009C04C9"/>
    <w:rsid w:val="009C0F10"/>
    <w:rsid w:val="009C1084"/>
    <w:rsid w:val="009C11BA"/>
    <w:rsid w:val="009C15D4"/>
    <w:rsid w:val="009C1972"/>
    <w:rsid w:val="009C1AD0"/>
    <w:rsid w:val="009C1B80"/>
    <w:rsid w:val="009C1D0E"/>
    <w:rsid w:val="009C1D8F"/>
    <w:rsid w:val="009C1E2F"/>
    <w:rsid w:val="009C2115"/>
    <w:rsid w:val="009C2191"/>
    <w:rsid w:val="009C21EA"/>
    <w:rsid w:val="009C2344"/>
    <w:rsid w:val="009C259E"/>
    <w:rsid w:val="009C261D"/>
    <w:rsid w:val="009C2968"/>
    <w:rsid w:val="009C2AE5"/>
    <w:rsid w:val="009C2C18"/>
    <w:rsid w:val="009C2C26"/>
    <w:rsid w:val="009C2CCF"/>
    <w:rsid w:val="009C30AB"/>
    <w:rsid w:val="009C3418"/>
    <w:rsid w:val="009C361B"/>
    <w:rsid w:val="009C3797"/>
    <w:rsid w:val="009C38C1"/>
    <w:rsid w:val="009C39FD"/>
    <w:rsid w:val="009C3A09"/>
    <w:rsid w:val="009C3A1A"/>
    <w:rsid w:val="009C3C2E"/>
    <w:rsid w:val="009C3EF1"/>
    <w:rsid w:val="009C40B1"/>
    <w:rsid w:val="009C418A"/>
    <w:rsid w:val="009C42E8"/>
    <w:rsid w:val="009C43F1"/>
    <w:rsid w:val="009C4428"/>
    <w:rsid w:val="009C4840"/>
    <w:rsid w:val="009C49A5"/>
    <w:rsid w:val="009C4B6F"/>
    <w:rsid w:val="009C4DD5"/>
    <w:rsid w:val="009C4E65"/>
    <w:rsid w:val="009C4EE6"/>
    <w:rsid w:val="009C50D2"/>
    <w:rsid w:val="009C518F"/>
    <w:rsid w:val="009C52F0"/>
    <w:rsid w:val="009C5550"/>
    <w:rsid w:val="009C5589"/>
    <w:rsid w:val="009C55BC"/>
    <w:rsid w:val="009C5650"/>
    <w:rsid w:val="009C5794"/>
    <w:rsid w:val="009C59E5"/>
    <w:rsid w:val="009C5AF3"/>
    <w:rsid w:val="009C5BE6"/>
    <w:rsid w:val="009C66C8"/>
    <w:rsid w:val="009C68D2"/>
    <w:rsid w:val="009C68E6"/>
    <w:rsid w:val="009C6A7B"/>
    <w:rsid w:val="009C6C53"/>
    <w:rsid w:val="009C6DE6"/>
    <w:rsid w:val="009C6E55"/>
    <w:rsid w:val="009C709A"/>
    <w:rsid w:val="009C7103"/>
    <w:rsid w:val="009C7290"/>
    <w:rsid w:val="009C7370"/>
    <w:rsid w:val="009C7436"/>
    <w:rsid w:val="009C76AB"/>
    <w:rsid w:val="009C794A"/>
    <w:rsid w:val="009C7963"/>
    <w:rsid w:val="009C79C8"/>
    <w:rsid w:val="009C7B93"/>
    <w:rsid w:val="009C7C5F"/>
    <w:rsid w:val="009C7C74"/>
    <w:rsid w:val="009C7CF4"/>
    <w:rsid w:val="009C7E86"/>
    <w:rsid w:val="009D0034"/>
    <w:rsid w:val="009D0056"/>
    <w:rsid w:val="009D021C"/>
    <w:rsid w:val="009D08DA"/>
    <w:rsid w:val="009D0A49"/>
    <w:rsid w:val="009D0AAC"/>
    <w:rsid w:val="009D0C03"/>
    <w:rsid w:val="009D0F0A"/>
    <w:rsid w:val="009D107D"/>
    <w:rsid w:val="009D112A"/>
    <w:rsid w:val="009D11E6"/>
    <w:rsid w:val="009D123D"/>
    <w:rsid w:val="009D125E"/>
    <w:rsid w:val="009D12EE"/>
    <w:rsid w:val="009D141A"/>
    <w:rsid w:val="009D1502"/>
    <w:rsid w:val="009D1506"/>
    <w:rsid w:val="009D15EB"/>
    <w:rsid w:val="009D1634"/>
    <w:rsid w:val="009D18AB"/>
    <w:rsid w:val="009D1A05"/>
    <w:rsid w:val="009D1A1A"/>
    <w:rsid w:val="009D1B58"/>
    <w:rsid w:val="009D1B62"/>
    <w:rsid w:val="009D1BC5"/>
    <w:rsid w:val="009D1C2B"/>
    <w:rsid w:val="009D1D60"/>
    <w:rsid w:val="009D1E7A"/>
    <w:rsid w:val="009D20FE"/>
    <w:rsid w:val="009D21DA"/>
    <w:rsid w:val="009D2B39"/>
    <w:rsid w:val="009D2C8B"/>
    <w:rsid w:val="009D30DC"/>
    <w:rsid w:val="009D3399"/>
    <w:rsid w:val="009D3617"/>
    <w:rsid w:val="009D373D"/>
    <w:rsid w:val="009D3C8F"/>
    <w:rsid w:val="009D3CE1"/>
    <w:rsid w:val="009D3E52"/>
    <w:rsid w:val="009D3FEC"/>
    <w:rsid w:val="009D42C1"/>
    <w:rsid w:val="009D4341"/>
    <w:rsid w:val="009D4515"/>
    <w:rsid w:val="009D4526"/>
    <w:rsid w:val="009D4687"/>
    <w:rsid w:val="009D476B"/>
    <w:rsid w:val="009D49A0"/>
    <w:rsid w:val="009D49A1"/>
    <w:rsid w:val="009D4A5B"/>
    <w:rsid w:val="009D4CF1"/>
    <w:rsid w:val="009D4F1D"/>
    <w:rsid w:val="009D4FE3"/>
    <w:rsid w:val="009D5087"/>
    <w:rsid w:val="009D537B"/>
    <w:rsid w:val="009D5399"/>
    <w:rsid w:val="009D5555"/>
    <w:rsid w:val="009D5556"/>
    <w:rsid w:val="009D569F"/>
    <w:rsid w:val="009D57E8"/>
    <w:rsid w:val="009D5801"/>
    <w:rsid w:val="009D590A"/>
    <w:rsid w:val="009D5916"/>
    <w:rsid w:val="009D5C27"/>
    <w:rsid w:val="009D5F99"/>
    <w:rsid w:val="009D5FBB"/>
    <w:rsid w:val="009D6099"/>
    <w:rsid w:val="009D60D4"/>
    <w:rsid w:val="009D616B"/>
    <w:rsid w:val="009D61D2"/>
    <w:rsid w:val="009D662D"/>
    <w:rsid w:val="009D6647"/>
    <w:rsid w:val="009D680D"/>
    <w:rsid w:val="009D683C"/>
    <w:rsid w:val="009D6B12"/>
    <w:rsid w:val="009D6B4A"/>
    <w:rsid w:val="009D6FB8"/>
    <w:rsid w:val="009D712C"/>
    <w:rsid w:val="009D740A"/>
    <w:rsid w:val="009D76C7"/>
    <w:rsid w:val="009D7812"/>
    <w:rsid w:val="009D798F"/>
    <w:rsid w:val="009D7DFE"/>
    <w:rsid w:val="009D7FAA"/>
    <w:rsid w:val="009E004A"/>
    <w:rsid w:val="009E00A5"/>
    <w:rsid w:val="009E00DA"/>
    <w:rsid w:val="009E02B2"/>
    <w:rsid w:val="009E0451"/>
    <w:rsid w:val="009E05A6"/>
    <w:rsid w:val="009E0658"/>
    <w:rsid w:val="009E07A3"/>
    <w:rsid w:val="009E088E"/>
    <w:rsid w:val="009E08E7"/>
    <w:rsid w:val="009E0B3C"/>
    <w:rsid w:val="009E0B8A"/>
    <w:rsid w:val="009E0C03"/>
    <w:rsid w:val="009E0D0B"/>
    <w:rsid w:val="009E0DAB"/>
    <w:rsid w:val="009E0E40"/>
    <w:rsid w:val="009E10CF"/>
    <w:rsid w:val="009E1156"/>
    <w:rsid w:val="009E11C0"/>
    <w:rsid w:val="009E1267"/>
    <w:rsid w:val="009E126F"/>
    <w:rsid w:val="009E143B"/>
    <w:rsid w:val="009E1460"/>
    <w:rsid w:val="009E1494"/>
    <w:rsid w:val="009E1ABD"/>
    <w:rsid w:val="009E1B48"/>
    <w:rsid w:val="009E1C12"/>
    <w:rsid w:val="009E1C7B"/>
    <w:rsid w:val="009E1DB5"/>
    <w:rsid w:val="009E202F"/>
    <w:rsid w:val="009E20B8"/>
    <w:rsid w:val="009E221F"/>
    <w:rsid w:val="009E2438"/>
    <w:rsid w:val="009E2B13"/>
    <w:rsid w:val="009E2B22"/>
    <w:rsid w:val="009E2B54"/>
    <w:rsid w:val="009E2BCD"/>
    <w:rsid w:val="009E2D05"/>
    <w:rsid w:val="009E3116"/>
    <w:rsid w:val="009E32C8"/>
    <w:rsid w:val="009E33DA"/>
    <w:rsid w:val="009E34E1"/>
    <w:rsid w:val="009E35A2"/>
    <w:rsid w:val="009E3681"/>
    <w:rsid w:val="009E379A"/>
    <w:rsid w:val="009E3890"/>
    <w:rsid w:val="009E3973"/>
    <w:rsid w:val="009E39A4"/>
    <w:rsid w:val="009E39BB"/>
    <w:rsid w:val="009E4001"/>
    <w:rsid w:val="009E414C"/>
    <w:rsid w:val="009E41C2"/>
    <w:rsid w:val="009E42A5"/>
    <w:rsid w:val="009E44F9"/>
    <w:rsid w:val="009E4856"/>
    <w:rsid w:val="009E4B5C"/>
    <w:rsid w:val="009E4BD9"/>
    <w:rsid w:val="009E4DAB"/>
    <w:rsid w:val="009E4DB2"/>
    <w:rsid w:val="009E50E2"/>
    <w:rsid w:val="009E5136"/>
    <w:rsid w:val="009E5568"/>
    <w:rsid w:val="009E5729"/>
    <w:rsid w:val="009E57E8"/>
    <w:rsid w:val="009E5C67"/>
    <w:rsid w:val="009E607E"/>
    <w:rsid w:val="009E60F8"/>
    <w:rsid w:val="009E63F1"/>
    <w:rsid w:val="009E663B"/>
    <w:rsid w:val="009E6797"/>
    <w:rsid w:val="009E68D1"/>
    <w:rsid w:val="009E6A6E"/>
    <w:rsid w:val="009E6A93"/>
    <w:rsid w:val="009E6BC4"/>
    <w:rsid w:val="009E6BC8"/>
    <w:rsid w:val="009E6C57"/>
    <w:rsid w:val="009E6E34"/>
    <w:rsid w:val="009E6F50"/>
    <w:rsid w:val="009E6FB5"/>
    <w:rsid w:val="009E71D7"/>
    <w:rsid w:val="009E7256"/>
    <w:rsid w:val="009E7564"/>
    <w:rsid w:val="009E77EB"/>
    <w:rsid w:val="009E7A45"/>
    <w:rsid w:val="009E7B6A"/>
    <w:rsid w:val="009E7E4D"/>
    <w:rsid w:val="009F014B"/>
    <w:rsid w:val="009F01CA"/>
    <w:rsid w:val="009F0201"/>
    <w:rsid w:val="009F0218"/>
    <w:rsid w:val="009F02F8"/>
    <w:rsid w:val="009F041D"/>
    <w:rsid w:val="009F0614"/>
    <w:rsid w:val="009F0931"/>
    <w:rsid w:val="009F0A92"/>
    <w:rsid w:val="009F0B08"/>
    <w:rsid w:val="009F0DB7"/>
    <w:rsid w:val="009F0FB2"/>
    <w:rsid w:val="009F1105"/>
    <w:rsid w:val="009F111B"/>
    <w:rsid w:val="009F1362"/>
    <w:rsid w:val="009F1BE9"/>
    <w:rsid w:val="009F1C54"/>
    <w:rsid w:val="009F1FB2"/>
    <w:rsid w:val="009F2031"/>
    <w:rsid w:val="009F2105"/>
    <w:rsid w:val="009F211F"/>
    <w:rsid w:val="009F217F"/>
    <w:rsid w:val="009F2181"/>
    <w:rsid w:val="009F220E"/>
    <w:rsid w:val="009F22B8"/>
    <w:rsid w:val="009F2366"/>
    <w:rsid w:val="009F25DC"/>
    <w:rsid w:val="009F2B73"/>
    <w:rsid w:val="009F2C8D"/>
    <w:rsid w:val="009F2D5D"/>
    <w:rsid w:val="009F326A"/>
    <w:rsid w:val="009F3576"/>
    <w:rsid w:val="009F359A"/>
    <w:rsid w:val="009F3C09"/>
    <w:rsid w:val="009F3F43"/>
    <w:rsid w:val="009F4116"/>
    <w:rsid w:val="009F44D1"/>
    <w:rsid w:val="009F452F"/>
    <w:rsid w:val="009F453D"/>
    <w:rsid w:val="009F45C8"/>
    <w:rsid w:val="009F4626"/>
    <w:rsid w:val="009F47B9"/>
    <w:rsid w:val="009F4955"/>
    <w:rsid w:val="009F4C83"/>
    <w:rsid w:val="009F4E13"/>
    <w:rsid w:val="009F4E6A"/>
    <w:rsid w:val="009F4F1A"/>
    <w:rsid w:val="009F50DC"/>
    <w:rsid w:val="009F531F"/>
    <w:rsid w:val="009F5392"/>
    <w:rsid w:val="009F54F5"/>
    <w:rsid w:val="009F54FE"/>
    <w:rsid w:val="009F560E"/>
    <w:rsid w:val="009F5651"/>
    <w:rsid w:val="009F5700"/>
    <w:rsid w:val="009F5841"/>
    <w:rsid w:val="009F5A72"/>
    <w:rsid w:val="009F5BD7"/>
    <w:rsid w:val="009F5CC5"/>
    <w:rsid w:val="009F5D75"/>
    <w:rsid w:val="009F5DB1"/>
    <w:rsid w:val="009F5E57"/>
    <w:rsid w:val="009F5EC9"/>
    <w:rsid w:val="009F6032"/>
    <w:rsid w:val="009F62D5"/>
    <w:rsid w:val="009F62E0"/>
    <w:rsid w:val="009F659A"/>
    <w:rsid w:val="009F65CE"/>
    <w:rsid w:val="009F677B"/>
    <w:rsid w:val="009F6872"/>
    <w:rsid w:val="009F6A71"/>
    <w:rsid w:val="009F6D87"/>
    <w:rsid w:val="009F70AA"/>
    <w:rsid w:val="009F7166"/>
    <w:rsid w:val="009F71C7"/>
    <w:rsid w:val="009F7708"/>
    <w:rsid w:val="009F77DE"/>
    <w:rsid w:val="009F7848"/>
    <w:rsid w:val="009F7B53"/>
    <w:rsid w:val="009F7BF0"/>
    <w:rsid w:val="009F7C46"/>
    <w:rsid w:val="009F7EAD"/>
    <w:rsid w:val="00A0024E"/>
    <w:rsid w:val="00A00295"/>
    <w:rsid w:val="00A0029F"/>
    <w:rsid w:val="00A003DB"/>
    <w:rsid w:val="00A00411"/>
    <w:rsid w:val="00A00652"/>
    <w:rsid w:val="00A006C7"/>
    <w:rsid w:val="00A007EA"/>
    <w:rsid w:val="00A0080E"/>
    <w:rsid w:val="00A00AAA"/>
    <w:rsid w:val="00A00D9E"/>
    <w:rsid w:val="00A00EA7"/>
    <w:rsid w:val="00A01296"/>
    <w:rsid w:val="00A01617"/>
    <w:rsid w:val="00A019C9"/>
    <w:rsid w:val="00A01A42"/>
    <w:rsid w:val="00A01A66"/>
    <w:rsid w:val="00A01A84"/>
    <w:rsid w:val="00A01AF0"/>
    <w:rsid w:val="00A01B2E"/>
    <w:rsid w:val="00A01D9F"/>
    <w:rsid w:val="00A01DE5"/>
    <w:rsid w:val="00A01F0B"/>
    <w:rsid w:val="00A01FA4"/>
    <w:rsid w:val="00A0207D"/>
    <w:rsid w:val="00A02112"/>
    <w:rsid w:val="00A0212D"/>
    <w:rsid w:val="00A02313"/>
    <w:rsid w:val="00A02551"/>
    <w:rsid w:val="00A026AF"/>
    <w:rsid w:val="00A02990"/>
    <w:rsid w:val="00A02E40"/>
    <w:rsid w:val="00A0308A"/>
    <w:rsid w:val="00A03373"/>
    <w:rsid w:val="00A03402"/>
    <w:rsid w:val="00A03690"/>
    <w:rsid w:val="00A03700"/>
    <w:rsid w:val="00A03857"/>
    <w:rsid w:val="00A03901"/>
    <w:rsid w:val="00A0390E"/>
    <w:rsid w:val="00A03A55"/>
    <w:rsid w:val="00A03A84"/>
    <w:rsid w:val="00A03C6B"/>
    <w:rsid w:val="00A03CEB"/>
    <w:rsid w:val="00A03E14"/>
    <w:rsid w:val="00A04363"/>
    <w:rsid w:val="00A04763"/>
    <w:rsid w:val="00A04D80"/>
    <w:rsid w:val="00A04DDF"/>
    <w:rsid w:val="00A04E6C"/>
    <w:rsid w:val="00A05048"/>
    <w:rsid w:val="00A05195"/>
    <w:rsid w:val="00A057BA"/>
    <w:rsid w:val="00A05A32"/>
    <w:rsid w:val="00A05CF4"/>
    <w:rsid w:val="00A05F17"/>
    <w:rsid w:val="00A06046"/>
    <w:rsid w:val="00A06187"/>
    <w:rsid w:val="00A061B5"/>
    <w:rsid w:val="00A06365"/>
    <w:rsid w:val="00A0654E"/>
    <w:rsid w:val="00A06775"/>
    <w:rsid w:val="00A068EC"/>
    <w:rsid w:val="00A0694A"/>
    <w:rsid w:val="00A06A62"/>
    <w:rsid w:val="00A06B82"/>
    <w:rsid w:val="00A06D04"/>
    <w:rsid w:val="00A06D1F"/>
    <w:rsid w:val="00A06D5D"/>
    <w:rsid w:val="00A06D85"/>
    <w:rsid w:val="00A06EB2"/>
    <w:rsid w:val="00A06F71"/>
    <w:rsid w:val="00A07269"/>
    <w:rsid w:val="00A07285"/>
    <w:rsid w:val="00A07619"/>
    <w:rsid w:val="00A07745"/>
    <w:rsid w:val="00A07862"/>
    <w:rsid w:val="00A07D1D"/>
    <w:rsid w:val="00A101CA"/>
    <w:rsid w:val="00A104B2"/>
    <w:rsid w:val="00A104BA"/>
    <w:rsid w:val="00A10573"/>
    <w:rsid w:val="00A1071E"/>
    <w:rsid w:val="00A10862"/>
    <w:rsid w:val="00A10B60"/>
    <w:rsid w:val="00A10B81"/>
    <w:rsid w:val="00A10BF9"/>
    <w:rsid w:val="00A10C4A"/>
    <w:rsid w:val="00A10C6C"/>
    <w:rsid w:val="00A10D1A"/>
    <w:rsid w:val="00A10E63"/>
    <w:rsid w:val="00A10EAC"/>
    <w:rsid w:val="00A10F9A"/>
    <w:rsid w:val="00A1138E"/>
    <w:rsid w:val="00A114DD"/>
    <w:rsid w:val="00A11775"/>
    <w:rsid w:val="00A11A47"/>
    <w:rsid w:val="00A11A8C"/>
    <w:rsid w:val="00A11C63"/>
    <w:rsid w:val="00A11EBE"/>
    <w:rsid w:val="00A11F83"/>
    <w:rsid w:val="00A122B1"/>
    <w:rsid w:val="00A12398"/>
    <w:rsid w:val="00A123EF"/>
    <w:rsid w:val="00A1240D"/>
    <w:rsid w:val="00A1260B"/>
    <w:rsid w:val="00A12672"/>
    <w:rsid w:val="00A126EA"/>
    <w:rsid w:val="00A12717"/>
    <w:rsid w:val="00A12741"/>
    <w:rsid w:val="00A1274B"/>
    <w:rsid w:val="00A1299D"/>
    <w:rsid w:val="00A129FC"/>
    <w:rsid w:val="00A12DFC"/>
    <w:rsid w:val="00A12E6A"/>
    <w:rsid w:val="00A1305D"/>
    <w:rsid w:val="00A1307F"/>
    <w:rsid w:val="00A1316E"/>
    <w:rsid w:val="00A13897"/>
    <w:rsid w:val="00A13A1F"/>
    <w:rsid w:val="00A13DE8"/>
    <w:rsid w:val="00A13E1D"/>
    <w:rsid w:val="00A13EB0"/>
    <w:rsid w:val="00A13ED2"/>
    <w:rsid w:val="00A13F55"/>
    <w:rsid w:val="00A140EB"/>
    <w:rsid w:val="00A14118"/>
    <w:rsid w:val="00A145AB"/>
    <w:rsid w:val="00A1463D"/>
    <w:rsid w:val="00A14671"/>
    <w:rsid w:val="00A14AFE"/>
    <w:rsid w:val="00A14B66"/>
    <w:rsid w:val="00A14C0F"/>
    <w:rsid w:val="00A14C25"/>
    <w:rsid w:val="00A1526B"/>
    <w:rsid w:val="00A152D4"/>
    <w:rsid w:val="00A153D4"/>
    <w:rsid w:val="00A15595"/>
    <w:rsid w:val="00A156C4"/>
    <w:rsid w:val="00A15801"/>
    <w:rsid w:val="00A158A2"/>
    <w:rsid w:val="00A15987"/>
    <w:rsid w:val="00A162DA"/>
    <w:rsid w:val="00A1638B"/>
    <w:rsid w:val="00A1644F"/>
    <w:rsid w:val="00A16714"/>
    <w:rsid w:val="00A16901"/>
    <w:rsid w:val="00A169D0"/>
    <w:rsid w:val="00A169F9"/>
    <w:rsid w:val="00A16CFD"/>
    <w:rsid w:val="00A16E60"/>
    <w:rsid w:val="00A172B8"/>
    <w:rsid w:val="00A17792"/>
    <w:rsid w:val="00A178EB"/>
    <w:rsid w:val="00A17B81"/>
    <w:rsid w:val="00A17C3D"/>
    <w:rsid w:val="00A17D43"/>
    <w:rsid w:val="00A201BC"/>
    <w:rsid w:val="00A201D0"/>
    <w:rsid w:val="00A20247"/>
    <w:rsid w:val="00A2041F"/>
    <w:rsid w:val="00A20509"/>
    <w:rsid w:val="00A2064B"/>
    <w:rsid w:val="00A20869"/>
    <w:rsid w:val="00A20988"/>
    <w:rsid w:val="00A20AB8"/>
    <w:rsid w:val="00A20BB2"/>
    <w:rsid w:val="00A20D19"/>
    <w:rsid w:val="00A20D7D"/>
    <w:rsid w:val="00A21064"/>
    <w:rsid w:val="00A210F3"/>
    <w:rsid w:val="00A211BA"/>
    <w:rsid w:val="00A2133D"/>
    <w:rsid w:val="00A215BE"/>
    <w:rsid w:val="00A21954"/>
    <w:rsid w:val="00A21C50"/>
    <w:rsid w:val="00A21C97"/>
    <w:rsid w:val="00A21CAE"/>
    <w:rsid w:val="00A21EE6"/>
    <w:rsid w:val="00A21FA4"/>
    <w:rsid w:val="00A21FD9"/>
    <w:rsid w:val="00A220E1"/>
    <w:rsid w:val="00A220EE"/>
    <w:rsid w:val="00A2217D"/>
    <w:rsid w:val="00A22187"/>
    <w:rsid w:val="00A2219F"/>
    <w:rsid w:val="00A222EB"/>
    <w:rsid w:val="00A223CF"/>
    <w:rsid w:val="00A22459"/>
    <w:rsid w:val="00A224E5"/>
    <w:rsid w:val="00A2269C"/>
    <w:rsid w:val="00A226AE"/>
    <w:rsid w:val="00A226C2"/>
    <w:rsid w:val="00A22855"/>
    <w:rsid w:val="00A2296E"/>
    <w:rsid w:val="00A22B0E"/>
    <w:rsid w:val="00A22CC4"/>
    <w:rsid w:val="00A22D0C"/>
    <w:rsid w:val="00A22EC2"/>
    <w:rsid w:val="00A22F03"/>
    <w:rsid w:val="00A23252"/>
    <w:rsid w:val="00A234CC"/>
    <w:rsid w:val="00A235B5"/>
    <w:rsid w:val="00A23786"/>
    <w:rsid w:val="00A2395B"/>
    <w:rsid w:val="00A23ACC"/>
    <w:rsid w:val="00A23B3D"/>
    <w:rsid w:val="00A23C41"/>
    <w:rsid w:val="00A23CEC"/>
    <w:rsid w:val="00A23E0D"/>
    <w:rsid w:val="00A23E1B"/>
    <w:rsid w:val="00A23F9F"/>
    <w:rsid w:val="00A2407B"/>
    <w:rsid w:val="00A24272"/>
    <w:rsid w:val="00A246FD"/>
    <w:rsid w:val="00A249D1"/>
    <w:rsid w:val="00A24AE0"/>
    <w:rsid w:val="00A24ED3"/>
    <w:rsid w:val="00A250B2"/>
    <w:rsid w:val="00A25357"/>
    <w:rsid w:val="00A25608"/>
    <w:rsid w:val="00A2569A"/>
    <w:rsid w:val="00A25748"/>
    <w:rsid w:val="00A25859"/>
    <w:rsid w:val="00A258E7"/>
    <w:rsid w:val="00A25B32"/>
    <w:rsid w:val="00A25BA6"/>
    <w:rsid w:val="00A25BBA"/>
    <w:rsid w:val="00A25CA4"/>
    <w:rsid w:val="00A25ECC"/>
    <w:rsid w:val="00A25F1C"/>
    <w:rsid w:val="00A26569"/>
    <w:rsid w:val="00A26651"/>
    <w:rsid w:val="00A26A2C"/>
    <w:rsid w:val="00A26A81"/>
    <w:rsid w:val="00A26CCF"/>
    <w:rsid w:val="00A27168"/>
    <w:rsid w:val="00A276EA"/>
    <w:rsid w:val="00A2783D"/>
    <w:rsid w:val="00A27971"/>
    <w:rsid w:val="00A279F8"/>
    <w:rsid w:val="00A300BE"/>
    <w:rsid w:val="00A3015E"/>
    <w:rsid w:val="00A30307"/>
    <w:rsid w:val="00A303B0"/>
    <w:rsid w:val="00A30BAA"/>
    <w:rsid w:val="00A30EEF"/>
    <w:rsid w:val="00A3105D"/>
    <w:rsid w:val="00A3107E"/>
    <w:rsid w:val="00A3132D"/>
    <w:rsid w:val="00A313A4"/>
    <w:rsid w:val="00A314EB"/>
    <w:rsid w:val="00A31569"/>
    <w:rsid w:val="00A31935"/>
    <w:rsid w:val="00A31A3B"/>
    <w:rsid w:val="00A31D54"/>
    <w:rsid w:val="00A32102"/>
    <w:rsid w:val="00A321C3"/>
    <w:rsid w:val="00A322C1"/>
    <w:rsid w:val="00A322CA"/>
    <w:rsid w:val="00A32467"/>
    <w:rsid w:val="00A32502"/>
    <w:rsid w:val="00A325C9"/>
    <w:rsid w:val="00A3261E"/>
    <w:rsid w:val="00A3271A"/>
    <w:rsid w:val="00A32729"/>
    <w:rsid w:val="00A3299D"/>
    <w:rsid w:val="00A32E05"/>
    <w:rsid w:val="00A33198"/>
    <w:rsid w:val="00A333ED"/>
    <w:rsid w:val="00A33645"/>
    <w:rsid w:val="00A3364B"/>
    <w:rsid w:val="00A33669"/>
    <w:rsid w:val="00A33F75"/>
    <w:rsid w:val="00A344CE"/>
    <w:rsid w:val="00A349F9"/>
    <w:rsid w:val="00A34B2F"/>
    <w:rsid w:val="00A34D09"/>
    <w:rsid w:val="00A34D1E"/>
    <w:rsid w:val="00A34D30"/>
    <w:rsid w:val="00A34DA2"/>
    <w:rsid w:val="00A34E7C"/>
    <w:rsid w:val="00A352CF"/>
    <w:rsid w:val="00A355D6"/>
    <w:rsid w:val="00A35CAC"/>
    <w:rsid w:val="00A35F34"/>
    <w:rsid w:val="00A3616A"/>
    <w:rsid w:val="00A361A5"/>
    <w:rsid w:val="00A3632A"/>
    <w:rsid w:val="00A3632F"/>
    <w:rsid w:val="00A36373"/>
    <w:rsid w:val="00A3664D"/>
    <w:rsid w:val="00A36792"/>
    <w:rsid w:val="00A36809"/>
    <w:rsid w:val="00A36878"/>
    <w:rsid w:val="00A36A9C"/>
    <w:rsid w:val="00A36FED"/>
    <w:rsid w:val="00A370A1"/>
    <w:rsid w:val="00A370D2"/>
    <w:rsid w:val="00A37113"/>
    <w:rsid w:val="00A371E3"/>
    <w:rsid w:val="00A372DE"/>
    <w:rsid w:val="00A37376"/>
    <w:rsid w:val="00A37395"/>
    <w:rsid w:val="00A37426"/>
    <w:rsid w:val="00A37760"/>
    <w:rsid w:val="00A378C8"/>
    <w:rsid w:val="00A3799E"/>
    <w:rsid w:val="00A379DB"/>
    <w:rsid w:val="00A37A34"/>
    <w:rsid w:val="00A37C68"/>
    <w:rsid w:val="00A37DF4"/>
    <w:rsid w:val="00A37E2C"/>
    <w:rsid w:val="00A4002A"/>
    <w:rsid w:val="00A40144"/>
    <w:rsid w:val="00A4031B"/>
    <w:rsid w:val="00A403B4"/>
    <w:rsid w:val="00A403F3"/>
    <w:rsid w:val="00A4058A"/>
    <w:rsid w:val="00A40605"/>
    <w:rsid w:val="00A408D7"/>
    <w:rsid w:val="00A408EE"/>
    <w:rsid w:val="00A41241"/>
    <w:rsid w:val="00A41346"/>
    <w:rsid w:val="00A41353"/>
    <w:rsid w:val="00A41622"/>
    <w:rsid w:val="00A41726"/>
    <w:rsid w:val="00A4175D"/>
    <w:rsid w:val="00A41828"/>
    <w:rsid w:val="00A4182C"/>
    <w:rsid w:val="00A418A4"/>
    <w:rsid w:val="00A4190A"/>
    <w:rsid w:val="00A41A36"/>
    <w:rsid w:val="00A41BDA"/>
    <w:rsid w:val="00A41C23"/>
    <w:rsid w:val="00A41D33"/>
    <w:rsid w:val="00A41D46"/>
    <w:rsid w:val="00A42111"/>
    <w:rsid w:val="00A4271B"/>
    <w:rsid w:val="00A42B79"/>
    <w:rsid w:val="00A42BB2"/>
    <w:rsid w:val="00A42C0C"/>
    <w:rsid w:val="00A42C8F"/>
    <w:rsid w:val="00A42E03"/>
    <w:rsid w:val="00A4311F"/>
    <w:rsid w:val="00A43396"/>
    <w:rsid w:val="00A43416"/>
    <w:rsid w:val="00A434C4"/>
    <w:rsid w:val="00A43509"/>
    <w:rsid w:val="00A4387E"/>
    <w:rsid w:val="00A439BE"/>
    <w:rsid w:val="00A43BE7"/>
    <w:rsid w:val="00A43DD2"/>
    <w:rsid w:val="00A43F43"/>
    <w:rsid w:val="00A43FB1"/>
    <w:rsid w:val="00A442C5"/>
    <w:rsid w:val="00A4474D"/>
    <w:rsid w:val="00A448A5"/>
    <w:rsid w:val="00A44CBF"/>
    <w:rsid w:val="00A44D39"/>
    <w:rsid w:val="00A44DFB"/>
    <w:rsid w:val="00A44E4A"/>
    <w:rsid w:val="00A450D1"/>
    <w:rsid w:val="00A4516B"/>
    <w:rsid w:val="00A452D9"/>
    <w:rsid w:val="00A452EB"/>
    <w:rsid w:val="00A4566E"/>
    <w:rsid w:val="00A45671"/>
    <w:rsid w:val="00A4579B"/>
    <w:rsid w:val="00A45859"/>
    <w:rsid w:val="00A459AA"/>
    <w:rsid w:val="00A45AF0"/>
    <w:rsid w:val="00A45CB6"/>
    <w:rsid w:val="00A45FB8"/>
    <w:rsid w:val="00A46259"/>
    <w:rsid w:val="00A46580"/>
    <w:rsid w:val="00A46595"/>
    <w:rsid w:val="00A46624"/>
    <w:rsid w:val="00A466AF"/>
    <w:rsid w:val="00A466BB"/>
    <w:rsid w:val="00A4685A"/>
    <w:rsid w:val="00A469A9"/>
    <w:rsid w:val="00A46C70"/>
    <w:rsid w:val="00A46FE0"/>
    <w:rsid w:val="00A47149"/>
    <w:rsid w:val="00A47253"/>
    <w:rsid w:val="00A47716"/>
    <w:rsid w:val="00A47778"/>
    <w:rsid w:val="00A477C7"/>
    <w:rsid w:val="00A479A6"/>
    <w:rsid w:val="00A479AA"/>
    <w:rsid w:val="00A47A12"/>
    <w:rsid w:val="00A47AEE"/>
    <w:rsid w:val="00A47EE3"/>
    <w:rsid w:val="00A47F59"/>
    <w:rsid w:val="00A47F8D"/>
    <w:rsid w:val="00A5008C"/>
    <w:rsid w:val="00A503F0"/>
    <w:rsid w:val="00A50668"/>
    <w:rsid w:val="00A50798"/>
    <w:rsid w:val="00A5082E"/>
    <w:rsid w:val="00A50832"/>
    <w:rsid w:val="00A5089F"/>
    <w:rsid w:val="00A50C5A"/>
    <w:rsid w:val="00A50C61"/>
    <w:rsid w:val="00A50D24"/>
    <w:rsid w:val="00A50D6B"/>
    <w:rsid w:val="00A50E84"/>
    <w:rsid w:val="00A50F36"/>
    <w:rsid w:val="00A51080"/>
    <w:rsid w:val="00A51156"/>
    <w:rsid w:val="00A5115D"/>
    <w:rsid w:val="00A51231"/>
    <w:rsid w:val="00A512F2"/>
    <w:rsid w:val="00A51375"/>
    <w:rsid w:val="00A51503"/>
    <w:rsid w:val="00A51868"/>
    <w:rsid w:val="00A51A72"/>
    <w:rsid w:val="00A51C7A"/>
    <w:rsid w:val="00A51FB7"/>
    <w:rsid w:val="00A51FB8"/>
    <w:rsid w:val="00A520E3"/>
    <w:rsid w:val="00A5215F"/>
    <w:rsid w:val="00A5241D"/>
    <w:rsid w:val="00A525A6"/>
    <w:rsid w:val="00A52768"/>
    <w:rsid w:val="00A5282C"/>
    <w:rsid w:val="00A52A28"/>
    <w:rsid w:val="00A52D86"/>
    <w:rsid w:val="00A52DB4"/>
    <w:rsid w:val="00A52DEC"/>
    <w:rsid w:val="00A52E16"/>
    <w:rsid w:val="00A5311B"/>
    <w:rsid w:val="00A5312F"/>
    <w:rsid w:val="00A531BE"/>
    <w:rsid w:val="00A5333C"/>
    <w:rsid w:val="00A534BB"/>
    <w:rsid w:val="00A537F2"/>
    <w:rsid w:val="00A53845"/>
    <w:rsid w:val="00A53B30"/>
    <w:rsid w:val="00A53C93"/>
    <w:rsid w:val="00A53DE3"/>
    <w:rsid w:val="00A53E1E"/>
    <w:rsid w:val="00A54069"/>
    <w:rsid w:val="00A54194"/>
    <w:rsid w:val="00A5427B"/>
    <w:rsid w:val="00A54532"/>
    <w:rsid w:val="00A54548"/>
    <w:rsid w:val="00A54579"/>
    <w:rsid w:val="00A547DB"/>
    <w:rsid w:val="00A5485E"/>
    <w:rsid w:val="00A54A13"/>
    <w:rsid w:val="00A54A9E"/>
    <w:rsid w:val="00A54EC5"/>
    <w:rsid w:val="00A550D3"/>
    <w:rsid w:val="00A559F9"/>
    <w:rsid w:val="00A55A49"/>
    <w:rsid w:val="00A55C10"/>
    <w:rsid w:val="00A55D07"/>
    <w:rsid w:val="00A55DAF"/>
    <w:rsid w:val="00A56082"/>
    <w:rsid w:val="00A56501"/>
    <w:rsid w:val="00A56604"/>
    <w:rsid w:val="00A56967"/>
    <w:rsid w:val="00A5697B"/>
    <w:rsid w:val="00A56DED"/>
    <w:rsid w:val="00A56FF5"/>
    <w:rsid w:val="00A570BC"/>
    <w:rsid w:val="00A571B9"/>
    <w:rsid w:val="00A571C8"/>
    <w:rsid w:val="00A57215"/>
    <w:rsid w:val="00A57352"/>
    <w:rsid w:val="00A57834"/>
    <w:rsid w:val="00A57DCB"/>
    <w:rsid w:val="00A602B0"/>
    <w:rsid w:val="00A602EA"/>
    <w:rsid w:val="00A603CC"/>
    <w:rsid w:val="00A60649"/>
    <w:rsid w:val="00A60A65"/>
    <w:rsid w:val="00A60F52"/>
    <w:rsid w:val="00A60F54"/>
    <w:rsid w:val="00A6118B"/>
    <w:rsid w:val="00A6145B"/>
    <w:rsid w:val="00A61557"/>
    <w:rsid w:val="00A61855"/>
    <w:rsid w:val="00A61BE6"/>
    <w:rsid w:val="00A61C27"/>
    <w:rsid w:val="00A61C37"/>
    <w:rsid w:val="00A61F10"/>
    <w:rsid w:val="00A62016"/>
    <w:rsid w:val="00A621FA"/>
    <w:rsid w:val="00A62345"/>
    <w:rsid w:val="00A626B3"/>
    <w:rsid w:val="00A626D3"/>
    <w:rsid w:val="00A62963"/>
    <w:rsid w:val="00A62B7A"/>
    <w:rsid w:val="00A62D52"/>
    <w:rsid w:val="00A62D5B"/>
    <w:rsid w:val="00A62EC9"/>
    <w:rsid w:val="00A62F34"/>
    <w:rsid w:val="00A633F0"/>
    <w:rsid w:val="00A6343F"/>
    <w:rsid w:val="00A63663"/>
    <w:rsid w:val="00A6369D"/>
    <w:rsid w:val="00A636CE"/>
    <w:rsid w:val="00A63794"/>
    <w:rsid w:val="00A63880"/>
    <w:rsid w:val="00A63949"/>
    <w:rsid w:val="00A63C3D"/>
    <w:rsid w:val="00A63DC0"/>
    <w:rsid w:val="00A64162"/>
    <w:rsid w:val="00A64780"/>
    <w:rsid w:val="00A64795"/>
    <w:rsid w:val="00A64889"/>
    <w:rsid w:val="00A64BDA"/>
    <w:rsid w:val="00A64DD8"/>
    <w:rsid w:val="00A64EAD"/>
    <w:rsid w:val="00A6505C"/>
    <w:rsid w:val="00A6514A"/>
    <w:rsid w:val="00A65354"/>
    <w:rsid w:val="00A65699"/>
    <w:rsid w:val="00A656EA"/>
    <w:rsid w:val="00A657F3"/>
    <w:rsid w:val="00A658AB"/>
    <w:rsid w:val="00A65925"/>
    <w:rsid w:val="00A65B11"/>
    <w:rsid w:val="00A65CB7"/>
    <w:rsid w:val="00A65D77"/>
    <w:rsid w:val="00A65E81"/>
    <w:rsid w:val="00A65FE2"/>
    <w:rsid w:val="00A661BF"/>
    <w:rsid w:val="00A66211"/>
    <w:rsid w:val="00A66487"/>
    <w:rsid w:val="00A665A4"/>
    <w:rsid w:val="00A66615"/>
    <w:rsid w:val="00A6679C"/>
    <w:rsid w:val="00A667B1"/>
    <w:rsid w:val="00A668B3"/>
    <w:rsid w:val="00A66934"/>
    <w:rsid w:val="00A6700B"/>
    <w:rsid w:val="00A6738D"/>
    <w:rsid w:val="00A673AE"/>
    <w:rsid w:val="00A6743C"/>
    <w:rsid w:val="00A67AC1"/>
    <w:rsid w:val="00A7017C"/>
    <w:rsid w:val="00A70392"/>
    <w:rsid w:val="00A703DF"/>
    <w:rsid w:val="00A70488"/>
    <w:rsid w:val="00A704A0"/>
    <w:rsid w:val="00A70663"/>
    <w:rsid w:val="00A706BB"/>
    <w:rsid w:val="00A70766"/>
    <w:rsid w:val="00A70CBD"/>
    <w:rsid w:val="00A70CCE"/>
    <w:rsid w:val="00A70D88"/>
    <w:rsid w:val="00A70F90"/>
    <w:rsid w:val="00A718DA"/>
    <w:rsid w:val="00A719EA"/>
    <w:rsid w:val="00A71AC3"/>
    <w:rsid w:val="00A71AC5"/>
    <w:rsid w:val="00A71AE2"/>
    <w:rsid w:val="00A71E49"/>
    <w:rsid w:val="00A721E3"/>
    <w:rsid w:val="00A72222"/>
    <w:rsid w:val="00A724F6"/>
    <w:rsid w:val="00A72740"/>
    <w:rsid w:val="00A72769"/>
    <w:rsid w:val="00A72919"/>
    <w:rsid w:val="00A72963"/>
    <w:rsid w:val="00A72A42"/>
    <w:rsid w:val="00A72ABC"/>
    <w:rsid w:val="00A72D11"/>
    <w:rsid w:val="00A72ECF"/>
    <w:rsid w:val="00A73068"/>
    <w:rsid w:val="00A73096"/>
    <w:rsid w:val="00A730C5"/>
    <w:rsid w:val="00A731B2"/>
    <w:rsid w:val="00A73241"/>
    <w:rsid w:val="00A7349F"/>
    <w:rsid w:val="00A735CB"/>
    <w:rsid w:val="00A738EA"/>
    <w:rsid w:val="00A73915"/>
    <w:rsid w:val="00A73962"/>
    <w:rsid w:val="00A73BFD"/>
    <w:rsid w:val="00A73DB5"/>
    <w:rsid w:val="00A73DE1"/>
    <w:rsid w:val="00A73F4A"/>
    <w:rsid w:val="00A7419B"/>
    <w:rsid w:val="00A741D7"/>
    <w:rsid w:val="00A74391"/>
    <w:rsid w:val="00A747F6"/>
    <w:rsid w:val="00A74A16"/>
    <w:rsid w:val="00A74CC0"/>
    <w:rsid w:val="00A74E94"/>
    <w:rsid w:val="00A74EFB"/>
    <w:rsid w:val="00A74F87"/>
    <w:rsid w:val="00A7520A"/>
    <w:rsid w:val="00A75248"/>
    <w:rsid w:val="00A75344"/>
    <w:rsid w:val="00A7585A"/>
    <w:rsid w:val="00A75861"/>
    <w:rsid w:val="00A75BF9"/>
    <w:rsid w:val="00A75C40"/>
    <w:rsid w:val="00A75C86"/>
    <w:rsid w:val="00A760E6"/>
    <w:rsid w:val="00A76197"/>
    <w:rsid w:val="00A7626D"/>
    <w:rsid w:val="00A7626F"/>
    <w:rsid w:val="00A7633B"/>
    <w:rsid w:val="00A76378"/>
    <w:rsid w:val="00A764B7"/>
    <w:rsid w:val="00A76604"/>
    <w:rsid w:val="00A76635"/>
    <w:rsid w:val="00A768B2"/>
    <w:rsid w:val="00A76DCD"/>
    <w:rsid w:val="00A76E76"/>
    <w:rsid w:val="00A76F31"/>
    <w:rsid w:val="00A76FAC"/>
    <w:rsid w:val="00A770ED"/>
    <w:rsid w:val="00A7726F"/>
    <w:rsid w:val="00A77478"/>
    <w:rsid w:val="00A774D5"/>
    <w:rsid w:val="00A774E3"/>
    <w:rsid w:val="00A77636"/>
    <w:rsid w:val="00A77889"/>
    <w:rsid w:val="00A77975"/>
    <w:rsid w:val="00A77A5C"/>
    <w:rsid w:val="00A77A7E"/>
    <w:rsid w:val="00A77CAF"/>
    <w:rsid w:val="00A77D2D"/>
    <w:rsid w:val="00A77FCB"/>
    <w:rsid w:val="00A80186"/>
    <w:rsid w:val="00A80402"/>
    <w:rsid w:val="00A80848"/>
    <w:rsid w:val="00A80858"/>
    <w:rsid w:val="00A808A0"/>
    <w:rsid w:val="00A812B6"/>
    <w:rsid w:val="00A8137C"/>
    <w:rsid w:val="00A813C9"/>
    <w:rsid w:val="00A8192B"/>
    <w:rsid w:val="00A81A94"/>
    <w:rsid w:val="00A81D36"/>
    <w:rsid w:val="00A81FDC"/>
    <w:rsid w:val="00A82172"/>
    <w:rsid w:val="00A821FA"/>
    <w:rsid w:val="00A82239"/>
    <w:rsid w:val="00A82620"/>
    <w:rsid w:val="00A82B47"/>
    <w:rsid w:val="00A82F06"/>
    <w:rsid w:val="00A8320C"/>
    <w:rsid w:val="00A83272"/>
    <w:rsid w:val="00A832F3"/>
    <w:rsid w:val="00A835FB"/>
    <w:rsid w:val="00A83656"/>
    <w:rsid w:val="00A8365C"/>
    <w:rsid w:val="00A83A73"/>
    <w:rsid w:val="00A83A95"/>
    <w:rsid w:val="00A83AA4"/>
    <w:rsid w:val="00A83D41"/>
    <w:rsid w:val="00A83D55"/>
    <w:rsid w:val="00A83E11"/>
    <w:rsid w:val="00A83EAF"/>
    <w:rsid w:val="00A83ED3"/>
    <w:rsid w:val="00A83F80"/>
    <w:rsid w:val="00A83FD2"/>
    <w:rsid w:val="00A843F2"/>
    <w:rsid w:val="00A84447"/>
    <w:rsid w:val="00A84624"/>
    <w:rsid w:val="00A84676"/>
    <w:rsid w:val="00A847CA"/>
    <w:rsid w:val="00A848C6"/>
    <w:rsid w:val="00A84A80"/>
    <w:rsid w:val="00A84BF5"/>
    <w:rsid w:val="00A84F03"/>
    <w:rsid w:val="00A84F86"/>
    <w:rsid w:val="00A84FF5"/>
    <w:rsid w:val="00A85436"/>
    <w:rsid w:val="00A85448"/>
    <w:rsid w:val="00A85569"/>
    <w:rsid w:val="00A8556F"/>
    <w:rsid w:val="00A8566D"/>
    <w:rsid w:val="00A85794"/>
    <w:rsid w:val="00A85A3B"/>
    <w:rsid w:val="00A85AAE"/>
    <w:rsid w:val="00A85B16"/>
    <w:rsid w:val="00A85F95"/>
    <w:rsid w:val="00A86042"/>
    <w:rsid w:val="00A8632B"/>
    <w:rsid w:val="00A868DB"/>
    <w:rsid w:val="00A8691C"/>
    <w:rsid w:val="00A86ABB"/>
    <w:rsid w:val="00A86D81"/>
    <w:rsid w:val="00A86DDC"/>
    <w:rsid w:val="00A872A2"/>
    <w:rsid w:val="00A87537"/>
    <w:rsid w:val="00A877C3"/>
    <w:rsid w:val="00A87AEE"/>
    <w:rsid w:val="00A87B42"/>
    <w:rsid w:val="00A87C72"/>
    <w:rsid w:val="00A87D08"/>
    <w:rsid w:val="00A9001A"/>
    <w:rsid w:val="00A9003E"/>
    <w:rsid w:val="00A90183"/>
    <w:rsid w:val="00A903F2"/>
    <w:rsid w:val="00A903F6"/>
    <w:rsid w:val="00A90421"/>
    <w:rsid w:val="00A904E9"/>
    <w:rsid w:val="00A9059E"/>
    <w:rsid w:val="00A905EE"/>
    <w:rsid w:val="00A90807"/>
    <w:rsid w:val="00A908AD"/>
    <w:rsid w:val="00A90A5B"/>
    <w:rsid w:val="00A90CEF"/>
    <w:rsid w:val="00A90CF7"/>
    <w:rsid w:val="00A90E50"/>
    <w:rsid w:val="00A91479"/>
    <w:rsid w:val="00A9152C"/>
    <w:rsid w:val="00A918FF"/>
    <w:rsid w:val="00A91968"/>
    <w:rsid w:val="00A91BDE"/>
    <w:rsid w:val="00A91C56"/>
    <w:rsid w:val="00A91DC0"/>
    <w:rsid w:val="00A920E1"/>
    <w:rsid w:val="00A92104"/>
    <w:rsid w:val="00A9235C"/>
    <w:rsid w:val="00A9237C"/>
    <w:rsid w:val="00A92444"/>
    <w:rsid w:val="00A92484"/>
    <w:rsid w:val="00A92859"/>
    <w:rsid w:val="00A92973"/>
    <w:rsid w:val="00A92BEC"/>
    <w:rsid w:val="00A92C7F"/>
    <w:rsid w:val="00A92E3E"/>
    <w:rsid w:val="00A92FE3"/>
    <w:rsid w:val="00A933EF"/>
    <w:rsid w:val="00A934C7"/>
    <w:rsid w:val="00A93834"/>
    <w:rsid w:val="00A93996"/>
    <w:rsid w:val="00A93C4C"/>
    <w:rsid w:val="00A93FB3"/>
    <w:rsid w:val="00A94013"/>
    <w:rsid w:val="00A940EB"/>
    <w:rsid w:val="00A9428C"/>
    <w:rsid w:val="00A94345"/>
    <w:rsid w:val="00A94475"/>
    <w:rsid w:val="00A9450C"/>
    <w:rsid w:val="00A94610"/>
    <w:rsid w:val="00A947A4"/>
    <w:rsid w:val="00A948A0"/>
    <w:rsid w:val="00A94904"/>
    <w:rsid w:val="00A94A6B"/>
    <w:rsid w:val="00A94AAE"/>
    <w:rsid w:val="00A94B79"/>
    <w:rsid w:val="00A94BC3"/>
    <w:rsid w:val="00A94D2D"/>
    <w:rsid w:val="00A94DB7"/>
    <w:rsid w:val="00A94E81"/>
    <w:rsid w:val="00A94F31"/>
    <w:rsid w:val="00A9501A"/>
    <w:rsid w:val="00A95179"/>
    <w:rsid w:val="00A95234"/>
    <w:rsid w:val="00A952D6"/>
    <w:rsid w:val="00A95396"/>
    <w:rsid w:val="00A954A7"/>
    <w:rsid w:val="00A95596"/>
    <w:rsid w:val="00A95653"/>
    <w:rsid w:val="00A95728"/>
    <w:rsid w:val="00A95755"/>
    <w:rsid w:val="00A95A8C"/>
    <w:rsid w:val="00A95AAE"/>
    <w:rsid w:val="00A95DA5"/>
    <w:rsid w:val="00A9633F"/>
    <w:rsid w:val="00A9635B"/>
    <w:rsid w:val="00A96389"/>
    <w:rsid w:val="00A96755"/>
    <w:rsid w:val="00A96777"/>
    <w:rsid w:val="00A96784"/>
    <w:rsid w:val="00A96B08"/>
    <w:rsid w:val="00A96D75"/>
    <w:rsid w:val="00A9706C"/>
    <w:rsid w:val="00A9727C"/>
    <w:rsid w:val="00A97283"/>
    <w:rsid w:val="00A97468"/>
    <w:rsid w:val="00A97622"/>
    <w:rsid w:val="00A976B8"/>
    <w:rsid w:val="00A97772"/>
    <w:rsid w:val="00A9787F"/>
    <w:rsid w:val="00A97E93"/>
    <w:rsid w:val="00A97EDF"/>
    <w:rsid w:val="00AA0173"/>
    <w:rsid w:val="00AA031C"/>
    <w:rsid w:val="00AA041B"/>
    <w:rsid w:val="00AA0626"/>
    <w:rsid w:val="00AA06E7"/>
    <w:rsid w:val="00AA0750"/>
    <w:rsid w:val="00AA07E0"/>
    <w:rsid w:val="00AA0A2D"/>
    <w:rsid w:val="00AA0A5F"/>
    <w:rsid w:val="00AA0A72"/>
    <w:rsid w:val="00AA0C95"/>
    <w:rsid w:val="00AA0DBD"/>
    <w:rsid w:val="00AA0E3F"/>
    <w:rsid w:val="00AA0E89"/>
    <w:rsid w:val="00AA0F71"/>
    <w:rsid w:val="00AA102F"/>
    <w:rsid w:val="00AA104D"/>
    <w:rsid w:val="00AA1255"/>
    <w:rsid w:val="00AA13D5"/>
    <w:rsid w:val="00AA16E1"/>
    <w:rsid w:val="00AA175F"/>
    <w:rsid w:val="00AA191D"/>
    <w:rsid w:val="00AA1A72"/>
    <w:rsid w:val="00AA1CE9"/>
    <w:rsid w:val="00AA217F"/>
    <w:rsid w:val="00AA21CD"/>
    <w:rsid w:val="00AA240A"/>
    <w:rsid w:val="00AA25E7"/>
    <w:rsid w:val="00AA28E7"/>
    <w:rsid w:val="00AA2958"/>
    <w:rsid w:val="00AA2EE2"/>
    <w:rsid w:val="00AA32C4"/>
    <w:rsid w:val="00AA35E5"/>
    <w:rsid w:val="00AA361C"/>
    <w:rsid w:val="00AA3753"/>
    <w:rsid w:val="00AA3C97"/>
    <w:rsid w:val="00AA3D12"/>
    <w:rsid w:val="00AA3D41"/>
    <w:rsid w:val="00AA3E42"/>
    <w:rsid w:val="00AA3F52"/>
    <w:rsid w:val="00AA41A8"/>
    <w:rsid w:val="00AA42A7"/>
    <w:rsid w:val="00AA4995"/>
    <w:rsid w:val="00AA4A2D"/>
    <w:rsid w:val="00AA4AB6"/>
    <w:rsid w:val="00AA4BCE"/>
    <w:rsid w:val="00AA4DC4"/>
    <w:rsid w:val="00AA4DCC"/>
    <w:rsid w:val="00AA50E0"/>
    <w:rsid w:val="00AA518E"/>
    <w:rsid w:val="00AA528E"/>
    <w:rsid w:val="00AA53AB"/>
    <w:rsid w:val="00AA5749"/>
    <w:rsid w:val="00AA5B20"/>
    <w:rsid w:val="00AA5B95"/>
    <w:rsid w:val="00AA5BAF"/>
    <w:rsid w:val="00AA5BFC"/>
    <w:rsid w:val="00AA5C18"/>
    <w:rsid w:val="00AA5F79"/>
    <w:rsid w:val="00AA5FBE"/>
    <w:rsid w:val="00AA615F"/>
    <w:rsid w:val="00AA6354"/>
    <w:rsid w:val="00AA6567"/>
    <w:rsid w:val="00AA66EC"/>
    <w:rsid w:val="00AA6771"/>
    <w:rsid w:val="00AA6A30"/>
    <w:rsid w:val="00AA6AA9"/>
    <w:rsid w:val="00AA6B32"/>
    <w:rsid w:val="00AA6BC4"/>
    <w:rsid w:val="00AA6CA8"/>
    <w:rsid w:val="00AA6F55"/>
    <w:rsid w:val="00AA6F78"/>
    <w:rsid w:val="00AA725E"/>
    <w:rsid w:val="00AA75D2"/>
    <w:rsid w:val="00AA7621"/>
    <w:rsid w:val="00AA7C04"/>
    <w:rsid w:val="00AA7C17"/>
    <w:rsid w:val="00AA7C9A"/>
    <w:rsid w:val="00AA7D16"/>
    <w:rsid w:val="00AB0252"/>
    <w:rsid w:val="00AB0517"/>
    <w:rsid w:val="00AB0994"/>
    <w:rsid w:val="00AB1342"/>
    <w:rsid w:val="00AB1400"/>
    <w:rsid w:val="00AB14BD"/>
    <w:rsid w:val="00AB177D"/>
    <w:rsid w:val="00AB19CC"/>
    <w:rsid w:val="00AB1B45"/>
    <w:rsid w:val="00AB1C4E"/>
    <w:rsid w:val="00AB1CE2"/>
    <w:rsid w:val="00AB1D3E"/>
    <w:rsid w:val="00AB2045"/>
    <w:rsid w:val="00AB277E"/>
    <w:rsid w:val="00AB2882"/>
    <w:rsid w:val="00AB29E7"/>
    <w:rsid w:val="00AB2B36"/>
    <w:rsid w:val="00AB2CD8"/>
    <w:rsid w:val="00AB2DCC"/>
    <w:rsid w:val="00AB2E0A"/>
    <w:rsid w:val="00AB2FD4"/>
    <w:rsid w:val="00AB314B"/>
    <w:rsid w:val="00AB3208"/>
    <w:rsid w:val="00AB322C"/>
    <w:rsid w:val="00AB3259"/>
    <w:rsid w:val="00AB36FF"/>
    <w:rsid w:val="00AB38CA"/>
    <w:rsid w:val="00AB3A72"/>
    <w:rsid w:val="00AB3A85"/>
    <w:rsid w:val="00AB3C7B"/>
    <w:rsid w:val="00AB3DFB"/>
    <w:rsid w:val="00AB3E77"/>
    <w:rsid w:val="00AB4008"/>
    <w:rsid w:val="00AB4080"/>
    <w:rsid w:val="00AB40B5"/>
    <w:rsid w:val="00AB4157"/>
    <w:rsid w:val="00AB415D"/>
    <w:rsid w:val="00AB41CD"/>
    <w:rsid w:val="00AB4222"/>
    <w:rsid w:val="00AB4423"/>
    <w:rsid w:val="00AB45A1"/>
    <w:rsid w:val="00AB45C9"/>
    <w:rsid w:val="00AB48DB"/>
    <w:rsid w:val="00AB4948"/>
    <w:rsid w:val="00AB4BAC"/>
    <w:rsid w:val="00AB4DE1"/>
    <w:rsid w:val="00AB511B"/>
    <w:rsid w:val="00AB519D"/>
    <w:rsid w:val="00AB52EE"/>
    <w:rsid w:val="00AB5ADE"/>
    <w:rsid w:val="00AB5C4D"/>
    <w:rsid w:val="00AB5C63"/>
    <w:rsid w:val="00AB5C9D"/>
    <w:rsid w:val="00AB5D38"/>
    <w:rsid w:val="00AB5ECC"/>
    <w:rsid w:val="00AB5F98"/>
    <w:rsid w:val="00AB61E5"/>
    <w:rsid w:val="00AB6213"/>
    <w:rsid w:val="00AB622B"/>
    <w:rsid w:val="00AB62FF"/>
    <w:rsid w:val="00AB63D6"/>
    <w:rsid w:val="00AB6578"/>
    <w:rsid w:val="00AB671A"/>
    <w:rsid w:val="00AB6A54"/>
    <w:rsid w:val="00AB6AAE"/>
    <w:rsid w:val="00AB6BDC"/>
    <w:rsid w:val="00AB6BFD"/>
    <w:rsid w:val="00AB6E48"/>
    <w:rsid w:val="00AB6F4A"/>
    <w:rsid w:val="00AB6FD2"/>
    <w:rsid w:val="00AB71AC"/>
    <w:rsid w:val="00AB7317"/>
    <w:rsid w:val="00AB794B"/>
    <w:rsid w:val="00AB795E"/>
    <w:rsid w:val="00AB7A00"/>
    <w:rsid w:val="00AB7A67"/>
    <w:rsid w:val="00AB7B23"/>
    <w:rsid w:val="00AB7B70"/>
    <w:rsid w:val="00AB7CEB"/>
    <w:rsid w:val="00AB7DDE"/>
    <w:rsid w:val="00AB7E01"/>
    <w:rsid w:val="00AC006A"/>
    <w:rsid w:val="00AC052B"/>
    <w:rsid w:val="00AC054D"/>
    <w:rsid w:val="00AC05B7"/>
    <w:rsid w:val="00AC0688"/>
    <w:rsid w:val="00AC0981"/>
    <w:rsid w:val="00AC0A81"/>
    <w:rsid w:val="00AC0BC4"/>
    <w:rsid w:val="00AC0F39"/>
    <w:rsid w:val="00AC1223"/>
    <w:rsid w:val="00AC137C"/>
    <w:rsid w:val="00AC17F5"/>
    <w:rsid w:val="00AC18F0"/>
    <w:rsid w:val="00AC1999"/>
    <w:rsid w:val="00AC19BD"/>
    <w:rsid w:val="00AC1B2F"/>
    <w:rsid w:val="00AC1B6B"/>
    <w:rsid w:val="00AC1BDC"/>
    <w:rsid w:val="00AC1C58"/>
    <w:rsid w:val="00AC1DD7"/>
    <w:rsid w:val="00AC1E87"/>
    <w:rsid w:val="00AC244A"/>
    <w:rsid w:val="00AC262D"/>
    <w:rsid w:val="00AC27D0"/>
    <w:rsid w:val="00AC28C9"/>
    <w:rsid w:val="00AC293C"/>
    <w:rsid w:val="00AC2B55"/>
    <w:rsid w:val="00AC2B94"/>
    <w:rsid w:val="00AC2C56"/>
    <w:rsid w:val="00AC2C67"/>
    <w:rsid w:val="00AC2CFC"/>
    <w:rsid w:val="00AC2E26"/>
    <w:rsid w:val="00AC2EED"/>
    <w:rsid w:val="00AC2EF4"/>
    <w:rsid w:val="00AC34CF"/>
    <w:rsid w:val="00AC373B"/>
    <w:rsid w:val="00AC3B46"/>
    <w:rsid w:val="00AC3B80"/>
    <w:rsid w:val="00AC3EEC"/>
    <w:rsid w:val="00AC3F2E"/>
    <w:rsid w:val="00AC4144"/>
    <w:rsid w:val="00AC4268"/>
    <w:rsid w:val="00AC46C5"/>
    <w:rsid w:val="00AC46DE"/>
    <w:rsid w:val="00AC4AA8"/>
    <w:rsid w:val="00AC4BED"/>
    <w:rsid w:val="00AC4C11"/>
    <w:rsid w:val="00AC5094"/>
    <w:rsid w:val="00AC53E0"/>
    <w:rsid w:val="00AC5410"/>
    <w:rsid w:val="00AC5631"/>
    <w:rsid w:val="00AC5648"/>
    <w:rsid w:val="00AC567D"/>
    <w:rsid w:val="00AC568C"/>
    <w:rsid w:val="00AC568D"/>
    <w:rsid w:val="00AC56C2"/>
    <w:rsid w:val="00AC58B0"/>
    <w:rsid w:val="00AC5C03"/>
    <w:rsid w:val="00AC5C0A"/>
    <w:rsid w:val="00AC5C7E"/>
    <w:rsid w:val="00AC5E87"/>
    <w:rsid w:val="00AC5ED6"/>
    <w:rsid w:val="00AC6055"/>
    <w:rsid w:val="00AC62C3"/>
    <w:rsid w:val="00AC6388"/>
    <w:rsid w:val="00AC66E4"/>
    <w:rsid w:val="00AC672F"/>
    <w:rsid w:val="00AC6ABE"/>
    <w:rsid w:val="00AC6AF2"/>
    <w:rsid w:val="00AC6CA7"/>
    <w:rsid w:val="00AC6D50"/>
    <w:rsid w:val="00AC6FCF"/>
    <w:rsid w:val="00AC7063"/>
    <w:rsid w:val="00AC7146"/>
    <w:rsid w:val="00AC72A2"/>
    <w:rsid w:val="00AC735D"/>
    <w:rsid w:val="00AC7710"/>
    <w:rsid w:val="00AC7873"/>
    <w:rsid w:val="00AC790B"/>
    <w:rsid w:val="00AC7979"/>
    <w:rsid w:val="00AC7AE9"/>
    <w:rsid w:val="00AC7B74"/>
    <w:rsid w:val="00AC7D32"/>
    <w:rsid w:val="00AC7DAE"/>
    <w:rsid w:val="00AD0027"/>
    <w:rsid w:val="00AD0057"/>
    <w:rsid w:val="00AD021B"/>
    <w:rsid w:val="00AD02B6"/>
    <w:rsid w:val="00AD0436"/>
    <w:rsid w:val="00AD0554"/>
    <w:rsid w:val="00AD0745"/>
    <w:rsid w:val="00AD0884"/>
    <w:rsid w:val="00AD0DA7"/>
    <w:rsid w:val="00AD0DC2"/>
    <w:rsid w:val="00AD0EA1"/>
    <w:rsid w:val="00AD105B"/>
    <w:rsid w:val="00AD124C"/>
    <w:rsid w:val="00AD1351"/>
    <w:rsid w:val="00AD13BC"/>
    <w:rsid w:val="00AD1478"/>
    <w:rsid w:val="00AD153D"/>
    <w:rsid w:val="00AD1572"/>
    <w:rsid w:val="00AD170D"/>
    <w:rsid w:val="00AD174A"/>
    <w:rsid w:val="00AD184E"/>
    <w:rsid w:val="00AD190F"/>
    <w:rsid w:val="00AD199A"/>
    <w:rsid w:val="00AD1A72"/>
    <w:rsid w:val="00AD1B2D"/>
    <w:rsid w:val="00AD1CBF"/>
    <w:rsid w:val="00AD20A8"/>
    <w:rsid w:val="00AD20D7"/>
    <w:rsid w:val="00AD21DC"/>
    <w:rsid w:val="00AD2317"/>
    <w:rsid w:val="00AD23B5"/>
    <w:rsid w:val="00AD2604"/>
    <w:rsid w:val="00AD283A"/>
    <w:rsid w:val="00AD28E4"/>
    <w:rsid w:val="00AD29C8"/>
    <w:rsid w:val="00AD2CE8"/>
    <w:rsid w:val="00AD2EEF"/>
    <w:rsid w:val="00AD310D"/>
    <w:rsid w:val="00AD312D"/>
    <w:rsid w:val="00AD3724"/>
    <w:rsid w:val="00AD387E"/>
    <w:rsid w:val="00AD3996"/>
    <w:rsid w:val="00AD3BFF"/>
    <w:rsid w:val="00AD3C5D"/>
    <w:rsid w:val="00AD3C7C"/>
    <w:rsid w:val="00AD4011"/>
    <w:rsid w:val="00AD423C"/>
    <w:rsid w:val="00AD42AB"/>
    <w:rsid w:val="00AD43B0"/>
    <w:rsid w:val="00AD458C"/>
    <w:rsid w:val="00AD498A"/>
    <w:rsid w:val="00AD4A0C"/>
    <w:rsid w:val="00AD4C61"/>
    <w:rsid w:val="00AD4E75"/>
    <w:rsid w:val="00AD52C1"/>
    <w:rsid w:val="00AD543B"/>
    <w:rsid w:val="00AD54A4"/>
    <w:rsid w:val="00AD57E6"/>
    <w:rsid w:val="00AD5B56"/>
    <w:rsid w:val="00AD5C7F"/>
    <w:rsid w:val="00AD5E43"/>
    <w:rsid w:val="00AD5ED5"/>
    <w:rsid w:val="00AD603A"/>
    <w:rsid w:val="00AD6126"/>
    <w:rsid w:val="00AD628F"/>
    <w:rsid w:val="00AD62CA"/>
    <w:rsid w:val="00AD6344"/>
    <w:rsid w:val="00AD65E6"/>
    <w:rsid w:val="00AD68A5"/>
    <w:rsid w:val="00AD6A77"/>
    <w:rsid w:val="00AD6AB4"/>
    <w:rsid w:val="00AD6D80"/>
    <w:rsid w:val="00AD6D8B"/>
    <w:rsid w:val="00AD6E3A"/>
    <w:rsid w:val="00AD6F29"/>
    <w:rsid w:val="00AD6F79"/>
    <w:rsid w:val="00AD7014"/>
    <w:rsid w:val="00AD7194"/>
    <w:rsid w:val="00AD74D6"/>
    <w:rsid w:val="00AD7612"/>
    <w:rsid w:val="00AD7814"/>
    <w:rsid w:val="00AD7973"/>
    <w:rsid w:val="00AD7B70"/>
    <w:rsid w:val="00AD7BDA"/>
    <w:rsid w:val="00AD7C3F"/>
    <w:rsid w:val="00AD7CA9"/>
    <w:rsid w:val="00AD7CF5"/>
    <w:rsid w:val="00AD7D91"/>
    <w:rsid w:val="00AD7E94"/>
    <w:rsid w:val="00AE03F9"/>
    <w:rsid w:val="00AE0404"/>
    <w:rsid w:val="00AE0627"/>
    <w:rsid w:val="00AE069D"/>
    <w:rsid w:val="00AE06ED"/>
    <w:rsid w:val="00AE07C8"/>
    <w:rsid w:val="00AE0D07"/>
    <w:rsid w:val="00AE0F56"/>
    <w:rsid w:val="00AE111F"/>
    <w:rsid w:val="00AE11D9"/>
    <w:rsid w:val="00AE11DE"/>
    <w:rsid w:val="00AE133E"/>
    <w:rsid w:val="00AE13AF"/>
    <w:rsid w:val="00AE177D"/>
    <w:rsid w:val="00AE18EA"/>
    <w:rsid w:val="00AE1936"/>
    <w:rsid w:val="00AE19AC"/>
    <w:rsid w:val="00AE1AF2"/>
    <w:rsid w:val="00AE1BBE"/>
    <w:rsid w:val="00AE1FCB"/>
    <w:rsid w:val="00AE2097"/>
    <w:rsid w:val="00AE20A8"/>
    <w:rsid w:val="00AE2402"/>
    <w:rsid w:val="00AE2649"/>
    <w:rsid w:val="00AE2A00"/>
    <w:rsid w:val="00AE2E27"/>
    <w:rsid w:val="00AE3090"/>
    <w:rsid w:val="00AE30A1"/>
    <w:rsid w:val="00AE30E6"/>
    <w:rsid w:val="00AE313C"/>
    <w:rsid w:val="00AE31E4"/>
    <w:rsid w:val="00AE32AC"/>
    <w:rsid w:val="00AE32F6"/>
    <w:rsid w:val="00AE334D"/>
    <w:rsid w:val="00AE36D0"/>
    <w:rsid w:val="00AE384B"/>
    <w:rsid w:val="00AE39F5"/>
    <w:rsid w:val="00AE3A2B"/>
    <w:rsid w:val="00AE3ACD"/>
    <w:rsid w:val="00AE3B10"/>
    <w:rsid w:val="00AE3B97"/>
    <w:rsid w:val="00AE3BC6"/>
    <w:rsid w:val="00AE3C1F"/>
    <w:rsid w:val="00AE3DB1"/>
    <w:rsid w:val="00AE3FE4"/>
    <w:rsid w:val="00AE41BA"/>
    <w:rsid w:val="00AE41CF"/>
    <w:rsid w:val="00AE4321"/>
    <w:rsid w:val="00AE4413"/>
    <w:rsid w:val="00AE4500"/>
    <w:rsid w:val="00AE460E"/>
    <w:rsid w:val="00AE46E1"/>
    <w:rsid w:val="00AE47A6"/>
    <w:rsid w:val="00AE47C0"/>
    <w:rsid w:val="00AE47F9"/>
    <w:rsid w:val="00AE4DBB"/>
    <w:rsid w:val="00AE4F5C"/>
    <w:rsid w:val="00AE5090"/>
    <w:rsid w:val="00AE50FA"/>
    <w:rsid w:val="00AE5793"/>
    <w:rsid w:val="00AE5A20"/>
    <w:rsid w:val="00AE5AC9"/>
    <w:rsid w:val="00AE5CCA"/>
    <w:rsid w:val="00AE5E44"/>
    <w:rsid w:val="00AE5F69"/>
    <w:rsid w:val="00AE5FB4"/>
    <w:rsid w:val="00AE635E"/>
    <w:rsid w:val="00AE636B"/>
    <w:rsid w:val="00AE6546"/>
    <w:rsid w:val="00AE6794"/>
    <w:rsid w:val="00AE6982"/>
    <w:rsid w:val="00AE69F6"/>
    <w:rsid w:val="00AE6B1D"/>
    <w:rsid w:val="00AE6C98"/>
    <w:rsid w:val="00AE6D63"/>
    <w:rsid w:val="00AE701B"/>
    <w:rsid w:val="00AE702F"/>
    <w:rsid w:val="00AE7097"/>
    <w:rsid w:val="00AE7103"/>
    <w:rsid w:val="00AE755A"/>
    <w:rsid w:val="00AE763F"/>
    <w:rsid w:val="00AE764E"/>
    <w:rsid w:val="00AE7745"/>
    <w:rsid w:val="00AE7BBE"/>
    <w:rsid w:val="00AE7EC1"/>
    <w:rsid w:val="00AF01E7"/>
    <w:rsid w:val="00AF0275"/>
    <w:rsid w:val="00AF0293"/>
    <w:rsid w:val="00AF02DB"/>
    <w:rsid w:val="00AF033D"/>
    <w:rsid w:val="00AF0362"/>
    <w:rsid w:val="00AF063C"/>
    <w:rsid w:val="00AF0709"/>
    <w:rsid w:val="00AF0851"/>
    <w:rsid w:val="00AF08BB"/>
    <w:rsid w:val="00AF08E5"/>
    <w:rsid w:val="00AF0AC1"/>
    <w:rsid w:val="00AF0AEA"/>
    <w:rsid w:val="00AF0C92"/>
    <w:rsid w:val="00AF0F79"/>
    <w:rsid w:val="00AF1013"/>
    <w:rsid w:val="00AF10A0"/>
    <w:rsid w:val="00AF11FD"/>
    <w:rsid w:val="00AF1611"/>
    <w:rsid w:val="00AF171F"/>
    <w:rsid w:val="00AF179F"/>
    <w:rsid w:val="00AF19E7"/>
    <w:rsid w:val="00AF1A74"/>
    <w:rsid w:val="00AF1BE5"/>
    <w:rsid w:val="00AF208A"/>
    <w:rsid w:val="00AF22D5"/>
    <w:rsid w:val="00AF264C"/>
    <w:rsid w:val="00AF269F"/>
    <w:rsid w:val="00AF26A4"/>
    <w:rsid w:val="00AF27A7"/>
    <w:rsid w:val="00AF284C"/>
    <w:rsid w:val="00AF29C4"/>
    <w:rsid w:val="00AF2A05"/>
    <w:rsid w:val="00AF2A22"/>
    <w:rsid w:val="00AF2E78"/>
    <w:rsid w:val="00AF3590"/>
    <w:rsid w:val="00AF36E6"/>
    <w:rsid w:val="00AF3723"/>
    <w:rsid w:val="00AF377D"/>
    <w:rsid w:val="00AF37E6"/>
    <w:rsid w:val="00AF393E"/>
    <w:rsid w:val="00AF3D15"/>
    <w:rsid w:val="00AF3FDE"/>
    <w:rsid w:val="00AF405B"/>
    <w:rsid w:val="00AF4295"/>
    <w:rsid w:val="00AF45C9"/>
    <w:rsid w:val="00AF46B6"/>
    <w:rsid w:val="00AF483D"/>
    <w:rsid w:val="00AF491F"/>
    <w:rsid w:val="00AF499F"/>
    <w:rsid w:val="00AF49ED"/>
    <w:rsid w:val="00AF4C56"/>
    <w:rsid w:val="00AF5002"/>
    <w:rsid w:val="00AF5235"/>
    <w:rsid w:val="00AF534B"/>
    <w:rsid w:val="00AF5367"/>
    <w:rsid w:val="00AF562F"/>
    <w:rsid w:val="00AF5B29"/>
    <w:rsid w:val="00AF5E8C"/>
    <w:rsid w:val="00AF5F2D"/>
    <w:rsid w:val="00AF60E0"/>
    <w:rsid w:val="00AF60FB"/>
    <w:rsid w:val="00AF6173"/>
    <w:rsid w:val="00AF61CE"/>
    <w:rsid w:val="00AF6346"/>
    <w:rsid w:val="00AF63DF"/>
    <w:rsid w:val="00AF6664"/>
    <w:rsid w:val="00AF66AF"/>
    <w:rsid w:val="00AF66E1"/>
    <w:rsid w:val="00AF696D"/>
    <w:rsid w:val="00AF6AD5"/>
    <w:rsid w:val="00AF6B06"/>
    <w:rsid w:val="00AF6D0D"/>
    <w:rsid w:val="00AF7136"/>
    <w:rsid w:val="00AF73B7"/>
    <w:rsid w:val="00AF75B7"/>
    <w:rsid w:val="00AF7601"/>
    <w:rsid w:val="00AF7609"/>
    <w:rsid w:val="00AF772D"/>
    <w:rsid w:val="00AF7915"/>
    <w:rsid w:val="00AF7D9A"/>
    <w:rsid w:val="00AF7E7C"/>
    <w:rsid w:val="00AF7EAC"/>
    <w:rsid w:val="00B00121"/>
    <w:rsid w:val="00B00410"/>
    <w:rsid w:val="00B004C3"/>
    <w:rsid w:val="00B00578"/>
    <w:rsid w:val="00B007CD"/>
    <w:rsid w:val="00B00A35"/>
    <w:rsid w:val="00B00BD0"/>
    <w:rsid w:val="00B00D80"/>
    <w:rsid w:val="00B011A7"/>
    <w:rsid w:val="00B01330"/>
    <w:rsid w:val="00B014BA"/>
    <w:rsid w:val="00B0188B"/>
    <w:rsid w:val="00B018FC"/>
    <w:rsid w:val="00B01A17"/>
    <w:rsid w:val="00B01AD1"/>
    <w:rsid w:val="00B01BE4"/>
    <w:rsid w:val="00B02087"/>
    <w:rsid w:val="00B02149"/>
    <w:rsid w:val="00B021C5"/>
    <w:rsid w:val="00B0247E"/>
    <w:rsid w:val="00B02513"/>
    <w:rsid w:val="00B026E7"/>
    <w:rsid w:val="00B028A9"/>
    <w:rsid w:val="00B02AB0"/>
    <w:rsid w:val="00B02C0A"/>
    <w:rsid w:val="00B02C34"/>
    <w:rsid w:val="00B02C98"/>
    <w:rsid w:val="00B02EE7"/>
    <w:rsid w:val="00B02F00"/>
    <w:rsid w:val="00B02F47"/>
    <w:rsid w:val="00B03308"/>
    <w:rsid w:val="00B0338B"/>
    <w:rsid w:val="00B033E1"/>
    <w:rsid w:val="00B035A8"/>
    <w:rsid w:val="00B036C3"/>
    <w:rsid w:val="00B036E2"/>
    <w:rsid w:val="00B03724"/>
    <w:rsid w:val="00B03B8A"/>
    <w:rsid w:val="00B03F45"/>
    <w:rsid w:val="00B04308"/>
    <w:rsid w:val="00B045A7"/>
    <w:rsid w:val="00B04FDA"/>
    <w:rsid w:val="00B0504A"/>
    <w:rsid w:val="00B05181"/>
    <w:rsid w:val="00B0520C"/>
    <w:rsid w:val="00B05228"/>
    <w:rsid w:val="00B05297"/>
    <w:rsid w:val="00B053B0"/>
    <w:rsid w:val="00B0549C"/>
    <w:rsid w:val="00B05A20"/>
    <w:rsid w:val="00B05DBE"/>
    <w:rsid w:val="00B06104"/>
    <w:rsid w:val="00B06318"/>
    <w:rsid w:val="00B06331"/>
    <w:rsid w:val="00B06381"/>
    <w:rsid w:val="00B06382"/>
    <w:rsid w:val="00B06428"/>
    <w:rsid w:val="00B0649D"/>
    <w:rsid w:val="00B064F9"/>
    <w:rsid w:val="00B0657D"/>
    <w:rsid w:val="00B065B0"/>
    <w:rsid w:val="00B065F6"/>
    <w:rsid w:val="00B065FE"/>
    <w:rsid w:val="00B0663D"/>
    <w:rsid w:val="00B067A8"/>
    <w:rsid w:val="00B06842"/>
    <w:rsid w:val="00B06A8B"/>
    <w:rsid w:val="00B06AB2"/>
    <w:rsid w:val="00B06B75"/>
    <w:rsid w:val="00B06BE8"/>
    <w:rsid w:val="00B06CD4"/>
    <w:rsid w:val="00B06D0F"/>
    <w:rsid w:val="00B070B1"/>
    <w:rsid w:val="00B070D0"/>
    <w:rsid w:val="00B07149"/>
    <w:rsid w:val="00B07302"/>
    <w:rsid w:val="00B0732B"/>
    <w:rsid w:val="00B073A6"/>
    <w:rsid w:val="00B07596"/>
    <w:rsid w:val="00B077E5"/>
    <w:rsid w:val="00B07828"/>
    <w:rsid w:val="00B0784F"/>
    <w:rsid w:val="00B07D91"/>
    <w:rsid w:val="00B07E0A"/>
    <w:rsid w:val="00B07E52"/>
    <w:rsid w:val="00B100CF"/>
    <w:rsid w:val="00B10104"/>
    <w:rsid w:val="00B101A8"/>
    <w:rsid w:val="00B10239"/>
    <w:rsid w:val="00B102A4"/>
    <w:rsid w:val="00B10686"/>
    <w:rsid w:val="00B10709"/>
    <w:rsid w:val="00B10810"/>
    <w:rsid w:val="00B10965"/>
    <w:rsid w:val="00B109D5"/>
    <w:rsid w:val="00B10DB0"/>
    <w:rsid w:val="00B10FA8"/>
    <w:rsid w:val="00B10FC3"/>
    <w:rsid w:val="00B11073"/>
    <w:rsid w:val="00B11138"/>
    <w:rsid w:val="00B11427"/>
    <w:rsid w:val="00B1180E"/>
    <w:rsid w:val="00B11A79"/>
    <w:rsid w:val="00B12114"/>
    <w:rsid w:val="00B121D0"/>
    <w:rsid w:val="00B122E9"/>
    <w:rsid w:val="00B1241C"/>
    <w:rsid w:val="00B12545"/>
    <w:rsid w:val="00B128D3"/>
    <w:rsid w:val="00B128F4"/>
    <w:rsid w:val="00B1300F"/>
    <w:rsid w:val="00B13070"/>
    <w:rsid w:val="00B1317D"/>
    <w:rsid w:val="00B1356D"/>
    <w:rsid w:val="00B135B9"/>
    <w:rsid w:val="00B1364E"/>
    <w:rsid w:val="00B1369B"/>
    <w:rsid w:val="00B136ED"/>
    <w:rsid w:val="00B1397B"/>
    <w:rsid w:val="00B13A42"/>
    <w:rsid w:val="00B13D1B"/>
    <w:rsid w:val="00B13EF4"/>
    <w:rsid w:val="00B13F88"/>
    <w:rsid w:val="00B144A0"/>
    <w:rsid w:val="00B149EE"/>
    <w:rsid w:val="00B14B1C"/>
    <w:rsid w:val="00B14C6F"/>
    <w:rsid w:val="00B14F92"/>
    <w:rsid w:val="00B1511C"/>
    <w:rsid w:val="00B151EF"/>
    <w:rsid w:val="00B154D4"/>
    <w:rsid w:val="00B155E6"/>
    <w:rsid w:val="00B155EC"/>
    <w:rsid w:val="00B158BA"/>
    <w:rsid w:val="00B15923"/>
    <w:rsid w:val="00B15A36"/>
    <w:rsid w:val="00B15CE7"/>
    <w:rsid w:val="00B15D09"/>
    <w:rsid w:val="00B15F3B"/>
    <w:rsid w:val="00B15F42"/>
    <w:rsid w:val="00B1607B"/>
    <w:rsid w:val="00B160CD"/>
    <w:rsid w:val="00B1610D"/>
    <w:rsid w:val="00B16198"/>
    <w:rsid w:val="00B1622B"/>
    <w:rsid w:val="00B1639E"/>
    <w:rsid w:val="00B164DC"/>
    <w:rsid w:val="00B16620"/>
    <w:rsid w:val="00B168F6"/>
    <w:rsid w:val="00B169CA"/>
    <w:rsid w:val="00B169CE"/>
    <w:rsid w:val="00B16B6F"/>
    <w:rsid w:val="00B16B77"/>
    <w:rsid w:val="00B16B78"/>
    <w:rsid w:val="00B16C29"/>
    <w:rsid w:val="00B16CC4"/>
    <w:rsid w:val="00B16E5A"/>
    <w:rsid w:val="00B170AA"/>
    <w:rsid w:val="00B17282"/>
    <w:rsid w:val="00B172B8"/>
    <w:rsid w:val="00B173C9"/>
    <w:rsid w:val="00B174BF"/>
    <w:rsid w:val="00B17770"/>
    <w:rsid w:val="00B1781D"/>
    <w:rsid w:val="00B178F2"/>
    <w:rsid w:val="00B179D1"/>
    <w:rsid w:val="00B17A7B"/>
    <w:rsid w:val="00B17CA3"/>
    <w:rsid w:val="00B17D05"/>
    <w:rsid w:val="00B17E6D"/>
    <w:rsid w:val="00B17EBD"/>
    <w:rsid w:val="00B17ECC"/>
    <w:rsid w:val="00B17F9C"/>
    <w:rsid w:val="00B17FB9"/>
    <w:rsid w:val="00B17FE7"/>
    <w:rsid w:val="00B2035E"/>
    <w:rsid w:val="00B20403"/>
    <w:rsid w:val="00B2066F"/>
    <w:rsid w:val="00B207CC"/>
    <w:rsid w:val="00B20B4C"/>
    <w:rsid w:val="00B20D3C"/>
    <w:rsid w:val="00B20D3E"/>
    <w:rsid w:val="00B21084"/>
    <w:rsid w:val="00B211D6"/>
    <w:rsid w:val="00B21363"/>
    <w:rsid w:val="00B21364"/>
    <w:rsid w:val="00B2185A"/>
    <w:rsid w:val="00B21867"/>
    <w:rsid w:val="00B21AA6"/>
    <w:rsid w:val="00B21CC8"/>
    <w:rsid w:val="00B21DEA"/>
    <w:rsid w:val="00B220B4"/>
    <w:rsid w:val="00B221FE"/>
    <w:rsid w:val="00B222C6"/>
    <w:rsid w:val="00B225ED"/>
    <w:rsid w:val="00B22960"/>
    <w:rsid w:val="00B22B5B"/>
    <w:rsid w:val="00B22D72"/>
    <w:rsid w:val="00B22DCC"/>
    <w:rsid w:val="00B23010"/>
    <w:rsid w:val="00B230A4"/>
    <w:rsid w:val="00B231C6"/>
    <w:rsid w:val="00B23379"/>
    <w:rsid w:val="00B2365A"/>
    <w:rsid w:val="00B2366F"/>
    <w:rsid w:val="00B2395E"/>
    <w:rsid w:val="00B23A2C"/>
    <w:rsid w:val="00B23A47"/>
    <w:rsid w:val="00B23A77"/>
    <w:rsid w:val="00B23D8E"/>
    <w:rsid w:val="00B23EE2"/>
    <w:rsid w:val="00B23F1D"/>
    <w:rsid w:val="00B2412A"/>
    <w:rsid w:val="00B241F0"/>
    <w:rsid w:val="00B245F5"/>
    <w:rsid w:val="00B247D8"/>
    <w:rsid w:val="00B249E3"/>
    <w:rsid w:val="00B24B77"/>
    <w:rsid w:val="00B24E8C"/>
    <w:rsid w:val="00B25197"/>
    <w:rsid w:val="00B25659"/>
    <w:rsid w:val="00B257E5"/>
    <w:rsid w:val="00B25836"/>
    <w:rsid w:val="00B25978"/>
    <w:rsid w:val="00B259A3"/>
    <w:rsid w:val="00B25C55"/>
    <w:rsid w:val="00B25D3B"/>
    <w:rsid w:val="00B25D50"/>
    <w:rsid w:val="00B25F97"/>
    <w:rsid w:val="00B26045"/>
    <w:rsid w:val="00B260CD"/>
    <w:rsid w:val="00B2619E"/>
    <w:rsid w:val="00B26264"/>
    <w:rsid w:val="00B26280"/>
    <w:rsid w:val="00B2649D"/>
    <w:rsid w:val="00B2669C"/>
    <w:rsid w:val="00B26DFB"/>
    <w:rsid w:val="00B26E13"/>
    <w:rsid w:val="00B26FD8"/>
    <w:rsid w:val="00B27181"/>
    <w:rsid w:val="00B27210"/>
    <w:rsid w:val="00B275D7"/>
    <w:rsid w:val="00B27712"/>
    <w:rsid w:val="00B27B8A"/>
    <w:rsid w:val="00B27D02"/>
    <w:rsid w:val="00B3030E"/>
    <w:rsid w:val="00B30438"/>
    <w:rsid w:val="00B3075B"/>
    <w:rsid w:val="00B307D8"/>
    <w:rsid w:val="00B30A0D"/>
    <w:rsid w:val="00B30B31"/>
    <w:rsid w:val="00B30BBE"/>
    <w:rsid w:val="00B31352"/>
    <w:rsid w:val="00B31608"/>
    <w:rsid w:val="00B3175E"/>
    <w:rsid w:val="00B31AB0"/>
    <w:rsid w:val="00B31BEC"/>
    <w:rsid w:val="00B31C97"/>
    <w:rsid w:val="00B31D07"/>
    <w:rsid w:val="00B320DB"/>
    <w:rsid w:val="00B3213C"/>
    <w:rsid w:val="00B32266"/>
    <w:rsid w:val="00B32283"/>
    <w:rsid w:val="00B322D8"/>
    <w:rsid w:val="00B32564"/>
    <w:rsid w:val="00B325F9"/>
    <w:rsid w:val="00B3275C"/>
    <w:rsid w:val="00B327CA"/>
    <w:rsid w:val="00B32823"/>
    <w:rsid w:val="00B328FD"/>
    <w:rsid w:val="00B328FF"/>
    <w:rsid w:val="00B32C2A"/>
    <w:rsid w:val="00B32CA6"/>
    <w:rsid w:val="00B32DCB"/>
    <w:rsid w:val="00B32EF4"/>
    <w:rsid w:val="00B331AA"/>
    <w:rsid w:val="00B336A8"/>
    <w:rsid w:val="00B338D8"/>
    <w:rsid w:val="00B33A81"/>
    <w:rsid w:val="00B33BC1"/>
    <w:rsid w:val="00B33BD2"/>
    <w:rsid w:val="00B33C70"/>
    <w:rsid w:val="00B33CF2"/>
    <w:rsid w:val="00B33D4B"/>
    <w:rsid w:val="00B33EA9"/>
    <w:rsid w:val="00B3402A"/>
    <w:rsid w:val="00B340B4"/>
    <w:rsid w:val="00B341D7"/>
    <w:rsid w:val="00B34466"/>
    <w:rsid w:val="00B34A7D"/>
    <w:rsid w:val="00B34C72"/>
    <w:rsid w:val="00B34C8B"/>
    <w:rsid w:val="00B34DAB"/>
    <w:rsid w:val="00B34DB6"/>
    <w:rsid w:val="00B34F2E"/>
    <w:rsid w:val="00B3502F"/>
    <w:rsid w:val="00B35420"/>
    <w:rsid w:val="00B354BB"/>
    <w:rsid w:val="00B357BE"/>
    <w:rsid w:val="00B358B2"/>
    <w:rsid w:val="00B3597A"/>
    <w:rsid w:val="00B35C4A"/>
    <w:rsid w:val="00B35D04"/>
    <w:rsid w:val="00B36025"/>
    <w:rsid w:val="00B361A7"/>
    <w:rsid w:val="00B362AB"/>
    <w:rsid w:val="00B362AF"/>
    <w:rsid w:val="00B3648B"/>
    <w:rsid w:val="00B3652D"/>
    <w:rsid w:val="00B369BF"/>
    <w:rsid w:val="00B36A5E"/>
    <w:rsid w:val="00B36CD3"/>
    <w:rsid w:val="00B3705B"/>
    <w:rsid w:val="00B37154"/>
    <w:rsid w:val="00B375EA"/>
    <w:rsid w:val="00B37655"/>
    <w:rsid w:val="00B37854"/>
    <w:rsid w:val="00B37AF4"/>
    <w:rsid w:val="00B37BF0"/>
    <w:rsid w:val="00B37C83"/>
    <w:rsid w:val="00B37C92"/>
    <w:rsid w:val="00B4000C"/>
    <w:rsid w:val="00B40053"/>
    <w:rsid w:val="00B403D5"/>
    <w:rsid w:val="00B4054E"/>
    <w:rsid w:val="00B4065E"/>
    <w:rsid w:val="00B40687"/>
    <w:rsid w:val="00B406CA"/>
    <w:rsid w:val="00B40705"/>
    <w:rsid w:val="00B408CD"/>
    <w:rsid w:val="00B40AF9"/>
    <w:rsid w:val="00B40C8F"/>
    <w:rsid w:val="00B41083"/>
    <w:rsid w:val="00B4121C"/>
    <w:rsid w:val="00B41257"/>
    <w:rsid w:val="00B414A8"/>
    <w:rsid w:val="00B41588"/>
    <w:rsid w:val="00B418EF"/>
    <w:rsid w:val="00B419AD"/>
    <w:rsid w:val="00B41B92"/>
    <w:rsid w:val="00B41C01"/>
    <w:rsid w:val="00B41C33"/>
    <w:rsid w:val="00B41E88"/>
    <w:rsid w:val="00B42054"/>
    <w:rsid w:val="00B4206A"/>
    <w:rsid w:val="00B421D4"/>
    <w:rsid w:val="00B427EF"/>
    <w:rsid w:val="00B429A3"/>
    <w:rsid w:val="00B42C6B"/>
    <w:rsid w:val="00B42D06"/>
    <w:rsid w:val="00B42EA8"/>
    <w:rsid w:val="00B43584"/>
    <w:rsid w:val="00B43585"/>
    <w:rsid w:val="00B435E6"/>
    <w:rsid w:val="00B43601"/>
    <w:rsid w:val="00B436B6"/>
    <w:rsid w:val="00B43704"/>
    <w:rsid w:val="00B43772"/>
    <w:rsid w:val="00B43CAE"/>
    <w:rsid w:val="00B43EA8"/>
    <w:rsid w:val="00B43FFA"/>
    <w:rsid w:val="00B44630"/>
    <w:rsid w:val="00B447FC"/>
    <w:rsid w:val="00B44882"/>
    <w:rsid w:val="00B449DD"/>
    <w:rsid w:val="00B44A0D"/>
    <w:rsid w:val="00B44CD3"/>
    <w:rsid w:val="00B4501E"/>
    <w:rsid w:val="00B45041"/>
    <w:rsid w:val="00B4538F"/>
    <w:rsid w:val="00B45474"/>
    <w:rsid w:val="00B456AE"/>
    <w:rsid w:val="00B456F8"/>
    <w:rsid w:val="00B457F1"/>
    <w:rsid w:val="00B4588F"/>
    <w:rsid w:val="00B45921"/>
    <w:rsid w:val="00B4599E"/>
    <w:rsid w:val="00B45A98"/>
    <w:rsid w:val="00B45ABC"/>
    <w:rsid w:val="00B45C8C"/>
    <w:rsid w:val="00B45CE8"/>
    <w:rsid w:val="00B461A5"/>
    <w:rsid w:val="00B4620B"/>
    <w:rsid w:val="00B46423"/>
    <w:rsid w:val="00B464D3"/>
    <w:rsid w:val="00B46709"/>
    <w:rsid w:val="00B46806"/>
    <w:rsid w:val="00B46875"/>
    <w:rsid w:val="00B46A4E"/>
    <w:rsid w:val="00B46D38"/>
    <w:rsid w:val="00B4706C"/>
    <w:rsid w:val="00B47117"/>
    <w:rsid w:val="00B47571"/>
    <w:rsid w:val="00B47699"/>
    <w:rsid w:val="00B47705"/>
    <w:rsid w:val="00B477C4"/>
    <w:rsid w:val="00B477EE"/>
    <w:rsid w:val="00B4795A"/>
    <w:rsid w:val="00B47CDA"/>
    <w:rsid w:val="00B47DA4"/>
    <w:rsid w:val="00B47F09"/>
    <w:rsid w:val="00B50449"/>
    <w:rsid w:val="00B5052B"/>
    <w:rsid w:val="00B5080A"/>
    <w:rsid w:val="00B5080C"/>
    <w:rsid w:val="00B50859"/>
    <w:rsid w:val="00B50A1A"/>
    <w:rsid w:val="00B50B36"/>
    <w:rsid w:val="00B50B9A"/>
    <w:rsid w:val="00B50F89"/>
    <w:rsid w:val="00B5113D"/>
    <w:rsid w:val="00B514C2"/>
    <w:rsid w:val="00B515FA"/>
    <w:rsid w:val="00B517F7"/>
    <w:rsid w:val="00B51B77"/>
    <w:rsid w:val="00B52095"/>
    <w:rsid w:val="00B5242F"/>
    <w:rsid w:val="00B52588"/>
    <w:rsid w:val="00B528AE"/>
    <w:rsid w:val="00B528EA"/>
    <w:rsid w:val="00B52AF9"/>
    <w:rsid w:val="00B52B0D"/>
    <w:rsid w:val="00B52C32"/>
    <w:rsid w:val="00B52CB9"/>
    <w:rsid w:val="00B52E83"/>
    <w:rsid w:val="00B52F95"/>
    <w:rsid w:val="00B5304D"/>
    <w:rsid w:val="00B532A2"/>
    <w:rsid w:val="00B53528"/>
    <w:rsid w:val="00B53694"/>
    <w:rsid w:val="00B536F8"/>
    <w:rsid w:val="00B537C1"/>
    <w:rsid w:val="00B53813"/>
    <w:rsid w:val="00B53918"/>
    <w:rsid w:val="00B53A68"/>
    <w:rsid w:val="00B53A96"/>
    <w:rsid w:val="00B53A98"/>
    <w:rsid w:val="00B53C38"/>
    <w:rsid w:val="00B5410D"/>
    <w:rsid w:val="00B54470"/>
    <w:rsid w:val="00B54473"/>
    <w:rsid w:val="00B5468E"/>
    <w:rsid w:val="00B54780"/>
    <w:rsid w:val="00B548DF"/>
    <w:rsid w:val="00B54958"/>
    <w:rsid w:val="00B5495A"/>
    <w:rsid w:val="00B5497E"/>
    <w:rsid w:val="00B54C82"/>
    <w:rsid w:val="00B54E27"/>
    <w:rsid w:val="00B54E29"/>
    <w:rsid w:val="00B54F12"/>
    <w:rsid w:val="00B54FF7"/>
    <w:rsid w:val="00B55152"/>
    <w:rsid w:val="00B552F2"/>
    <w:rsid w:val="00B554B9"/>
    <w:rsid w:val="00B5566E"/>
    <w:rsid w:val="00B5572E"/>
    <w:rsid w:val="00B5590C"/>
    <w:rsid w:val="00B559E6"/>
    <w:rsid w:val="00B55A48"/>
    <w:rsid w:val="00B55C21"/>
    <w:rsid w:val="00B55CD7"/>
    <w:rsid w:val="00B55D69"/>
    <w:rsid w:val="00B55E72"/>
    <w:rsid w:val="00B55FF6"/>
    <w:rsid w:val="00B5612C"/>
    <w:rsid w:val="00B56167"/>
    <w:rsid w:val="00B562AC"/>
    <w:rsid w:val="00B5657B"/>
    <w:rsid w:val="00B565A7"/>
    <w:rsid w:val="00B566C0"/>
    <w:rsid w:val="00B568E1"/>
    <w:rsid w:val="00B56B8F"/>
    <w:rsid w:val="00B56C02"/>
    <w:rsid w:val="00B56C38"/>
    <w:rsid w:val="00B56F04"/>
    <w:rsid w:val="00B56F1E"/>
    <w:rsid w:val="00B56FB2"/>
    <w:rsid w:val="00B56FB7"/>
    <w:rsid w:val="00B5714B"/>
    <w:rsid w:val="00B574B9"/>
    <w:rsid w:val="00B575AB"/>
    <w:rsid w:val="00B577C5"/>
    <w:rsid w:val="00B578C3"/>
    <w:rsid w:val="00B578FB"/>
    <w:rsid w:val="00B579CD"/>
    <w:rsid w:val="00B57A63"/>
    <w:rsid w:val="00B57A70"/>
    <w:rsid w:val="00B57EA4"/>
    <w:rsid w:val="00B57F33"/>
    <w:rsid w:val="00B57F6D"/>
    <w:rsid w:val="00B57F88"/>
    <w:rsid w:val="00B6003E"/>
    <w:rsid w:val="00B60153"/>
    <w:rsid w:val="00B603D6"/>
    <w:rsid w:val="00B60474"/>
    <w:rsid w:val="00B60D49"/>
    <w:rsid w:val="00B60E04"/>
    <w:rsid w:val="00B60E58"/>
    <w:rsid w:val="00B61054"/>
    <w:rsid w:val="00B611B0"/>
    <w:rsid w:val="00B612D2"/>
    <w:rsid w:val="00B6139C"/>
    <w:rsid w:val="00B613E3"/>
    <w:rsid w:val="00B61AC4"/>
    <w:rsid w:val="00B61C2A"/>
    <w:rsid w:val="00B61DA6"/>
    <w:rsid w:val="00B61DFB"/>
    <w:rsid w:val="00B61F1E"/>
    <w:rsid w:val="00B61FD7"/>
    <w:rsid w:val="00B6210D"/>
    <w:rsid w:val="00B622FD"/>
    <w:rsid w:val="00B624F9"/>
    <w:rsid w:val="00B627D7"/>
    <w:rsid w:val="00B62A87"/>
    <w:rsid w:val="00B62BB0"/>
    <w:rsid w:val="00B62EBC"/>
    <w:rsid w:val="00B62FE0"/>
    <w:rsid w:val="00B635E8"/>
    <w:rsid w:val="00B63669"/>
    <w:rsid w:val="00B6389C"/>
    <w:rsid w:val="00B63D64"/>
    <w:rsid w:val="00B63DF4"/>
    <w:rsid w:val="00B63E1A"/>
    <w:rsid w:val="00B63EC8"/>
    <w:rsid w:val="00B63F11"/>
    <w:rsid w:val="00B6404A"/>
    <w:rsid w:val="00B64092"/>
    <w:rsid w:val="00B645CD"/>
    <w:rsid w:val="00B64728"/>
    <w:rsid w:val="00B64766"/>
    <w:rsid w:val="00B64953"/>
    <w:rsid w:val="00B649A4"/>
    <w:rsid w:val="00B64A4A"/>
    <w:rsid w:val="00B64A74"/>
    <w:rsid w:val="00B64B9C"/>
    <w:rsid w:val="00B64CC4"/>
    <w:rsid w:val="00B64E49"/>
    <w:rsid w:val="00B64F91"/>
    <w:rsid w:val="00B65315"/>
    <w:rsid w:val="00B654FC"/>
    <w:rsid w:val="00B6564B"/>
    <w:rsid w:val="00B656D7"/>
    <w:rsid w:val="00B6576D"/>
    <w:rsid w:val="00B658B5"/>
    <w:rsid w:val="00B658D6"/>
    <w:rsid w:val="00B658F6"/>
    <w:rsid w:val="00B65B35"/>
    <w:rsid w:val="00B65BC7"/>
    <w:rsid w:val="00B65BDA"/>
    <w:rsid w:val="00B65CA4"/>
    <w:rsid w:val="00B65D53"/>
    <w:rsid w:val="00B6600A"/>
    <w:rsid w:val="00B66172"/>
    <w:rsid w:val="00B665B9"/>
    <w:rsid w:val="00B665D3"/>
    <w:rsid w:val="00B66951"/>
    <w:rsid w:val="00B66980"/>
    <w:rsid w:val="00B66A0E"/>
    <w:rsid w:val="00B66B3E"/>
    <w:rsid w:val="00B66E25"/>
    <w:rsid w:val="00B66E75"/>
    <w:rsid w:val="00B66FA8"/>
    <w:rsid w:val="00B6706F"/>
    <w:rsid w:val="00B6715C"/>
    <w:rsid w:val="00B6735B"/>
    <w:rsid w:val="00B67742"/>
    <w:rsid w:val="00B6782E"/>
    <w:rsid w:val="00B67BA8"/>
    <w:rsid w:val="00B67C41"/>
    <w:rsid w:val="00B67FCD"/>
    <w:rsid w:val="00B70017"/>
    <w:rsid w:val="00B70021"/>
    <w:rsid w:val="00B704B0"/>
    <w:rsid w:val="00B7052B"/>
    <w:rsid w:val="00B707A7"/>
    <w:rsid w:val="00B7096D"/>
    <w:rsid w:val="00B70994"/>
    <w:rsid w:val="00B709F2"/>
    <w:rsid w:val="00B70B08"/>
    <w:rsid w:val="00B70B6C"/>
    <w:rsid w:val="00B70CBC"/>
    <w:rsid w:val="00B70CC8"/>
    <w:rsid w:val="00B70E52"/>
    <w:rsid w:val="00B70F11"/>
    <w:rsid w:val="00B712A8"/>
    <w:rsid w:val="00B71457"/>
    <w:rsid w:val="00B716EB"/>
    <w:rsid w:val="00B7177B"/>
    <w:rsid w:val="00B71831"/>
    <w:rsid w:val="00B71B70"/>
    <w:rsid w:val="00B71CFD"/>
    <w:rsid w:val="00B71D21"/>
    <w:rsid w:val="00B71E4F"/>
    <w:rsid w:val="00B71F51"/>
    <w:rsid w:val="00B71FF3"/>
    <w:rsid w:val="00B7231F"/>
    <w:rsid w:val="00B723CE"/>
    <w:rsid w:val="00B7248D"/>
    <w:rsid w:val="00B725B4"/>
    <w:rsid w:val="00B72A95"/>
    <w:rsid w:val="00B72AAE"/>
    <w:rsid w:val="00B72E7D"/>
    <w:rsid w:val="00B73026"/>
    <w:rsid w:val="00B7321D"/>
    <w:rsid w:val="00B7346B"/>
    <w:rsid w:val="00B734B2"/>
    <w:rsid w:val="00B734D0"/>
    <w:rsid w:val="00B73692"/>
    <w:rsid w:val="00B7377D"/>
    <w:rsid w:val="00B73D0C"/>
    <w:rsid w:val="00B73F2E"/>
    <w:rsid w:val="00B74101"/>
    <w:rsid w:val="00B74293"/>
    <w:rsid w:val="00B74396"/>
    <w:rsid w:val="00B744F0"/>
    <w:rsid w:val="00B745BA"/>
    <w:rsid w:val="00B745DA"/>
    <w:rsid w:val="00B746D2"/>
    <w:rsid w:val="00B74821"/>
    <w:rsid w:val="00B748A0"/>
    <w:rsid w:val="00B74921"/>
    <w:rsid w:val="00B749CC"/>
    <w:rsid w:val="00B74D06"/>
    <w:rsid w:val="00B7529F"/>
    <w:rsid w:val="00B75310"/>
    <w:rsid w:val="00B7547D"/>
    <w:rsid w:val="00B75499"/>
    <w:rsid w:val="00B7550B"/>
    <w:rsid w:val="00B75586"/>
    <w:rsid w:val="00B756AD"/>
    <w:rsid w:val="00B758B1"/>
    <w:rsid w:val="00B75947"/>
    <w:rsid w:val="00B75AAB"/>
    <w:rsid w:val="00B75D94"/>
    <w:rsid w:val="00B75EA6"/>
    <w:rsid w:val="00B75F89"/>
    <w:rsid w:val="00B762D7"/>
    <w:rsid w:val="00B76347"/>
    <w:rsid w:val="00B76380"/>
    <w:rsid w:val="00B7643F"/>
    <w:rsid w:val="00B764CB"/>
    <w:rsid w:val="00B765B4"/>
    <w:rsid w:val="00B76725"/>
    <w:rsid w:val="00B7697B"/>
    <w:rsid w:val="00B76A32"/>
    <w:rsid w:val="00B76ABE"/>
    <w:rsid w:val="00B76ACF"/>
    <w:rsid w:val="00B76CC2"/>
    <w:rsid w:val="00B76F57"/>
    <w:rsid w:val="00B772D2"/>
    <w:rsid w:val="00B772D8"/>
    <w:rsid w:val="00B7742A"/>
    <w:rsid w:val="00B774E0"/>
    <w:rsid w:val="00B77805"/>
    <w:rsid w:val="00B77AF6"/>
    <w:rsid w:val="00B77C03"/>
    <w:rsid w:val="00B77C7C"/>
    <w:rsid w:val="00B80125"/>
    <w:rsid w:val="00B80247"/>
    <w:rsid w:val="00B803BD"/>
    <w:rsid w:val="00B805F6"/>
    <w:rsid w:val="00B80778"/>
    <w:rsid w:val="00B80853"/>
    <w:rsid w:val="00B8099E"/>
    <w:rsid w:val="00B809B9"/>
    <w:rsid w:val="00B80A89"/>
    <w:rsid w:val="00B80B21"/>
    <w:rsid w:val="00B80CD4"/>
    <w:rsid w:val="00B80E34"/>
    <w:rsid w:val="00B80F5F"/>
    <w:rsid w:val="00B8103A"/>
    <w:rsid w:val="00B812DA"/>
    <w:rsid w:val="00B81332"/>
    <w:rsid w:val="00B81439"/>
    <w:rsid w:val="00B816A3"/>
    <w:rsid w:val="00B8186B"/>
    <w:rsid w:val="00B818DA"/>
    <w:rsid w:val="00B81C9A"/>
    <w:rsid w:val="00B81CBB"/>
    <w:rsid w:val="00B81D45"/>
    <w:rsid w:val="00B81EEC"/>
    <w:rsid w:val="00B82371"/>
    <w:rsid w:val="00B823EA"/>
    <w:rsid w:val="00B825A4"/>
    <w:rsid w:val="00B8266A"/>
    <w:rsid w:val="00B826EE"/>
    <w:rsid w:val="00B827F0"/>
    <w:rsid w:val="00B82855"/>
    <w:rsid w:val="00B828F6"/>
    <w:rsid w:val="00B8297F"/>
    <w:rsid w:val="00B82B2F"/>
    <w:rsid w:val="00B82CD1"/>
    <w:rsid w:val="00B82E47"/>
    <w:rsid w:val="00B82F26"/>
    <w:rsid w:val="00B83192"/>
    <w:rsid w:val="00B83342"/>
    <w:rsid w:val="00B83535"/>
    <w:rsid w:val="00B838DA"/>
    <w:rsid w:val="00B838FD"/>
    <w:rsid w:val="00B83A19"/>
    <w:rsid w:val="00B83AB2"/>
    <w:rsid w:val="00B83C16"/>
    <w:rsid w:val="00B83E79"/>
    <w:rsid w:val="00B83E9F"/>
    <w:rsid w:val="00B83F98"/>
    <w:rsid w:val="00B83FA7"/>
    <w:rsid w:val="00B8416D"/>
    <w:rsid w:val="00B841FD"/>
    <w:rsid w:val="00B84303"/>
    <w:rsid w:val="00B84371"/>
    <w:rsid w:val="00B845A3"/>
    <w:rsid w:val="00B845D4"/>
    <w:rsid w:val="00B84639"/>
    <w:rsid w:val="00B848DA"/>
    <w:rsid w:val="00B84BB6"/>
    <w:rsid w:val="00B84D18"/>
    <w:rsid w:val="00B84D4C"/>
    <w:rsid w:val="00B84F77"/>
    <w:rsid w:val="00B85129"/>
    <w:rsid w:val="00B8540F"/>
    <w:rsid w:val="00B85474"/>
    <w:rsid w:val="00B855AB"/>
    <w:rsid w:val="00B8562C"/>
    <w:rsid w:val="00B8570E"/>
    <w:rsid w:val="00B85971"/>
    <w:rsid w:val="00B85B4A"/>
    <w:rsid w:val="00B85B72"/>
    <w:rsid w:val="00B85BC3"/>
    <w:rsid w:val="00B85C67"/>
    <w:rsid w:val="00B85FC8"/>
    <w:rsid w:val="00B860FE"/>
    <w:rsid w:val="00B8642A"/>
    <w:rsid w:val="00B86458"/>
    <w:rsid w:val="00B86796"/>
    <w:rsid w:val="00B869C3"/>
    <w:rsid w:val="00B86B8F"/>
    <w:rsid w:val="00B86D50"/>
    <w:rsid w:val="00B86D7D"/>
    <w:rsid w:val="00B86E43"/>
    <w:rsid w:val="00B86FA3"/>
    <w:rsid w:val="00B87080"/>
    <w:rsid w:val="00B8709E"/>
    <w:rsid w:val="00B8727A"/>
    <w:rsid w:val="00B8762C"/>
    <w:rsid w:val="00B8786C"/>
    <w:rsid w:val="00B87BD0"/>
    <w:rsid w:val="00B87CFE"/>
    <w:rsid w:val="00B87DDA"/>
    <w:rsid w:val="00B87E1A"/>
    <w:rsid w:val="00B90009"/>
    <w:rsid w:val="00B902CD"/>
    <w:rsid w:val="00B90518"/>
    <w:rsid w:val="00B907EE"/>
    <w:rsid w:val="00B909BF"/>
    <w:rsid w:val="00B90A7A"/>
    <w:rsid w:val="00B90D8B"/>
    <w:rsid w:val="00B90FCD"/>
    <w:rsid w:val="00B916A3"/>
    <w:rsid w:val="00B91731"/>
    <w:rsid w:val="00B9176D"/>
    <w:rsid w:val="00B9195C"/>
    <w:rsid w:val="00B919B9"/>
    <w:rsid w:val="00B91AB9"/>
    <w:rsid w:val="00B91B63"/>
    <w:rsid w:val="00B91BA8"/>
    <w:rsid w:val="00B91CE3"/>
    <w:rsid w:val="00B91E2B"/>
    <w:rsid w:val="00B91EDB"/>
    <w:rsid w:val="00B92214"/>
    <w:rsid w:val="00B92305"/>
    <w:rsid w:val="00B92734"/>
    <w:rsid w:val="00B928E9"/>
    <w:rsid w:val="00B92997"/>
    <w:rsid w:val="00B92A73"/>
    <w:rsid w:val="00B92D5C"/>
    <w:rsid w:val="00B92E06"/>
    <w:rsid w:val="00B92E1D"/>
    <w:rsid w:val="00B92EC4"/>
    <w:rsid w:val="00B9300B"/>
    <w:rsid w:val="00B93211"/>
    <w:rsid w:val="00B933C2"/>
    <w:rsid w:val="00B93422"/>
    <w:rsid w:val="00B93685"/>
    <w:rsid w:val="00B9383B"/>
    <w:rsid w:val="00B9399E"/>
    <w:rsid w:val="00B93A0B"/>
    <w:rsid w:val="00B93B77"/>
    <w:rsid w:val="00B93CE6"/>
    <w:rsid w:val="00B93DC3"/>
    <w:rsid w:val="00B93EF7"/>
    <w:rsid w:val="00B940BE"/>
    <w:rsid w:val="00B9432A"/>
    <w:rsid w:val="00B9432C"/>
    <w:rsid w:val="00B9436B"/>
    <w:rsid w:val="00B943B2"/>
    <w:rsid w:val="00B94441"/>
    <w:rsid w:val="00B94449"/>
    <w:rsid w:val="00B948E5"/>
    <w:rsid w:val="00B9495C"/>
    <w:rsid w:val="00B94A6E"/>
    <w:rsid w:val="00B94CE1"/>
    <w:rsid w:val="00B94D3D"/>
    <w:rsid w:val="00B94DDE"/>
    <w:rsid w:val="00B94E65"/>
    <w:rsid w:val="00B950AC"/>
    <w:rsid w:val="00B951BB"/>
    <w:rsid w:val="00B9524D"/>
    <w:rsid w:val="00B952D6"/>
    <w:rsid w:val="00B956D9"/>
    <w:rsid w:val="00B9572F"/>
    <w:rsid w:val="00B9577F"/>
    <w:rsid w:val="00B957AE"/>
    <w:rsid w:val="00B95B2B"/>
    <w:rsid w:val="00B95B55"/>
    <w:rsid w:val="00B95C36"/>
    <w:rsid w:val="00B95CDB"/>
    <w:rsid w:val="00B95D9C"/>
    <w:rsid w:val="00B95F6B"/>
    <w:rsid w:val="00B95FC7"/>
    <w:rsid w:val="00B96024"/>
    <w:rsid w:val="00B960C7"/>
    <w:rsid w:val="00B962BC"/>
    <w:rsid w:val="00B963B9"/>
    <w:rsid w:val="00B968E1"/>
    <w:rsid w:val="00B969C4"/>
    <w:rsid w:val="00B96B3B"/>
    <w:rsid w:val="00B96B44"/>
    <w:rsid w:val="00B96BDB"/>
    <w:rsid w:val="00B96C53"/>
    <w:rsid w:val="00B96C67"/>
    <w:rsid w:val="00B96E5D"/>
    <w:rsid w:val="00B96F35"/>
    <w:rsid w:val="00B96F9F"/>
    <w:rsid w:val="00B97037"/>
    <w:rsid w:val="00B9711F"/>
    <w:rsid w:val="00B975D0"/>
    <w:rsid w:val="00B979AE"/>
    <w:rsid w:val="00B97D40"/>
    <w:rsid w:val="00B97E4F"/>
    <w:rsid w:val="00B97EC3"/>
    <w:rsid w:val="00BA02F5"/>
    <w:rsid w:val="00BA046C"/>
    <w:rsid w:val="00BA0521"/>
    <w:rsid w:val="00BA055C"/>
    <w:rsid w:val="00BA07DE"/>
    <w:rsid w:val="00BA08B8"/>
    <w:rsid w:val="00BA09FC"/>
    <w:rsid w:val="00BA0A28"/>
    <w:rsid w:val="00BA0A4A"/>
    <w:rsid w:val="00BA0A63"/>
    <w:rsid w:val="00BA0A8E"/>
    <w:rsid w:val="00BA0C4A"/>
    <w:rsid w:val="00BA0CD5"/>
    <w:rsid w:val="00BA0D40"/>
    <w:rsid w:val="00BA0EAA"/>
    <w:rsid w:val="00BA0FE3"/>
    <w:rsid w:val="00BA1044"/>
    <w:rsid w:val="00BA11BB"/>
    <w:rsid w:val="00BA11C6"/>
    <w:rsid w:val="00BA132B"/>
    <w:rsid w:val="00BA180E"/>
    <w:rsid w:val="00BA18C5"/>
    <w:rsid w:val="00BA1933"/>
    <w:rsid w:val="00BA1AAD"/>
    <w:rsid w:val="00BA1B79"/>
    <w:rsid w:val="00BA1BD0"/>
    <w:rsid w:val="00BA1D6B"/>
    <w:rsid w:val="00BA1E0E"/>
    <w:rsid w:val="00BA2076"/>
    <w:rsid w:val="00BA2101"/>
    <w:rsid w:val="00BA2270"/>
    <w:rsid w:val="00BA22B5"/>
    <w:rsid w:val="00BA2390"/>
    <w:rsid w:val="00BA239C"/>
    <w:rsid w:val="00BA23BD"/>
    <w:rsid w:val="00BA2706"/>
    <w:rsid w:val="00BA27F7"/>
    <w:rsid w:val="00BA2856"/>
    <w:rsid w:val="00BA291E"/>
    <w:rsid w:val="00BA2970"/>
    <w:rsid w:val="00BA2977"/>
    <w:rsid w:val="00BA2BC7"/>
    <w:rsid w:val="00BA2D3A"/>
    <w:rsid w:val="00BA2E8D"/>
    <w:rsid w:val="00BA2EBD"/>
    <w:rsid w:val="00BA2F09"/>
    <w:rsid w:val="00BA30EA"/>
    <w:rsid w:val="00BA3537"/>
    <w:rsid w:val="00BA3603"/>
    <w:rsid w:val="00BA3A66"/>
    <w:rsid w:val="00BA3BBE"/>
    <w:rsid w:val="00BA3E6C"/>
    <w:rsid w:val="00BA4191"/>
    <w:rsid w:val="00BA45A9"/>
    <w:rsid w:val="00BA46E0"/>
    <w:rsid w:val="00BA4999"/>
    <w:rsid w:val="00BA4CBF"/>
    <w:rsid w:val="00BA4CFF"/>
    <w:rsid w:val="00BA4FC6"/>
    <w:rsid w:val="00BA51CA"/>
    <w:rsid w:val="00BA5283"/>
    <w:rsid w:val="00BA52CB"/>
    <w:rsid w:val="00BA543B"/>
    <w:rsid w:val="00BA57EA"/>
    <w:rsid w:val="00BA5A18"/>
    <w:rsid w:val="00BA5B17"/>
    <w:rsid w:val="00BA5C40"/>
    <w:rsid w:val="00BA5D74"/>
    <w:rsid w:val="00BA5F1C"/>
    <w:rsid w:val="00BA633D"/>
    <w:rsid w:val="00BA6420"/>
    <w:rsid w:val="00BA6618"/>
    <w:rsid w:val="00BA69E7"/>
    <w:rsid w:val="00BA6BC4"/>
    <w:rsid w:val="00BA707B"/>
    <w:rsid w:val="00BA7152"/>
    <w:rsid w:val="00BA7299"/>
    <w:rsid w:val="00BA73D8"/>
    <w:rsid w:val="00BA756D"/>
    <w:rsid w:val="00BA764A"/>
    <w:rsid w:val="00BA766F"/>
    <w:rsid w:val="00BA79D8"/>
    <w:rsid w:val="00BA7A0C"/>
    <w:rsid w:val="00BA7D1A"/>
    <w:rsid w:val="00BA7F8B"/>
    <w:rsid w:val="00BB00AB"/>
    <w:rsid w:val="00BB00EC"/>
    <w:rsid w:val="00BB033E"/>
    <w:rsid w:val="00BB05D7"/>
    <w:rsid w:val="00BB067A"/>
    <w:rsid w:val="00BB0776"/>
    <w:rsid w:val="00BB0898"/>
    <w:rsid w:val="00BB0A59"/>
    <w:rsid w:val="00BB0A63"/>
    <w:rsid w:val="00BB0DB4"/>
    <w:rsid w:val="00BB0E26"/>
    <w:rsid w:val="00BB0E3F"/>
    <w:rsid w:val="00BB0E69"/>
    <w:rsid w:val="00BB0EA5"/>
    <w:rsid w:val="00BB0FD7"/>
    <w:rsid w:val="00BB1023"/>
    <w:rsid w:val="00BB10B6"/>
    <w:rsid w:val="00BB1245"/>
    <w:rsid w:val="00BB13FD"/>
    <w:rsid w:val="00BB1710"/>
    <w:rsid w:val="00BB1780"/>
    <w:rsid w:val="00BB1BA4"/>
    <w:rsid w:val="00BB2505"/>
    <w:rsid w:val="00BB25EE"/>
    <w:rsid w:val="00BB28F8"/>
    <w:rsid w:val="00BB2CA4"/>
    <w:rsid w:val="00BB2E67"/>
    <w:rsid w:val="00BB2F2D"/>
    <w:rsid w:val="00BB31D7"/>
    <w:rsid w:val="00BB3252"/>
    <w:rsid w:val="00BB32C3"/>
    <w:rsid w:val="00BB34D5"/>
    <w:rsid w:val="00BB34D7"/>
    <w:rsid w:val="00BB37C2"/>
    <w:rsid w:val="00BB3933"/>
    <w:rsid w:val="00BB3A5F"/>
    <w:rsid w:val="00BB3A9F"/>
    <w:rsid w:val="00BB3D42"/>
    <w:rsid w:val="00BB3F6B"/>
    <w:rsid w:val="00BB4175"/>
    <w:rsid w:val="00BB4241"/>
    <w:rsid w:val="00BB48EE"/>
    <w:rsid w:val="00BB4A44"/>
    <w:rsid w:val="00BB4AE8"/>
    <w:rsid w:val="00BB4E10"/>
    <w:rsid w:val="00BB505A"/>
    <w:rsid w:val="00BB52FF"/>
    <w:rsid w:val="00BB537F"/>
    <w:rsid w:val="00BB553C"/>
    <w:rsid w:val="00BB5745"/>
    <w:rsid w:val="00BB5821"/>
    <w:rsid w:val="00BB589F"/>
    <w:rsid w:val="00BB5A47"/>
    <w:rsid w:val="00BB5AA5"/>
    <w:rsid w:val="00BB5BE5"/>
    <w:rsid w:val="00BB5D1B"/>
    <w:rsid w:val="00BB5D3D"/>
    <w:rsid w:val="00BB5EB7"/>
    <w:rsid w:val="00BB5F2D"/>
    <w:rsid w:val="00BB5F82"/>
    <w:rsid w:val="00BB5FAE"/>
    <w:rsid w:val="00BB60E2"/>
    <w:rsid w:val="00BB6140"/>
    <w:rsid w:val="00BB6215"/>
    <w:rsid w:val="00BB6243"/>
    <w:rsid w:val="00BB638B"/>
    <w:rsid w:val="00BB6613"/>
    <w:rsid w:val="00BB6955"/>
    <w:rsid w:val="00BB695C"/>
    <w:rsid w:val="00BB6BCB"/>
    <w:rsid w:val="00BB6C3D"/>
    <w:rsid w:val="00BB6E30"/>
    <w:rsid w:val="00BB6E75"/>
    <w:rsid w:val="00BB6EF0"/>
    <w:rsid w:val="00BB6F07"/>
    <w:rsid w:val="00BB7831"/>
    <w:rsid w:val="00BB79D5"/>
    <w:rsid w:val="00BB7AC1"/>
    <w:rsid w:val="00BB7B0C"/>
    <w:rsid w:val="00BB7B6F"/>
    <w:rsid w:val="00BB7E6C"/>
    <w:rsid w:val="00BB7F77"/>
    <w:rsid w:val="00BC03BB"/>
    <w:rsid w:val="00BC0625"/>
    <w:rsid w:val="00BC07AC"/>
    <w:rsid w:val="00BC0DCF"/>
    <w:rsid w:val="00BC0ED5"/>
    <w:rsid w:val="00BC1427"/>
    <w:rsid w:val="00BC14F3"/>
    <w:rsid w:val="00BC1644"/>
    <w:rsid w:val="00BC17B5"/>
    <w:rsid w:val="00BC1883"/>
    <w:rsid w:val="00BC19F5"/>
    <w:rsid w:val="00BC1A3A"/>
    <w:rsid w:val="00BC1A9F"/>
    <w:rsid w:val="00BC1AF7"/>
    <w:rsid w:val="00BC1C5D"/>
    <w:rsid w:val="00BC20A8"/>
    <w:rsid w:val="00BC21BA"/>
    <w:rsid w:val="00BC224B"/>
    <w:rsid w:val="00BC27E2"/>
    <w:rsid w:val="00BC2810"/>
    <w:rsid w:val="00BC2A21"/>
    <w:rsid w:val="00BC2AF1"/>
    <w:rsid w:val="00BC2BC5"/>
    <w:rsid w:val="00BC2E71"/>
    <w:rsid w:val="00BC2F06"/>
    <w:rsid w:val="00BC2F92"/>
    <w:rsid w:val="00BC2F98"/>
    <w:rsid w:val="00BC305A"/>
    <w:rsid w:val="00BC315A"/>
    <w:rsid w:val="00BC320D"/>
    <w:rsid w:val="00BC325E"/>
    <w:rsid w:val="00BC3414"/>
    <w:rsid w:val="00BC3582"/>
    <w:rsid w:val="00BC35D4"/>
    <w:rsid w:val="00BC36D5"/>
    <w:rsid w:val="00BC3790"/>
    <w:rsid w:val="00BC381F"/>
    <w:rsid w:val="00BC3962"/>
    <w:rsid w:val="00BC3B8B"/>
    <w:rsid w:val="00BC3DDC"/>
    <w:rsid w:val="00BC3E8B"/>
    <w:rsid w:val="00BC412A"/>
    <w:rsid w:val="00BC4153"/>
    <w:rsid w:val="00BC4215"/>
    <w:rsid w:val="00BC43E3"/>
    <w:rsid w:val="00BC44F2"/>
    <w:rsid w:val="00BC4BF5"/>
    <w:rsid w:val="00BC4D5F"/>
    <w:rsid w:val="00BC4D65"/>
    <w:rsid w:val="00BC4E18"/>
    <w:rsid w:val="00BC4E9A"/>
    <w:rsid w:val="00BC5443"/>
    <w:rsid w:val="00BC5508"/>
    <w:rsid w:val="00BC55A6"/>
    <w:rsid w:val="00BC5711"/>
    <w:rsid w:val="00BC5763"/>
    <w:rsid w:val="00BC581C"/>
    <w:rsid w:val="00BC59DC"/>
    <w:rsid w:val="00BC5B30"/>
    <w:rsid w:val="00BC5C42"/>
    <w:rsid w:val="00BC5CCA"/>
    <w:rsid w:val="00BC5CDD"/>
    <w:rsid w:val="00BC5D07"/>
    <w:rsid w:val="00BC5DFA"/>
    <w:rsid w:val="00BC608E"/>
    <w:rsid w:val="00BC60B9"/>
    <w:rsid w:val="00BC6127"/>
    <w:rsid w:val="00BC6231"/>
    <w:rsid w:val="00BC66C0"/>
    <w:rsid w:val="00BC6714"/>
    <w:rsid w:val="00BC6A12"/>
    <w:rsid w:val="00BC6D4E"/>
    <w:rsid w:val="00BC71CA"/>
    <w:rsid w:val="00BC7389"/>
    <w:rsid w:val="00BC73B4"/>
    <w:rsid w:val="00BC789F"/>
    <w:rsid w:val="00BC78A8"/>
    <w:rsid w:val="00BC78BD"/>
    <w:rsid w:val="00BC7A25"/>
    <w:rsid w:val="00BC7D74"/>
    <w:rsid w:val="00BC7F38"/>
    <w:rsid w:val="00BD01F2"/>
    <w:rsid w:val="00BD02F3"/>
    <w:rsid w:val="00BD03A7"/>
    <w:rsid w:val="00BD04B8"/>
    <w:rsid w:val="00BD0525"/>
    <w:rsid w:val="00BD059A"/>
    <w:rsid w:val="00BD06B4"/>
    <w:rsid w:val="00BD08A8"/>
    <w:rsid w:val="00BD08F4"/>
    <w:rsid w:val="00BD0B14"/>
    <w:rsid w:val="00BD0B17"/>
    <w:rsid w:val="00BD0BC9"/>
    <w:rsid w:val="00BD0BEB"/>
    <w:rsid w:val="00BD0D08"/>
    <w:rsid w:val="00BD1095"/>
    <w:rsid w:val="00BD1320"/>
    <w:rsid w:val="00BD1383"/>
    <w:rsid w:val="00BD1432"/>
    <w:rsid w:val="00BD1455"/>
    <w:rsid w:val="00BD152E"/>
    <w:rsid w:val="00BD17BF"/>
    <w:rsid w:val="00BD19A0"/>
    <w:rsid w:val="00BD1BB7"/>
    <w:rsid w:val="00BD1CAA"/>
    <w:rsid w:val="00BD1E2A"/>
    <w:rsid w:val="00BD1EA5"/>
    <w:rsid w:val="00BD1EB3"/>
    <w:rsid w:val="00BD1FC4"/>
    <w:rsid w:val="00BD228D"/>
    <w:rsid w:val="00BD23A2"/>
    <w:rsid w:val="00BD249B"/>
    <w:rsid w:val="00BD2854"/>
    <w:rsid w:val="00BD2AA1"/>
    <w:rsid w:val="00BD2BBF"/>
    <w:rsid w:val="00BD2C88"/>
    <w:rsid w:val="00BD2D3B"/>
    <w:rsid w:val="00BD349B"/>
    <w:rsid w:val="00BD3694"/>
    <w:rsid w:val="00BD37FC"/>
    <w:rsid w:val="00BD38F0"/>
    <w:rsid w:val="00BD3963"/>
    <w:rsid w:val="00BD3AB4"/>
    <w:rsid w:val="00BD3B3A"/>
    <w:rsid w:val="00BD3DED"/>
    <w:rsid w:val="00BD3F20"/>
    <w:rsid w:val="00BD3F81"/>
    <w:rsid w:val="00BD40BC"/>
    <w:rsid w:val="00BD42C8"/>
    <w:rsid w:val="00BD42E3"/>
    <w:rsid w:val="00BD45AF"/>
    <w:rsid w:val="00BD47CA"/>
    <w:rsid w:val="00BD489B"/>
    <w:rsid w:val="00BD4B90"/>
    <w:rsid w:val="00BD4BA5"/>
    <w:rsid w:val="00BD51F3"/>
    <w:rsid w:val="00BD53C3"/>
    <w:rsid w:val="00BD577D"/>
    <w:rsid w:val="00BD57CA"/>
    <w:rsid w:val="00BD58DF"/>
    <w:rsid w:val="00BD5966"/>
    <w:rsid w:val="00BD5BF7"/>
    <w:rsid w:val="00BD5DBC"/>
    <w:rsid w:val="00BD5E0A"/>
    <w:rsid w:val="00BD5E5E"/>
    <w:rsid w:val="00BD60D8"/>
    <w:rsid w:val="00BD6169"/>
    <w:rsid w:val="00BD6267"/>
    <w:rsid w:val="00BD639E"/>
    <w:rsid w:val="00BD648F"/>
    <w:rsid w:val="00BD65C1"/>
    <w:rsid w:val="00BD6670"/>
    <w:rsid w:val="00BD6723"/>
    <w:rsid w:val="00BD67FD"/>
    <w:rsid w:val="00BD6856"/>
    <w:rsid w:val="00BD6928"/>
    <w:rsid w:val="00BD6A7B"/>
    <w:rsid w:val="00BD6ADE"/>
    <w:rsid w:val="00BD6AE3"/>
    <w:rsid w:val="00BD6AF2"/>
    <w:rsid w:val="00BD6CE7"/>
    <w:rsid w:val="00BD7A27"/>
    <w:rsid w:val="00BE016D"/>
    <w:rsid w:val="00BE0469"/>
    <w:rsid w:val="00BE047E"/>
    <w:rsid w:val="00BE04C2"/>
    <w:rsid w:val="00BE0646"/>
    <w:rsid w:val="00BE0692"/>
    <w:rsid w:val="00BE06BD"/>
    <w:rsid w:val="00BE0939"/>
    <w:rsid w:val="00BE0A29"/>
    <w:rsid w:val="00BE0A38"/>
    <w:rsid w:val="00BE0A74"/>
    <w:rsid w:val="00BE0B0C"/>
    <w:rsid w:val="00BE0B76"/>
    <w:rsid w:val="00BE0C5E"/>
    <w:rsid w:val="00BE0CC5"/>
    <w:rsid w:val="00BE0DEB"/>
    <w:rsid w:val="00BE0E89"/>
    <w:rsid w:val="00BE1041"/>
    <w:rsid w:val="00BE12EF"/>
    <w:rsid w:val="00BE152C"/>
    <w:rsid w:val="00BE15CE"/>
    <w:rsid w:val="00BE1717"/>
    <w:rsid w:val="00BE1AC9"/>
    <w:rsid w:val="00BE1CC8"/>
    <w:rsid w:val="00BE1D4B"/>
    <w:rsid w:val="00BE1EF0"/>
    <w:rsid w:val="00BE1F07"/>
    <w:rsid w:val="00BE1FA3"/>
    <w:rsid w:val="00BE20CC"/>
    <w:rsid w:val="00BE2463"/>
    <w:rsid w:val="00BE251C"/>
    <w:rsid w:val="00BE2554"/>
    <w:rsid w:val="00BE27BA"/>
    <w:rsid w:val="00BE290A"/>
    <w:rsid w:val="00BE2A09"/>
    <w:rsid w:val="00BE2E48"/>
    <w:rsid w:val="00BE2E5F"/>
    <w:rsid w:val="00BE2F5C"/>
    <w:rsid w:val="00BE3043"/>
    <w:rsid w:val="00BE3149"/>
    <w:rsid w:val="00BE33BF"/>
    <w:rsid w:val="00BE36F3"/>
    <w:rsid w:val="00BE37B8"/>
    <w:rsid w:val="00BE392C"/>
    <w:rsid w:val="00BE3DF5"/>
    <w:rsid w:val="00BE3E15"/>
    <w:rsid w:val="00BE404D"/>
    <w:rsid w:val="00BE408E"/>
    <w:rsid w:val="00BE415D"/>
    <w:rsid w:val="00BE449C"/>
    <w:rsid w:val="00BE4851"/>
    <w:rsid w:val="00BE48C8"/>
    <w:rsid w:val="00BE48DC"/>
    <w:rsid w:val="00BE4D56"/>
    <w:rsid w:val="00BE4F0A"/>
    <w:rsid w:val="00BE4FAD"/>
    <w:rsid w:val="00BE4FD4"/>
    <w:rsid w:val="00BE54B4"/>
    <w:rsid w:val="00BE56A1"/>
    <w:rsid w:val="00BE597E"/>
    <w:rsid w:val="00BE5B49"/>
    <w:rsid w:val="00BE5B69"/>
    <w:rsid w:val="00BE5CA2"/>
    <w:rsid w:val="00BE5D0B"/>
    <w:rsid w:val="00BE5DAC"/>
    <w:rsid w:val="00BE5F90"/>
    <w:rsid w:val="00BE5FAD"/>
    <w:rsid w:val="00BE5FDB"/>
    <w:rsid w:val="00BE6036"/>
    <w:rsid w:val="00BE604B"/>
    <w:rsid w:val="00BE621F"/>
    <w:rsid w:val="00BE62C7"/>
    <w:rsid w:val="00BE6397"/>
    <w:rsid w:val="00BE66AB"/>
    <w:rsid w:val="00BE6A27"/>
    <w:rsid w:val="00BE6A3F"/>
    <w:rsid w:val="00BE6C50"/>
    <w:rsid w:val="00BE6CA8"/>
    <w:rsid w:val="00BE6D54"/>
    <w:rsid w:val="00BE6DC5"/>
    <w:rsid w:val="00BE7093"/>
    <w:rsid w:val="00BE7138"/>
    <w:rsid w:val="00BE71DD"/>
    <w:rsid w:val="00BE75BE"/>
    <w:rsid w:val="00BE7A83"/>
    <w:rsid w:val="00BF01ED"/>
    <w:rsid w:val="00BF0271"/>
    <w:rsid w:val="00BF02CC"/>
    <w:rsid w:val="00BF0762"/>
    <w:rsid w:val="00BF0811"/>
    <w:rsid w:val="00BF08F6"/>
    <w:rsid w:val="00BF0A95"/>
    <w:rsid w:val="00BF0C2A"/>
    <w:rsid w:val="00BF0F5F"/>
    <w:rsid w:val="00BF0FEE"/>
    <w:rsid w:val="00BF1050"/>
    <w:rsid w:val="00BF12C2"/>
    <w:rsid w:val="00BF1316"/>
    <w:rsid w:val="00BF15FA"/>
    <w:rsid w:val="00BF16AA"/>
    <w:rsid w:val="00BF1981"/>
    <w:rsid w:val="00BF1A08"/>
    <w:rsid w:val="00BF1B66"/>
    <w:rsid w:val="00BF1C23"/>
    <w:rsid w:val="00BF20CD"/>
    <w:rsid w:val="00BF2138"/>
    <w:rsid w:val="00BF233A"/>
    <w:rsid w:val="00BF2705"/>
    <w:rsid w:val="00BF2756"/>
    <w:rsid w:val="00BF2881"/>
    <w:rsid w:val="00BF29FC"/>
    <w:rsid w:val="00BF2B3C"/>
    <w:rsid w:val="00BF2B92"/>
    <w:rsid w:val="00BF2BD0"/>
    <w:rsid w:val="00BF2C62"/>
    <w:rsid w:val="00BF2DAA"/>
    <w:rsid w:val="00BF2F59"/>
    <w:rsid w:val="00BF3095"/>
    <w:rsid w:val="00BF3188"/>
    <w:rsid w:val="00BF320A"/>
    <w:rsid w:val="00BF32ED"/>
    <w:rsid w:val="00BF33A7"/>
    <w:rsid w:val="00BF3556"/>
    <w:rsid w:val="00BF3789"/>
    <w:rsid w:val="00BF38A6"/>
    <w:rsid w:val="00BF39C4"/>
    <w:rsid w:val="00BF3B13"/>
    <w:rsid w:val="00BF3B89"/>
    <w:rsid w:val="00BF3CB9"/>
    <w:rsid w:val="00BF3D1B"/>
    <w:rsid w:val="00BF3DC5"/>
    <w:rsid w:val="00BF42F4"/>
    <w:rsid w:val="00BF4327"/>
    <w:rsid w:val="00BF490A"/>
    <w:rsid w:val="00BF494F"/>
    <w:rsid w:val="00BF4B68"/>
    <w:rsid w:val="00BF4D77"/>
    <w:rsid w:val="00BF5163"/>
    <w:rsid w:val="00BF518E"/>
    <w:rsid w:val="00BF51A9"/>
    <w:rsid w:val="00BF53B9"/>
    <w:rsid w:val="00BF57C9"/>
    <w:rsid w:val="00BF584B"/>
    <w:rsid w:val="00BF5C85"/>
    <w:rsid w:val="00BF5D56"/>
    <w:rsid w:val="00BF5F2A"/>
    <w:rsid w:val="00BF621F"/>
    <w:rsid w:val="00BF62E0"/>
    <w:rsid w:val="00BF6412"/>
    <w:rsid w:val="00BF65C5"/>
    <w:rsid w:val="00BF6607"/>
    <w:rsid w:val="00BF696D"/>
    <w:rsid w:val="00BF6A91"/>
    <w:rsid w:val="00BF6E65"/>
    <w:rsid w:val="00BF7098"/>
    <w:rsid w:val="00BF713E"/>
    <w:rsid w:val="00BF7141"/>
    <w:rsid w:val="00BF73F4"/>
    <w:rsid w:val="00BF75B9"/>
    <w:rsid w:val="00BF7700"/>
    <w:rsid w:val="00BF7871"/>
    <w:rsid w:val="00BF792E"/>
    <w:rsid w:val="00BF7ACF"/>
    <w:rsid w:val="00C001DA"/>
    <w:rsid w:val="00C00325"/>
    <w:rsid w:val="00C004DC"/>
    <w:rsid w:val="00C0096E"/>
    <w:rsid w:val="00C00995"/>
    <w:rsid w:val="00C00B2B"/>
    <w:rsid w:val="00C00DD9"/>
    <w:rsid w:val="00C00E36"/>
    <w:rsid w:val="00C00E58"/>
    <w:rsid w:val="00C00EC4"/>
    <w:rsid w:val="00C00FA1"/>
    <w:rsid w:val="00C01189"/>
    <w:rsid w:val="00C012FE"/>
    <w:rsid w:val="00C015FE"/>
    <w:rsid w:val="00C01636"/>
    <w:rsid w:val="00C016B1"/>
    <w:rsid w:val="00C016CF"/>
    <w:rsid w:val="00C017D1"/>
    <w:rsid w:val="00C018C7"/>
    <w:rsid w:val="00C01934"/>
    <w:rsid w:val="00C019E1"/>
    <w:rsid w:val="00C01A7E"/>
    <w:rsid w:val="00C01AE1"/>
    <w:rsid w:val="00C01BF8"/>
    <w:rsid w:val="00C01C20"/>
    <w:rsid w:val="00C01D8C"/>
    <w:rsid w:val="00C02035"/>
    <w:rsid w:val="00C02241"/>
    <w:rsid w:val="00C023FC"/>
    <w:rsid w:val="00C02835"/>
    <w:rsid w:val="00C02B8F"/>
    <w:rsid w:val="00C02E4D"/>
    <w:rsid w:val="00C0309A"/>
    <w:rsid w:val="00C031D2"/>
    <w:rsid w:val="00C0354A"/>
    <w:rsid w:val="00C038EE"/>
    <w:rsid w:val="00C0394A"/>
    <w:rsid w:val="00C039F4"/>
    <w:rsid w:val="00C03C2D"/>
    <w:rsid w:val="00C03E1F"/>
    <w:rsid w:val="00C03E4B"/>
    <w:rsid w:val="00C03F9D"/>
    <w:rsid w:val="00C045AB"/>
    <w:rsid w:val="00C04619"/>
    <w:rsid w:val="00C04660"/>
    <w:rsid w:val="00C047C1"/>
    <w:rsid w:val="00C047CB"/>
    <w:rsid w:val="00C04852"/>
    <w:rsid w:val="00C04B01"/>
    <w:rsid w:val="00C04B23"/>
    <w:rsid w:val="00C04B34"/>
    <w:rsid w:val="00C04C9D"/>
    <w:rsid w:val="00C04CA5"/>
    <w:rsid w:val="00C04D94"/>
    <w:rsid w:val="00C04E00"/>
    <w:rsid w:val="00C04EE8"/>
    <w:rsid w:val="00C0514D"/>
    <w:rsid w:val="00C05276"/>
    <w:rsid w:val="00C05415"/>
    <w:rsid w:val="00C0543C"/>
    <w:rsid w:val="00C054A2"/>
    <w:rsid w:val="00C0550A"/>
    <w:rsid w:val="00C05740"/>
    <w:rsid w:val="00C058B9"/>
    <w:rsid w:val="00C05A7C"/>
    <w:rsid w:val="00C05C59"/>
    <w:rsid w:val="00C05D9B"/>
    <w:rsid w:val="00C05DEA"/>
    <w:rsid w:val="00C05E51"/>
    <w:rsid w:val="00C05EFB"/>
    <w:rsid w:val="00C06021"/>
    <w:rsid w:val="00C06223"/>
    <w:rsid w:val="00C0641E"/>
    <w:rsid w:val="00C06507"/>
    <w:rsid w:val="00C06625"/>
    <w:rsid w:val="00C067A3"/>
    <w:rsid w:val="00C069D4"/>
    <w:rsid w:val="00C06B89"/>
    <w:rsid w:val="00C0705C"/>
    <w:rsid w:val="00C0716E"/>
    <w:rsid w:val="00C0734C"/>
    <w:rsid w:val="00C0748C"/>
    <w:rsid w:val="00C074DC"/>
    <w:rsid w:val="00C07736"/>
    <w:rsid w:val="00C079B7"/>
    <w:rsid w:val="00C07AFC"/>
    <w:rsid w:val="00C07B13"/>
    <w:rsid w:val="00C07FD7"/>
    <w:rsid w:val="00C1025B"/>
    <w:rsid w:val="00C10417"/>
    <w:rsid w:val="00C1045D"/>
    <w:rsid w:val="00C1052F"/>
    <w:rsid w:val="00C1057C"/>
    <w:rsid w:val="00C105C2"/>
    <w:rsid w:val="00C105E8"/>
    <w:rsid w:val="00C10DAC"/>
    <w:rsid w:val="00C10DC5"/>
    <w:rsid w:val="00C1119E"/>
    <w:rsid w:val="00C112A2"/>
    <w:rsid w:val="00C115C3"/>
    <w:rsid w:val="00C115E0"/>
    <w:rsid w:val="00C115E4"/>
    <w:rsid w:val="00C1180F"/>
    <w:rsid w:val="00C118BB"/>
    <w:rsid w:val="00C11BDC"/>
    <w:rsid w:val="00C11E51"/>
    <w:rsid w:val="00C12146"/>
    <w:rsid w:val="00C12157"/>
    <w:rsid w:val="00C12418"/>
    <w:rsid w:val="00C1244B"/>
    <w:rsid w:val="00C125D2"/>
    <w:rsid w:val="00C12925"/>
    <w:rsid w:val="00C129B4"/>
    <w:rsid w:val="00C129F7"/>
    <w:rsid w:val="00C12DF1"/>
    <w:rsid w:val="00C12EE7"/>
    <w:rsid w:val="00C12EEE"/>
    <w:rsid w:val="00C12F34"/>
    <w:rsid w:val="00C12F56"/>
    <w:rsid w:val="00C13096"/>
    <w:rsid w:val="00C13725"/>
    <w:rsid w:val="00C137B8"/>
    <w:rsid w:val="00C137E9"/>
    <w:rsid w:val="00C1387C"/>
    <w:rsid w:val="00C1397E"/>
    <w:rsid w:val="00C13BF0"/>
    <w:rsid w:val="00C13C18"/>
    <w:rsid w:val="00C13CFD"/>
    <w:rsid w:val="00C13D34"/>
    <w:rsid w:val="00C140B3"/>
    <w:rsid w:val="00C141EE"/>
    <w:rsid w:val="00C14263"/>
    <w:rsid w:val="00C147FB"/>
    <w:rsid w:val="00C148EF"/>
    <w:rsid w:val="00C14B8A"/>
    <w:rsid w:val="00C14CD5"/>
    <w:rsid w:val="00C14E7F"/>
    <w:rsid w:val="00C14E9E"/>
    <w:rsid w:val="00C14FCA"/>
    <w:rsid w:val="00C15387"/>
    <w:rsid w:val="00C15402"/>
    <w:rsid w:val="00C15474"/>
    <w:rsid w:val="00C15754"/>
    <w:rsid w:val="00C15755"/>
    <w:rsid w:val="00C15D6F"/>
    <w:rsid w:val="00C16116"/>
    <w:rsid w:val="00C16361"/>
    <w:rsid w:val="00C16639"/>
    <w:rsid w:val="00C167C1"/>
    <w:rsid w:val="00C16839"/>
    <w:rsid w:val="00C168B3"/>
    <w:rsid w:val="00C16E60"/>
    <w:rsid w:val="00C16EF6"/>
    <w:rsid w:val="00C1759D"/>
    <w:rsid w:val="00C17810"/>
    <w:rsid w:val="00C179DB"/>
    <w:rsid w:val="00C17D93"/>
    <w:rsid w:val="00C17F1E"/>
    <w:rsid w:val="00C2001A"/>
    <w:rsid w:val="00C2041C"/>
    <w:rsid w:val="00C20436"/>
    <w:rsid w:val="00C20493"/>
    <w:rsid w:val="00C204A2"/>
    <w:rsid w:val="00C20533"/>
    <w:rsid w:val="00C205FA"/>
    <w:rsid w:val="00C20845"/>
    <w:rsid w:val="00C2089A"/>
    <w:rsid w:val="00C209C4"/>
    <w:rsid w:val="00C209CD"/>
    <w:rsid w:val="00C20B39"/>
    <w:rsid w:val="00C20C9D"/>
    <w:rsid w:val="00C21160"/>
    <w:rsid w:val="00C21A55"/>
    <w:rsid w:val="00C21B1E"/>
    <w:rsid w:val="00C21BA3"/>
    <w:rsid w:val="00C21CED"/>
    <w:rsid w:val="00C21E77"/>
    <w:rsid w:val="00C221AF"/>
    <w:rsid w:val="00C2228B"/>
    <w:rsid w:val="00C22465"/>
    <w:rsid w:val="00C22872"/>
    <w:rsid w:val="00C229FD"/>
    <w:rsid w:val="00C22ADB"/>
    <w:rsid w:val="00C22C29"/>
    <w:rsid w:val="00C22C35"/>
    <w:rsid w:val="00C22E38"/>
    <w:rsid w:val="00C22E3E"/>
    <w:rsid w:val="00C22F3F"/>
    <w:rsid w:val="00C22FC5"/>
    <w:rsid w:val="00C2329D"/>
    <w:rsid w:val="00C232B8"/>
    <w:rsid w:val="00C234AB"/>
    <w:rsid w:val="00C236E2"/>
    <w:rsid w:val="00C23874"/>
    <w:rsid w:val="00C2395A"/>
    <w:rsid w:val="00C239AF"/>
    <w:rsid w:val="00C23AC5"/>
    <w:rsid w:val="00C23B53"/>
    <w:rsid w:val="00C23EAC"/>
    <w:rsid w:val="00C23EE9"/>
    <w:rsid w:val="00C23F05"/>
    <w:rsid w:val="00C23F83"/>
    <w:rsid w:val="00C24236"/>
    <w:rsid w:val="00C24256"/>
    <w:rsid w:val="00C247CA"/>
    <w:rsid w:val="00C24917"/>
    <w:rsid w:val="00C24996"/>
    <w:rsid w:val="00C24998"/>
    <w:rsid w:val="00C24B28"/>
    <w:rsid w:val="00C24CD6"/>
    <w:rsid w:val="00C24EAE"/>
    <w:rsid w:val="00C24F6C"/>
    <w:rsid w:val="00C250C8"/>
    <w:rsid w:val="00C2565D"/>
    <w:rsid w:val="00C258A8"/>
    <w:rsid w:val="00C25D8C"/>
    <w:rsid w:val="00C25E43"/>
    <w:rsid w:val="00C25E83"/>
    <w:rsid w:val="00C25EA8"/>
    <w:rsid w:val="00C25F7F"/>
    <w:rsid w:val="00C261A5"/>
    <w:rsid w:val="00C26380"/>
    <w:rsid w:val="00C2641C"/>
    <w:rsid w:val="00C264AD"/>
    <w:rsid w:val="00C26679"/>
    <w:rsid w:val="00C26A3B"/>
    <w:rsid w:val="00C26AB8"/>
    <w:rsid w:val="00C26AEB"/>
    <w:rsid w:val="00C26B82"/>
    <w:rsid w:val="00C26CC6"/>
    <w:rsid w:val="00C26E19"/>
    <w:rsid w:val="00C2700C"/>
    <w:rsid w:val="00C27106"/>
    <w:rsid w:val="00C271DE"/>
    <w:rsid w:val="00C2770B"/>
    <w:rsid w:val="00C27850"/>
    <w:rsid w:val="00C27B6A"/>
    <w:rsid w:val="00C27C5A"/>
    <w:rsid w:val="00C27EDC"/>
    <w:rsid w:val="00C27F36"/>
    <w:rsid w:val="00C27F8F"/>
    <w:rsid w:val="00C30129"/>
    <w:rsid w:val="00C3038C"/>
    <w:rsid w:val="00C30648"/>
    <w:rsid w:val="00C307EA"/>
    <w:rsid w:val="00C30868"/>
    <w:rsid w:val="00C308CA"/>
    <w:rsid w:val="00C308E3"/>
    <w:rsid w:val="00C30914"/>
    <w:rsid w:val="00C30A0F"/>
    <w:rsid w:val="00C30AD9"/>
    <w:rsid w:val="00C30F1C"/>
    <w:rsid w:val="00C31052"/>
    <w:rsid w:val="00C3111D"/>
    <w:rsid w:val="00C31568"/>
    <w:rsid w:val="00C31669"/>
    <w:rsid w:val="00C31916"/>
    <w:rsid w:val="00C31A01"/>
    <w:rsid w:val="00C31A54"/>
    <w:rsid w:val="00C31B39"/>
    <w:rsid w:val="00C31B6A"/>
    <w:rsid w:val="00C31B98"/>
    <w:rsid w:val="00C31CC6"/>
    <w:rsid w:val="00C31CE4"/>
    <w:rsid w:val="00C31DD9"/>
    <w:rsid w:val="00C31DF5"/>
    <w:rsid w:val="00C3215B"/>
    <w:rsid w:val="00C321E7"/>
    <w:rsid w:val="00C32451"/>
    <w:rsid w:val="00C3253F"/>
    <w:rsid w:val="00C32585"/>
    <w:rsid w:val="00C325E1"/>
    <w:rsid w:val="00C327DC"/>
    <w:rsid w:val="00C32AD0"/>
    <w:rsid w:val="00C32B73"/>
    <w:rsid w:val="00C33085"/>
    <w:rsid w:val="00C33232"/>
    <w:rsid w:val="00C3358C"/>
    <w:rsid w:val="00C3360B"/>
    <w:rsid w:val="00C33836"/>
    <w:rsid w:val="00C3388C"/>
    <w:rsid w:val="00C338B8"/>
    <w:rsid w:val="00C339AB"/>
    <w:rsid w:val="00C33A00"/>
    <w:rsid w:val="00C33B8C"/>
    <w:rsid w:val="00C33E4A"/>
    <w:rsid w:val="00C33E73"/>
    <w:rsid w:val="00C34094"/>
    <w:rsid w:val="00C340E4"/>
    <w:rsid w:val="00C341E8"/>
    <w:rsid w:val="00C342EA"/>
    <w:rsid w:val="00C3476E"/>
    <w:rsid w:val="00C34D8F"/>
    <w:rsid w:val="00C34DE5"/>
    <w:rsid w:val="00C34E16"/>
    <w:rsid w:val="00C34E1D"/>
    <w:rsid w:val="00C34F59"/>
    <w:rsid w:val="00C34F62"/>
    <w:rsid w:val="00C35060"/>
    <w:rsid w:val="00C351E3"/>
    <w:rsid w:val="00C35201"/>
    <w:rsid w:val="00C35295"/>
    <w:rsid w:val="00C3570F"/>
    <w:rsid w:val="00C357B7"/>
    <w:rsid w:val="00C358B6"/>
    <w:rsid w:val="00C35A4C"/>
    <w:rsid w:val="00C35DAE"/>
    <w:rsid w:val="00C35EDC"/>
    <w:rsid w:val="00C35FE8"/>
    <w:rsid w:val="00C361AA"/>
    <w:rsid w:val="00C36232"/>
    <w:rsid w:val="00C363FE"/>
    <w:rsid w:val="00C36463"/>
    <w:rsid w:val="00C365EE"/>
    <w:rsid w:val="00C365F4"/>
    <w:rsid w:val="00C367AC"/>
    <w:rsid w:val="00C367DF"/>
    <w:rsid w:val="00C3692C"/>
    <w:rsid w:val="00C369A6"/>
    <w:rsid w:val="00C36A00"/>
    <w:rsid w:val="00C36A12"/>
    <w:rsid w:val="00C36E63"/>
    <w:rsid w:val="00C3710A"/>
    <w:rsid w:val="00C3737E"/>
    <w:rsid w:val="00C373B4"/>
    <w:rsid w:val="00C37405"/>
    <w:rsid w:val="00C3758A"/>
    <w:rsid w:val="00C3767E"/>
    <w:rsid w:val="00C37C37"/>
    <w:rsid w:val="00C37D4A"/>
    <w:rsid w:val="00C37E61"/>
    <w:rsid w:val="00C37EA1"/>
    <w:rsid w:val="00C40220"/>
    <w:rsid w:val="00C403B6"/>
    <w:rsid w:val="00C40471"/>
    <w:rsid w:val="00C4069C"/>
    <w:rsid w:val="00C40809"/>
    <w:rsid w:val="00C4091A"/>
    <w:rsid w:val="00C409DC"/>
    <w:rsid w:val="00C409FE"/>
    <w:rsid w:val="00C40B36"/>
    <w:rsid w:val="00C40B67"/>
    <w:rsid w:val="00C40BD0"/>
    <w:rsid w:val="00C40BE4"/>
    <w:rsid w:val="00C40F1C"/>
    <w:rsid w:val="00C40FC7"/>
    <w:rsid w:val="00C4125D"/>
    <w:rsid w:val="00C412CC"/>
    <w:rsid w:val="00C41302"/>
    <w:rsid w:val="00C416FD"/>
    <w:rsid w:val="00C41703"/>
    <w:rsid w:val="00C417B6"/>
    <w:rsid w:val="00C41914"/>
    <w:rsid w:val="00C41A47"/>
    <w:rsid w:val="00C41BDF"/>
    <w:rsid w:val="00C41F81"/>
    <w:rsid w:val="00C42146"/>
    <w:rsid w:val="00C423D2"/>
    <w:rsid w:val="00C424FE"/>
    <w:rsid w:val="00C4267E"/>
    <w:rsid w:val="00C4275F"/>
    <w:rsid w:val="00C4281D"/>
    <w:rsid w:val="00C428BD"/>
    <w:rsid w:val="00C42A69"/>
    <w:rsid w:val="00C42D45"/>
    <w:rsid w:val="00C42E15"/>
    <w:rsid w:val="00C43135"/>
    <w:rsid w:val="00C43145"/>
    <w:rsid w:val="00C43486"/>
    <w:rsid w:val="00C43493"/>
    <w:rsid w:val="00C43629"/>
    <w:rsid w:val="00C43AE3"/>
    <w:rsid w:val="00C43DC2"/>
    <w:rsid w:val="00C43E43"/>
    <w:rsid w:val="00C43FF1"/>
    <w:rsid w:val="00C441F5"/>
    <w:rsid w:val="00C4433E"/>
    <w:rsid w:val="00C44367"/>
    <w:rsid w:val="00C44452"/>
    <w:rsid w:val="00C44644"/>
    <w:rsid w:val="00C44702"/>
    <w:rsid w:val="00C44778"/>
    <w:rsid w:val="00C448D9"/>
    <w:rsid w:val="00C44909"/>
    <w:rsid w:val="00C44D95"/>
    <w:rsid w:val="00C44E9A"/>
    <w:rsid w:val="00C44EF6"/>
    <w:rsid w:val="00C44F8B"/>
    <w:rsid w:val="00C44FF6"/>
    <w:rsid w:val="00C4502F"/>
    <w:rsid w:val="00C45063"/>
    <w:rsid w:val="00C450CB"/>
    <w:rsid w:val="00C45218"/>
    <w:rsid w:val="00C452C4"/>
    <w:rsid w:val="00C453B7"/>
    <w:rsid w:val="00C454CD"/>
    <w:rsid w:val="00C45515"/>
    <w:rsid w:val="00C455B1"/>
    <w:rsid w:val="00C4565E"/>
    <w:rsid w:val="00C45660"/>
    <w:rsid w:val="00C45895"/>
    <w:rsid w:val="00C4589E"/>
    <w:rsid w:val="00C45C19"/>
    <w:rsid w:val="00C4612E"/>
    <w:rsid w:val="00C46344"/>
    <w:rsid w:val="00C4662A"/>
    <w:rsid w:val="00C46718"/>
    <w:rsid w:val="00C4672C"/>
    <w:rsid w:val="00C467E7"/>
    <w:rsid w:val="00C4680D"/>
    <w:rsid w:val="00C46849"/>
    <w:rsid w:val="00C46882"/>
    <w:rsid w:val="00C46D79"/>
    <w:rsid w:val="00C46F8B"/>
    <w:rsid w:val="00C471DB"/>
    <w:rsid w:val="00C47262"/>
    <w:rsid w:val="00C47339"/>
    <w:rsid w:val="00C47353"/>
    <w:rsid w:val="00C47525"/>
    <w:rsid w:val="00C47652"/>
    <w:rsid w:val="00C47AB1"/>
    <w:rsid w:val="00C47B5D"/>
    <w:rsid w:val="00C47C66"/>
    <w:rsid w:val="00C47DB0"/>
    <w:rsid w:val="00C47E1D"/>
    <w:rsid w:val="00C47ECB"/>
    <w:rsid w:val="00C5010D"/>
    <w:rsid w:val="00C5021B"/>
    <w:rsid w:val="00C50275"/>
    <w:rsid w:val="00C50465"/>
    <w:rsid w:val="00C50505"/>
    <w:rsid w:val="00C50576"/>
    <w:rsid w:val="00C505B6"/>
    <w:rsid w:val="00C506D7"/>
    <w:rsid w:val="00C507D1"/>
    <w:rsid w:val="00C50A2B"/>
    <w:rsid w:val="00C50C56"/>
    <w:rsid w:val="00C50D72"/>
    <w:rsid w:val="00C50DD3"/>
    <w:rsid w:val="00C50F01"/>
    <w:rsid w:val="00C50FBE"/>
    <w:rsid w:val="00C510FC"/>
    <w:rsid w:val="00C511EF"/>
    <w:rsid w:val="00C512DB"/>
    <w:rsid w:val="00C515FF"/>
    <w:rsid w:val="00C51743"/>
    <w:rsid w:val="00C51D69"/>
    <w:rsid w:val="00C51FED"/>
    <w:rsid w:val="00C522B7"/>
    <w:rsid w:val="00C522C0"/>
    <w:rsid w:val="00C525F4"/>
    <w:rsid w:val="00C52611"/>
    <w:rsid w:val="00C5270F"/>
    <w:rsid w:val="00C5288A"/>
    <w:rsid w:val="00C5291C"/>
    <w:rsid w:val="00C52C23"/>
    <w:rsid w:val="00C52D20"/>
    <w:rsid w:val="00C52FA5"/>
    <w:rsid w:val="00C53265"/>
    <w:rsid w:val="00C534F1"/>
    <w:rsid w:val="00C5369C"/>
    <w:rsid w:val="00C53C7D"/>
    <w:rsid w:val="00C53C9F"/>
    <w:rsid w:val="00C53CB7"/>
    <w:rsid w:val="00C53E4A"/>
    <w:rsid w:val="00C53FD0"/>
    <w:rsid w:val="00C54647"/>
    <w:rsid w:val="00C547A1"/>
    <w:rsid w:val="00C5488B"/>
    <w:rsid w:val="00C54D6C"/>
    <w:rsid w:val="00C54E68"/>
    <w:rsid w:val="00C54EB4"/>
    <w:rsid w:val="00C54FDF"/>
    <w:rsid w:val="00C55003"/>
    <w:rsid w:val="00C551A4"/>
    <w:rsid w:val="00C5520D"/>
    <w:rsid w:val="00C55226"/>
    <w:rsid w:val="00C552D0"/>
    <w:rsid w:val="00C552F3"/>
    <w:rsid w:val="00C5562F"/>
    <w:rsid w:val="00C55719"/>
    <w:rsid w:val="00C558E7"/>
    <w:rsid w:val="00C55B4F"/>
    <w:rsid w:val="00C55DD7"/>
    <w:rsid w:val="00C560EF"/>
    <w:rsid w:val="00C56109"/>
    <w:rsid w:val="00C56261"/>
    <w:rsid w:val="00C5626A"/>
    <w:rsid w:val="00C564FD"/>
    <w:rsid w:val="00C566F8"/>
    <w:rsid w:val="00C56A8F"/>
    <w:rsid w:val="00C56E9E"/>
    <w:rsid w:val="00C56F9B"/>
    <w:rsid w:val="00C56FB7"/>
    <w:rsid w:val="00C57005"/>
    <w:rsid w:val="00C57477"/>
    <w:rsid w:val="00C574C3"/>
    <w:rsid w:val="00C574E8"/>
    <w:rsid w:val="00C575E0"/>
    <w:rsid w:val="00C578C1"/>
    <w:rsid w:val="00C5794D"/>
    <w:rsid w:val="00C57ADD"/>
    <w:rsid w:val="00C57B17"/>
    <w:rsid w:val="00C602BA"/>
    <w:rsid w:val="00C602E1"/>
    <w:rsid w:val="00C605CB"/>
    <w:rsid w:val="00C60AEB"/>
    <w:rsid w:val="00C60B0B"/>
    <w:rsid w:val="00C60B2B"/>
    <w:rsid w:val="00C60C59"/>
    <w:rsid w:val="00C60E16"/>
    <w:rsid w:val="00C611B9"/>
    <w:rsid w:val="00C6126F"/>
    <w:rsid w:val="00C613CC"/>
    <w:rsid w:val="00C614FE"/>
    <w:rsid w:val="00C615A3"/>
    <w:rsid w:val="00C61624"/>
    <w:rsid w:val="00C617F0"/>
    <w:rsid w:val="00C61971"/>
    <w:rsid w:val="00C61ABD"/>
    <w:rsid w:val="00C61AD1"/>
    <w:rsid w:val="00C61B15"/>
    <w:rsid w:val="00C61B54"/>
    <w:rsid w:val="00C61D30"/>
    <w:rsid w:val="00C61F23"/>
    <w:rsid w:val="00C621ED"/>
    <w:rsid w:val="00C622ED"/>
    <w:rsid w:val="00C62323"/>
    <w:rsid w:val="00C6248E"/>
    <w:rsid w:val="00C62596"/>
    <w:rsid w:val="00C625D7"/>
    <w:rsid w:val="00C6278A"/>
    <w:rsid w:val="00C62886"/>
    <w:rsid w:val="00C62B7B"/>
    <w:rsid w:val="00C62C56"/>
    <w:rsid w:val="00C62C99"/>
    <w:rsid w:val="00C62EA1"/>
    <w:rsid w:val="00C62EEB"/>
    <w:rsid w:val="00C62F7D"/>
    <w:rsid w:val="00C63067"/>
    <w:rsid w:val="00C630C4"/>
    <w:rsid w:val="00C63129"/>
    <w:rsid w:val="00C6320D"/>
    <w:rsid w:val="00C632C5"/>
    <w:rsid w:val="00C635A8"/>
    <w:rsid w:val="00C635D6"/>
    <w:rsid w:val="00C636A9"/>
    <w:rsid w:val="00C638C4"/>
    <w:rsid w:val="00C639B8"/>
    <w:rsid w:val="00C63DAF"/>
    <w:rsid w:val="00C63E76"/>
    <w:rsid w:val="00C63F9F"/>
    <w:rsid w:val="00C642DF"/>
    <w:rsid w:val="00C64510"/>
    <w:rsid w:val="00C645B0"/>
    <w:rsid w:val="00C6470D"/>
    <w:rsid w:val="00C64A36"/>
    <w:rsid w:val="00C64B09"/>
    <w:rsid w:val="00C64D5E"/>
    <w:rsid w:val="00C64FE6"/>
    <w:rsid w:val="00C65449"/>
    <w:rsid w:val="00C6545E"/>
    <w:rsid w:val="00C6549F"/>
    <w:rsid w:val="00C654C7"/>
    <w:rsid w:val="00C6555D"/>
    <w:rsid w:val="00C65563"/>
    <w:rsid w:val="00C6560B"/>
    <w:rsid w:val="00C6572A"/>
    <w:rsid w:val="00C658C1"/>
    <w:rsid w:val="00C6593F"/>
    <w:rsid w:val="00C65A0B"/>
    <w:rsid w:val="00C65BB9"/>
    <w:rsid w:val="00C65CB4"/>
    <w:rsid w:val="00C66239"/>
    <w:rsid w:val="00C66245"/>
    <w:rsid w:val="00C662E2"/>
    <w:rsid w:val="00C662EB"/>
    <w:rsid w:val="00C666F8"/>
    <w:rsid w:val="00C6678E"/>
    <w:rsid w:val="00C6690A"/>
    <w:rsid w:val="00C6694F"/>
    <w:rsid w:val="00C66AD6"/>
    <w:rsid w:val="00C66B16"/>
    <w:rsid w:val="00C66BD3"/>
    <w:rsid w:val="00C66C74"/>
    <w:rsid w:val="00C66DC0"/>
    <w:rsid w:val="00C66F7A"/>
    <w:rsid w:val="00C67063"/>
    <w:rsid w:val="00C67113"/>
    <w:rsid w:val="00C672EC"/>
    <w:rsid w:val="00C6731A"/>
    <w:rsid w:val="00C675D6"/>
    <w:rsid w:val="00C67AEA"/>
    <w:rsid w:val="00C67C4B"/>
    <w:rsid w:val="00C67D86"/>
    <w:rsid w:val="00C67E5C"/>
    <w:rsid w:val="00C67F1D"/>
    <w:rsid w:val="00C7036A"/>
    <w:rsid w:val="00C7052B"/>
    <w:rsid w:val="00C7062C"/>
    <w:rsid w:val="00C70663"/>
    <w:rsid w:val="00C70808"/>
    <w:rsid w:val="00C708E8"/>
    <w:rsid w:val="00C70919"/>
    <w:rsid w:val="00C70B17"/>
    <w:rsid w:val="00C70B64"/>
    <w:rsid w:val="00C70B9E"/>
    <w:rsid w:val="00C70CC8"/>
    <w:rsid w:val="00C70E52"/>
    <w:rsid w:val="00C70FC8"/>
    <w:rsid w:val="00C70FDB"/>
    <w:rsid w:val="00C710D9"/>
    <w:rsid w:val="00C713B3"/>
    <w:rsid w:val="00C713F3"/>
    <w:rsid w:val="00C714DF"/>
    <w:rsid w:val="00C71515"/>
    <w:rsid w:val="00C717CD"/>
    <w:rsid w:val="00C71C02"/>
    <w:rsid w:val="00C71D96"/>
    <w:rsid w:val="00C71FDF"/>
    <w:rsid w:val="00C72276"/>
    <w:rsid w:val="00C7234F"/>
    <w:rsid w:val="00C723D3"/>
    <w:rsid w:val="00C723ED"/>
    <w:rsid w:val="00C7240C"/>
    <w:rsid w:val="00C72470"/>
    <w:rsid w:val="00C72558"/>
    <w:rsid w:val="00C725CC"/>
    <w:rsid w:val="00C727DA"/>
    <w:rsid w:val="00C7284D"/>
    <w:rsid w:val="00C72AAF"/>
    <w:rsid w:val="00C72AFF"/>
    <w:rsid w:val="00C72C38"/>
    <w:rsid w:val="00C732B1"/>
    <w:rsid w:val="00C73A94"/>
    <w:rsid w:val="00C73B00"/>
    <w:rsid w:val="00C73D09"/>
    <w:rsid w:val="00C73D58"/>
    <w:rsid w:val="00C74039"/>
    <w:rsid w:val="00C74208"/>
    <w:rsid w:val="00C74327"/>
    <w:rsid w:val="00C7435E"/>
    <w:rsid w:val="00C744FB"/>
    <w:rsid w:val="00C745D8"/>
    <w:rsid w:val="00C74B93"/>
    <w:rsid w:val="00C74CC0"/>
    <w:rsid w:val="00C74F4B"/>
    <w:rsid w:val="00C755BB"/>
    <w:rsid w:val="00C75623"/>
    <w:rsid w:val="00C75963"/>
    <w:rsid w:val="00C75A16"/>
    <w:rsid w:val="00C75AC9"/>
    <w:rsid w:val="00C75B65"/>
    <w:rsid w:val="00C75C8A"/>
    <w:rsid w:val="00C75D66"/>
    <w:rsid w:val="00C75FCE"/>
    <w:rsid w:val="00C760B0"/>
    <w:rsid w:val="00C76363"/>
    <w:rsid w:val="00C76389"/>
    <w:rsid w:val="00C765FA"/>
    <w:rsid w:val="00C7685B"/>
    <w:rsid w:val="00C769CD"/>
    <w:rsid w:val="00C76A25"/>
    <w:rsid w:val="00C76AF4"/>
    <w:rsid w:val="00C76B6A"/>
    <w:rsid w:val="00C77069"/>
    <w:rsid w:val="00C77418"/>
    <w:rsid w:val="00C774D5"/>
    <w:rsid w:val="00C77528"/>
    <w:rsid w:val="00C7752D"/>
    <w:rsid w:val="00C77763"/>
    <w:rsid w:val="00C7782A"/>
    <w:rsid w:val="00C778AA"/>
    <w:rsid w:val="00C77AD5"/>
    <w:rsid w:val="00C77AE3"/>
    <w:rsid w:val="00C77B14"/>
    <w:rsid w:val="00C77D1E"/>
    <w:rsid w:val="00C77F71"/>
    <w:rsid w:val="00C77FB8"/>
    <w:rsid w:val="00C77FDF"/>
    <w:rsid w:val="00C80026"/>
    <w:rsid w:val="00C801EC"/>
    <w:rsid w:val="00C802DC"/>
    <w:rsid w:val="00C80738"/>
    <w:rsid w:val="00C80823"/>
    <w:rsid w:val="00C80882"/>
    <w:rsid w:val="00C80915"/>
    <w:rsid w:val="00C80A9D"/>
    <w:rsid w:val="00C80B50"/>
    <w:rsid w:val="00C80C9A"/>
    <w:rsid w:val="00C80CE6"/>
    <w:rsid w:val="00C80DB4"/>
    <w:rsid w:val="00C80E27"/>
    <w:rsid w:val="00C80ECE"/>
    <w:rsid w:val="00C81010"/>
    <w:rsid w:val="00C811B8"/>
    <w:rsid w:val="00C8120F"/>
    <w:rsid w:val="00C81221"/>
    <w:rsid w:val="00C81364"/>
    <w:rsid w:val="00C813B2"/>
    <w:rsid w:val="00C81A06"/>
    <w:rsid w:val="00C81A0E"/>
    <w:rsid w:val="00C81D76"/>
    <w:rsid w:val="00C81DF5"/>
    <w:rsid w:val="00C81F18"/>
    <w:rsid w:val="00C82222"/>
    <w:rsid w:val="00C82405"/>
    <w:rsid w:val="00C825AC"/>
    <w:rsid w:val="00C826AD"/>
    <w:rsid w:val="00C82A33"/>
    <w:rsid w:val="00C82A47"/>
    <w:rsid w:val="00C82BB3"/>
    <w:rsid w:val="00C82C62"/>
    <w:rsid w:val="00C82CBA"/>
    <w:rsid w:val="00C82D70"/>
    <w:rsid w:val="00C82E87"/>
    <w:rsid w:val="00C82FAC"/>
    <w:rsid w:val="00C83090"/>
    <w:rsid w:val="00C83100"/>
    <w:rsid w:val="00C832EA"/>
    <w:rsid w:val="00C83376"/>
    <w:rsid w:val="00C83462"/>
    <w:rsid w:val="00C834A3"/>
    <w:rsid w:val="00C835DE"/>
    <w:rsid w:val="00C8377C"/>
    <w:rsid w:val="00C83819"/>
    <w:rsid w:val="00C83A0E"/>
    <w:rsid w:val="00C83E48"/>
    <w:rsid w:val="00C83FCF"/>
    <w:rsid w:val="00C840BC"/>
    <w:rsid w:val="00C84191"/>
    <w:rsid w:val="00C8428A"/>
    <w:rsid w:val="00C84324"/>
    <w:rsid w:val="00C843C2"/>
    <w:rsid w:val="00C84496"/>
    <w:rsid w:val="00C84532"/>
    <w:rsid w:val="00C84658"/>
    <w:rsid w:val="00C84840"/>
    <w:rsid w:val="00C8495C"/>
    <w:rsid w:val="00C849A3"/>
    <w:rsid w:val="00C84A7A"/>
    <w:rsid w:val="00C84B74"/>
    <w:rsid w:val="00C84E40"/>
    <w:rsid w:val="00C84EEA"/>
    <w:rsid w:val="00C84FA2"/>
    <w:rsid w:val="00C850F3"/>
    <w:rsid w:val="00C852C9"/>
    <w:rsid w:val="00C85510"/>
    <w:rsid w:val="00C8578A"/>
    <w:rsid w:val="00C857A1"/>
    <w:rsid w:val="00C857B7"/>
    <w:rsid w:val="00C85B27"/>
    <w:rsid w:val="00C85B2C"/>
    <w:rsid w:val="00C85BCB"/>
    <w:rsid w:val="00C85E1E"/>
    <w:rsid w:val="00C85E7E"/>
    <w:rsid w:val="00C8617E"/>
    <w:rsid w:val="00C863A4"/>
    <w:rsid w:val="00C86647"/>
    <w:rsid w:val="00C867DA"/>
    <w:rsid w:val="00C8688E"/>
    <w:rsid w:val="00C8695B"/>
    <w:rsid w:val="00C86BA7"/>
    <w:rsid w:val="00C86C04"/>
    <w:rsid w:val="00C86C0D"/>
    <w:rsid w:val="00C86C94"/>
    <w:rsid w:val="00C86F59"/>
    <w:rsid w:val="00C87043"/>
    <w:rsid w:val="00C87165"/>
    <w:rsid w:val="00C871A0"/>
    <w:rsid w:val="00C87245"/>
    <w:rsid w:val="00C87289"/>
    <w:rsid w:val="00C872B5"/>
    <w:rsid w:val="00C872B8"/>
    <w:rsid w:val="00C87349"/>
    <w:rsid w:val="00C87483"/>
    <w:rsid w:val="00C87777"/>
    <w:rsid w:val="00C87864"/>
    <w:rsid w:val="00C8786C"/>
    <w:rsid w:val="00C8791D"/>
    <w:rsid w:val="00C87978"/>
    <w:rsid w:val="00C879E3"/>
    <w:rsid w:val="00C87A4D"/>
    <w:rsid w:val="00C87B12"/>
    <w:rsid w:val="00C87BAD"/>
    <w:rsid w:val="00C87CF6"/>
    <w:rsid w:val="00C87EAC"/>
    <w:rsid w:val="00C87F4E"/>
    <w:rsid w:val="00C90025"/>
    <w:rsid w:val="00C90076"/>
    <w:rsid w:val="00C9008A"/>
    <w:rsid w:val="00C903E8"/>
    <w:rsid w:val="00C90533"/>
    <w:rsid w:val="00C9062C"/>
    <w:rsid w:val="00C90844"/>
    <w:rsid w:val="00C90922"/>
    <w:rsid w:val="00C90E31"/>
    <w:rsid w:val="00C90EC5"/>
    <w:rsid w:val="00C90F8E"/>
    <w:rsid w:val="00C910B3"/>
    <w:rsid w:val="00C910D2"/>
    <w:rsid w:val="00C9120A"/>
    <w:rsid w:val="00C912A3"/>
    <w:rsid w:val="00C914E0"/>
    <w:rsid w:val="00C91886"/>
    <w:rsid w:val="00C91B15"/>
    <w:rsid w:val="00C91D1F"/>
    <w:rsid w:val="00C92172"/>
    <w:rsid w:val="00C9227B"/>
    <w:rsid w:val="00C922B9"/>
    <w:rsid w:val="00C923CB"/>
    <w:rsid w:val="00C92502"/>
    <w:rsid w:val="00C925B7"/>
    <w:rsid w:val="00C925E7"/>
    <w:rsid w:val="00C92655"/>
    <w:rsid w:val="00C92804"/>
    <w:rsid w:val="00C9287F"/>
    <w:rsid w:val="00C928C4"/>
    <w:rsid w:val="00C928DC"/>
    <w:rsid w:val="00C9296C"/>
    <w:rsid w:val="00C92988"/>
    <w:rsid w:val="00C92ADB"/>
    <w:rsid w:val="00C936DC"/>
    <w:rsid w:val="00C937CE"/>
    <w:rsid w:val="00C93A6E"/>
    <w:rsid w:val="00C93ACD"/>
    <w:rsid w:val="00C93AE7"/>
    <w:rsid w:val="00C94215"/>
    <w:rsid w:val="00C94301"/>
    <w:rsid w:val="00C94431"/>
    <w:rsid w:val="00C945B2"/>
    <w:rsid w:val="00C94A35"/>
    <w:rsid w:val="00C94AC2"/>
    <w:rsid w:val="00C94B13"/>
    <w:rsid w:val="00C94B51"/>
    <w:rsid w:val="00C94BD7"/>
    <w:rsid w:val="00C94DCC"/>
    <w:rsid w:val="00C95024"/>
    <w:rsid w:val="00C9575C"/>
    <w:rsid w:val="00C957AB"/>
    <w:rsid w:val="00C957BF"/>
    <w:rsid w:val="00C9593D"/>
    <w:rsid w:val="00C95AE9"/>
    <w:rsid w:val="00C95C1E"/>
    <w:rsid w:val="00C95CDE"/>
    <w:rsid w:val="00C95DE3"/>
    <w:rsid w:val="00C95E7B"/>
    <w:rsid w:val="00C9600B"/>
    <w:rsid w:val="00C9614F"/>
    <w:rsid w:val="00C96352"/>
    <w:rsid w:val="00C9638E"/>
    <w:rsid w:val="00C96463"/>
    <w:rsid w:val="00C965E1"/>
    <w:rsid w:val="00C96723"/>
    <w:rsid w:val="00C96DB1"/>
    <w:rsid w:val="00C96DCB"/>
    <w:rsid w:val="00C96F16"/>
    <w:rsid w:val="00C9720B"/>
    <w:rsid w:val="00C97348"/>
    <w:rsid w:val="00C97651"/>
    <w:rsid w:val="00C978E8"/>
    <w:rsid w:val="00C979E4"/>
    <w:rsid w:val="00C97A0A"/>
    <w:rsid w:val="00C97A5A"/>
    <w:rsid w:val="00C97C40"/>
    <w:rsid w:val="00C97C42"/>
    <w:rsid w:val="00C97EB3"/>
    <w:rsid w:val="00CA033F"/>
    <w:rsid w:val="00CA0342"/>
    <w:rsid w:val="00CA06D3"/>
    <w:rsid w:val="00CA0B1D"/>
    <w:rsid w:val="00CA0CBA"/>
    <w:rsid w:val="00CA0D9E"/>
    <w:rsid w:val="00CA0DF0"/>
    <w:rsid w:val="00CA0E2C"/>
    <w:rsid w:val="00CA108F"/>
    <w:rsid w:val="00CA1099"/>
    <w:rsid w:val="00CA1201"/>
    <w:rsid w:val="00CA13B5"/>
    <w:rsid w:val="00CA1D1F"/>
    <w:rsid w:val="00CA1D34"/>
    <w:rsid w:val="00CA1FF5"/>
    <w:rsid w:val="00CA202D"/>
    <w:rsid w:val="00CA2104"/>
    <w:rsid w:val="00CA2313"/>
    <w:rsid w:val="00CA23A6"/>
    <w:rsid w:val="00CA23ED"/>
    <w:rsid w:val="00CA2748"/>
    <w:rsid w:val="00CA2755"/>
    <w:rsid w:val="00CA2AD8"/>
    <w:rsid w:val="00CA2AF0"/>
    <w:rsid w:val="00CA2B4E"/>
    <w:rsid w:val="00CA30E1"/>
    <w:rsid w:val="00CA343C"/>
    <w:rsid w:val="00CA365B"/>
    <w:rsid w:val="00CA3A9F"/>
    <w:rsid w:val="00CA3DA5"/>
    <w:rsid w:val="00CA3E10"/>
    <w:rsid w:val="00CA40EA"/>
    <w:rsid w:val="00CA43B4"/>
    <w:rsid w:val="00CA43FA"/>
    <w:rsid w:val="00CA4453"/>
    <w:rsid w:val="00CA446C"/>
    <w:rsid w:val="00CA44E3"/>
    <w:rsid w:val="00CA453F"/>
    <w:rsid w:val="00CA464C"/>
    <w:rsid w:val="00CA46A2"/>
    <w:rsid w:val="00CA4707"/>
    <w:rsid w:val="00CA4A46"/>
    <w:rsid w:val="00CA4AD5"/>
    <w:rsid w:val="00CA4EC9"/>
    <w:rsid w:val="00CA4ECE"/>
    <w:rsid w:val="00CA5053"/>
    <w:rsid w:val="00CA507B"/>
    <w:rsid w:val="00CA53D8"/>
    <w:rsid w:val="00CA55EC"/>
    <w:rsid w:val="00CA5619"/>
    <w:rsid w:val="00CA599A"/>
    <w:rsid w:val="00CA5A8D"/>
    <w:rsid w:val="00CA5B88"/>
    <w:rsid w:val="00CA5C39"/>
    <w:rsid w:val="00CA5DCD"/>
    <w:rsid w:val="00CA5FD5"/>
    <w:rsid w:val="00CA60AD"/>
    <w:rsid w:val="00CA613F"/>
    <w:rsid w:val="00CA61B8"/>
    <w:rsid w:val="00CA63D2"/>
    <w:rsid w:val="00CA6474"/>
    <w:rsid w:val="00CA67CA"/>
    <w:rsid w:val="00CA680B"/>
    <w:rsid w:val="00CA685F"/>
    <w:rsid w:val="00CA6880"/>
    <w:rsid w:val="00CA6886"/>
    <w:rsid w:val="00CA6936"/>
    <w:rsid w:val="00CA6AC7"/>
    <w:rsid w:val="00CA6BA5"/>
    <w:rsid w:val="00CA6F4F"/>
    <w:rsid w:val="00CA71B8"/>
    <w:rsid w:val="00CA73F8"/>
    <w:rsid w:val="00CA74E7"/>
    <w:rsid w:val="00CA7828"/>
    <w:rsid w:val="00CA7842"/>
    <w:rsid w:val="00CA7862"/>
    <w:rsid w:val="00CA7A01"/>
    <w:rsid w:val="00CA7B90"/>
    <w:rsid w:val="00CA7BAA"/>
    <w:rsid w:val="00CA7EAE"/>
    <w:rsid w:val="00CA7F67"/>
    <w:rsid w:val="00CB0032"/>
    <w:rsid w:val="00CB047E"/>
    <w:rsid w:val="00CB088C"/>
    <w:rsid w:val="00CB0AAA"/>
    <w:rsid w:val="00CB0C95"/>
    <w:rsid w:val="00CB0E8A"/>
    <w:rsid w:val="00CB115A"/>
    <w:rsid w:val="00CB11DB"/>
    <w:rsid w:val="00CB1263"/>
    <w:rsid w:val="00CB15F5"/>
    <w:rsid w:val="00CB16C2"/>
    <w:rsid w:val="00CB1704"/>
    <w:rsid w:val="00CB18F9"/>
    <w:rsid w:val="00CB1998"/>
    <w:rsid w:val="00CB1A33"/>
    <w:rsid w:val="00CB1B6B"/>
    <w:rsid w:val="00CB1CDF"/>
    <w:rsid w:val="00CB1D46"/>
    <w:rsid w:val="00CB1DDB"/>
    <w:rsid w:val="00CB1F45"/>
    <w:rsid w:val="00CB1F60"/>
    <w:rsid w:val="00CB1FE1"/>
    <w:rsid w:val="00CB2541"/>
    <w:rsid w:val="00CB2588"/>
    <w:rsid w:val="00CB2766"/>
    <w:rsid w:val="00CB2AF0"/>
    <w:rsid w:val="00CB2B03"/>
    <w:rsid w:val="00CB2BBD"/>
    <w:rsid w:val="00CB2C2B"/>
    <w:rsid w:val="00CB2C85"/>
    <w:rsid w:val="00CB2E8C"/>
    <w:rsid w:val="00CB2F1F"/>
    <w:rsid w:val="00CB2FD4"/>
    <w:rsid w:val="00CB3181"/>
    <w:rsid w:val="00CB323C"/>
    <w:rsid w:val="00CB3244"/>
    <w:rsid w:val="00CB32E2"/>
    <w:rsid w:val="00CB330B"/>
    <w:rsid w:val="00CB35BA"/>
    <w:rsid w:val="00CB3946"/>
    <w:rsid w:val="00CB39D1"/>
    <w:rsid w:val="00CB3A03"/>
    <w:rsid w:val="00CB3E29"/>
    <w:rsid w:val="00CB3FDF"/>
    <w:rsid w:val="00CB4399"/>
    <w:rsid w:val="00CB439B"/>
    <w:rsid w:val="00CB4466"/>
    <w:rsid w:val="00CB454E"/>
    <w:rsid w:val="00CB4792"/>
    <w:rsid w:val="00CB4966"/>
    <w:rsid w:val="00CB49C4"/>
    <w:rsid w:val="00CB4A80"/>
    <w:rsid w:val="00CB4BC9"/>
    <w:rsid w:val="00CB4EBD"/>
    <w:rsid w:val="00CB4ED5"/>
    <w:rsid w:val="00CB4F27"/>
    <w:rsid w:val="00CB506E"/>
    <w:rsid w:val="00CB5127"/>
    <w:rsid w:val="00CB518B"/>
    <w:rsid w:val="00CB53B9"/>
    <w:rsid w:val="00CB53D0"/>
    <w:rsid w:val="00CB5430"/>
    <w:rsid w:val="00CB5ADE"/>
    <w:rsid w:val="00CB5BD4"/>
    <w:rsid w:val="00CB5D31"/>
    <w:rsid w:val="00CB5D55"/>
    <w:rsid w:val="00CB5E52"/>
    <w:rsid w:val="00CB60DD"/>
    <w:rsid w:val="00CB64B0"/>
    <w:rsid w:val="00CB6652"/>
    <w:rsid w:val="00CB667F"/>
    <w:rsid w:val="00CB66E1"/>
    <w:rsid w:val="00CB67FB"/>
    <w:rsid w:val="00CB6821"/>
    <w:rsid w:val="00CB68B7"/>
    <w:rsid w:val="00CB6A1C"/>
    <w:rsid w:val="00CB6BD3"/>
    <w:rsid w:val="00CB6C68"/>
    <w:rsid w:val="00CB6C76"/>
    <w:rsid w:val="00CB6ECF"/>
    <w:rsid w:val="00CB6EEB"/>
    <w:rsid w:val="00CB7066"/>
    <w:rsid w:val="00CB7083"/>
    <w:rsid w:val="00CB70D8"/>
    <w:rsid w:val="00CB7253"/>
    <w:rsid w:val="00CB74E7"/>
    <w:rsid w:val="00CB7E23"/>
    <w:rsid w:val="00CB7ED8"/>
    <w:rsid w:val="00CB7FD5"/>
    <w:rsid w:val="00CC01E0"/>
    <w:rsid w:val="00CC02D2"/>
    <w:rsid w:val="00CC04F7"/>
    <w:rsid w:val="00CC05F2"/>
    <w:rsid w:val="00CC066B"/>
    <w:rsid w:val="00CC06A1"/>
    <w:rsid w:val="00CC074F"/>
    <w:rsid w:val="00CC07E2"/>
    <w:rsid w:val="00CC0B1A"/>
    <w:rsid w:val="00CC0CA8"/>
    <w:rsid w:val="00CC0E86"/>
    <w:rsid w:val="00CC0E90"/>
    <w:rsid w:val="00CC0E99"/>
    <w:rsid w:val="00CC109E"/>
    <w:rsid w:val="00CC11A1"/>
    <w:rsid w:val="00CC12AC"/>
    <w:rsid w:val="00CC1336"/>
    <w:rsid w:val="00CC173F"/>
    <w:rsid w:val="00CC17CE"/>
    <w:rsid w:val="00CC1B35"/>
    <w:rsid w:val="00CC1BEB"/>
    <w:rsid w:val="00CC1C5A"/>
    <w:rsid w:val="00CC23CB"/>
    <w:rsid w:val="00CC2494"/>
    <w:rsid w:val="00CC2539"/>
    <w:rsid w:val="00CC28A4"/>
    <w:rsid w:val="00CC28F6"/>
    <w:rsid w:val="00CC2AEF"/>
    <w:rsid w:val="00CC2AFF"/>
    <w:rsid w:val="00CC2D2E"/>
    <w:rsid w:val="00CC2E27"/>
    <w:rsid w:val="00CC2F52"/>
    <w:rsid w:val="00CC3021"/>
    <w:rsid w:val="00CC342F"/>
    <w:rsid w:val="00CC34B2"/>
    <w:rsid w:val="00CC3525"/>
    <w:rsid w:val="00CC367C"/>
    <w:rsid w:val="00CC3713"/>
    <w:rsid w:val="00CC3980"/>
    <w:rsid w:val="00CC3B61"/>
    <w:rsid w:val="00CC3DFA"/>
    <w:rsid w:val="00CC407B"/>
    <w:rsid w:val="00CC43A0"/>
    <w:rsid w:val="00CC46DD"/>
    <w:rsid w:val="00CC473D"/>
    <w:rsid w:val="00CC48F4"/>
    <w:rsid w:val="00CC4AE9"/>
    <w:rsid w:val="00CC4C49"/>
    <w:rsid w:val="00CC4E37"/>
    <w:rsid w:val="00CC4E97"/>
    <w:rsid w:val="00CC538B"/>
    <w:rsid w:val="00CC540C"/>
    <w:rsid w:val="00CC5508"/>
    <w:rsid w:val="00CC5540"/>
    <w:rsid w:val="00CC55EC"/>
    <w:rsid w:val="00CC563B"/>
    <w:rsid w:val="00CC5680"/>
    <w:rsid w:val="00CC56F4"/>
    <w:rsid w:val="00CC58CB"/>
    <w:rsid w:val="00CC5C1B"/>
    <w:rsid w:val="00CC5C54"/>
    <w:rsid w:val="00CC5C7F"/>
    <w:rsid w:val="00CC5F1C"/>
    <w:rsid w:val="00CC5F65"/>
    <w:rsid w:val="00CC62D4"/>
    <w:rsid w:val="00CC6426"/>
    <w:rsid w:val="00CC64E2"/>
    <w:rsid w:val="00CC6577"/>
    <w:rsid w:val="00CC657E"/>
    <w:rsid w:val="00CC658C"/>
    <w:rsid w:val="00CC686B"/>
    <w:rsid w:val="00CC688C"/>
    <w:rsid w:val="00CC6B23"/>
    <w:rsid w:val="00CC6D1F"/>
    <w:rsid w:val="00CC6D7B"/>
    <w:rsid w:val="00CC6DA2"/>
    <w:rsid w:val="00CC6F69"/>
    <w:rsid w:val="00CC6F92"/>
    <w:rsid w:val="00CC710B"/>
    <w:rsid w:val="00CC7352"/>
    <w:rsid w:val="00CC74ED"/>
    <w:rsid w:val="00CC7675"/>
    <w:rsid w:val="00CC771D"/>
    <w:rsid w:val="00CC7735"/>
    <w:rsid w:val="00CC7825"/>
    <w:rsid w:val="00CC7ABB"/>
    <w:rsid w:val="00CC7AE0"/>
    <w:rsid w:val="00CC7C1A"/>
    <w:rsid w:val="00CC7CA9"/>
    <w:rsid w:val="00CC7D5A"/>
    <w:rsid w:val="00CC7E26"/>
    <w:rsid w:val="00CC7EB0"/>
    <w:rsid w:val="00CC7F91"/>
    <w:rsid w:val="00CD0143"/>
    <w:rsid w:val="00CD019A"/>
    <w:rsid w:val="00CD027A"/>
    <w:rsid w:val="00CD03D0"/>
    <w:rsid w:val="00CD04FC"/>
    <w:rsid w:val="00CD0637"/>
    <w:rsid w:val="00CD082B"/>
    <w:rsid w:val="00CD092B"/>
    <w:rsid w:val="00CD0A51"/>
    <w:rsid w:val="00CD0A9A"/>
    <w:rsid w:val="00CD0BE6"/>
    <w:rsid w:val="00CD0E3C"/>
    <w:rsid w:val="00CD0E6B"/>
    <w:rsid w:val="00CD0EE7"/>
    <w:rsid w:val="00CD1395"/>
    <w:rsid w:val="00CD1731"/>
    <w:rsid w:val="00CD1AA9"/>
    <w:rsid w:val="00CD1B4A"/>
    <w:rsid w:val="00CD1D4C"/>
    <w:rsid w:val="00CD1EE2"/>
    <w:rsid w:val="00CD2013"/>
    <w:rsid w:val="00CD205C"/>
    <w:rsid w:val="00CD219E"/>
    <w:rsid w:val="00CD22BA"/>
    <w:rsid w:val="00CD22F0"/>
    <w:rsid w:val="00CD256B"/>
    <w:rsid w:val="00CD2588"/>
    <w:rsid w:val="00CD25C1"/>
    <w:rsid w:val="00CD2960"/>
    <w:rsid w:val="00CD2CC5"/>
    <w:rsid w:val="00CD2E39"/>
    <w:rsid w:val="00CD2E5F"/>
    <w:rsid w:val="00CD2ED7"/>
    <w:rsid w:val="00CD308A"/>
    <w:rsid w:val="00CD3173"/>
    <w:rsid w:val="00CD3719"/>
    <w:rsid w:val="00CD3BD9"/>
    <w:rsid w:val="00CD3BF2"/>
    <w:rsid w:val="00CD3D76"/>
    <w:rsid w:val="00CD3FA0"/>
    <w:rsid w:val="00CD40C1"/>
    <w:rsid w:val="00CD412A"/>
    <w:rsid w:val="00CD4223"/>
    <w:rsid w:val="00CD48C2"/>
    <w:rsid w:val="00CD4A79"/>
    <w:rsid w:val="00CD4AEF"/>
    <w:rsid w:val="00CD4BBA"/>
    <w:rsid w:val="00CD4C28"/>
    <w:rsid w:val="00CD4CE0"/>
    <w:rsid w:val="00CD4D74"/>
    <w:rsid w:val="00CD4DF3"/>
    <w:rsid w:val="00CD4EFE"/>
    <w:rsid w:val="00CD5052"/>
    <w:rsid w:val="00CD5123"/>
    <w:rsid w:val="00CD53BC"/>
    <w:rsid w:val="00CD550B"/>
    <w:rsid w:val="00CD556A"/>
    <w:rsid w:val="00CD56C3"/>
    <w:rsid w:val="00CD5CD1"/>
    <w:rsid w:val="00CD5DE8"/>
    <w:rsid w:val="00CD5FD7"/>
    <w:rsid w:val="00CD60CB"/>
    <w:rsid w:val="00CD62E4"/>
    <w:rsid w:val="00CD63AB"/>
    <w:rsid w:val="00CD6A42"/>
    <w:rsid w:val="00CD6E82"/>
    <w:rsid w:val="00CD6EA3"/>
    <w:rsid w:val="00CD6FC7"/>
    <w:rsid w:val="00CD71D0"/>
    <w:rsid w:val="00CD75D0"/>
    <w:rsid w:val="00CD76DA"/>
    <w:rsid w:val="00CD78A6"/>
    <w:rsid w:val="00CD791B"/>
    <w:rsid w:val="00CD7E1D"/>
    <w:rsid w:val="00CD7F15"/>
    <w:rsid w:val="00CE025A"/>
    <w:rsid w:val="00CE0893"/>
    <w:rsid w:val="00CE0986"/>
    <w:rsid w:val="00CE09D4"/>
    <w:rsid w:val="00CE0CAD"/>
    <w:rsid w:val="00CE0F45"/>
    <w:rsid w:val="00CE1044"/>
    <w:rsid w:val="00CE129E"/>
    <w:rsid w:val="00CE142E"/>
    <w:rsid w:val="00CE157B"/>
    <w:rsid w:val="00CE197B"/>
    <w:rsid w:val="00CE19AA"/>
    <w:rsid w:val="00CE1A46"/>
    <w:rsid w:val="00CE1A52"/>
    <w:rsid w:val="00CE1BC4"/>
    <w:rsid w:val="00CE1BD7"/>
    <w:rsid w:val="00CE1BD8"/>
    <w:rsid w:val="00CE1E1C"/>
    <w:rsid w:val="00CE2139"/>
    <w:rsid w:val="00CE21DA"/>
    <w:rsid w:val="00CE25CB"/>
    <w:rsid w:val="00CE2A8A"/>
    <w:rsid w:val="00CE2CB2"/>
    <w:rsid w:val="00CE2F25"/>
    <w:rsid w:val="00CE3060"/>
    <w:rsid w:val="00CE3270"/>
    <w:rsid w:val="00CE329C"/>
    <w:rsid w:val="00CE34B1"/>
    <w:rsid w:val="00CE3801"/>
    <w:rsid w:val="00CE3AE0"/>
    <w:rsid w:val="00CE3BC7"/>
    <w:rsid w:val="00CE3FD0"/>
    <w:rsid w:val="00CE4075"/>
    <w:rsid w:val="00CE4190"/>
    <w:rsid w:val="00CE4306"/>
    <w:rsid w:val="00CE4344"/>
    <w:rsid w:val="00CE442D"/>
    <w:rsid w:val="00CE4598"/>
    <w:rsid w:val="00CE483D"/>
    <w:rsid w:val="00CE494F"/>
    <w:rsid w:val="00CE4E87"/>
    <w:rsid w:val="00CE4F65"/>
    <w:rsid w:val="00CE522A"/>
    <w:rsid w:val="00CE52EC"/>
    <w:rsid w:val="00CE5420"/>
    <w:rsid w:val="00CE5449"/>
    <w:rsid w:val="00CE54CA"/>
    <w:rsid w:val="00CE5543"/>
    <w:rsid w:val="00CE5585"/>
    <w:rsid w:val="00CE56AB"/>
    <w:rsid w:val="00CE5700"/>
    <w:rsid w:val="00CE57BA"/>
    <w:rsid w:val="00CE586C"/>
    <w:rsid w:val="00CE5908"/>
    <w:rsid w:val="00CE591C"/>
    <w:rsid w:val="00CE5BFE"/>
    <w:rsid w:val="00CE5C07"/>
    <w:rsid w:val="00CE5DD2"/>
    <w:rsid w:val="00CE6378"/>
    <w:rsid w:val="00CE6442"/>
    <w:rsid w:val="00CE64AA"/>
    <w:rsid w:val="00CE6B64"/>
    <w:rsid w:val="00CE6BE7"/>
    <w:rsid w:val="00CE6D26"/>
    <w:rsid w:val="00CE6E9C"/>
    <w:rsid w:val="00CE70C2"/>
    <w:rsid w:val="00CE711D"/>
    <w:rsid w:val="00CE715E"/>
    <w:rsid w:val="00CE75B8"/>
    <w:rsid w:val="00CE7927"/>
    <w:rsid w:val="00CE7B21"/>
    <w:rsid w:val="00CE7BC4"/>
    <w:rsid w:val="00CE7C7C"/>
    <w:rsid w:val="00CE7D0D"/>
    <w:rsid w:val="00CE7DD4"/>
    <w:rsid w:val="00CE7EF3"/>
    <w:rsid w:val="00CE7F18"/>
    <w:rsid w:val="00CE7F99"/>
    <w:rsid w:val="00CF0068"/>
    <w:rsid w:val="00CF0266"/>
    <w:rsid w:val="00CF06AF"/>
    <w:rsid w:val="00CF06D8"/>
    <w:rsid w:val="00CF06F3"/>
    <w:rsid w:val="00CF0874"/>
    <w:rsid w:val="00CF0990"/>
    <w:rsid w:val="00CF0A8D"/>
    <w:rsid w:val="00CF0B78"/>
    <w:rsid w:val="00CF12DF"/>
    <w:rsid w:val="00CF146C"/>
    <w:rsid w:val="00CF176E"/>
    <w:rsid w:val="00CF17CE"/>
    <w:rsid w:val="00CF1AD5"/>
    <w:rsid w:val="00CF1B62"/>
    <w:rsid w:val="00CF1BF9"/>
    <w:rsid w:val="00CF1C2F"/>
    <w:rsid w:val="00CF1D87"/>
    <w:rsid w:val="00CF1E37"/>
    <w:rsid w:val="00CF2176"/>
    <w:rsid w:val="00CF22D9"/>
    <w:rsid w:val="00CF2694"/>
    <w:rsid w:val="00CF2785"/>
    <w:rsid w:val="00CF2B3E"/>
    <w:rsid w:val="00CF2BAA"/>
    <w:rsid w:val="00CF301A"/>
    <w:rsid w:val="00CF3047"/>
    <w:rsid w:val="00CF3356"/>
    <w:rsid w:val="00CF375A"/>
    <w:rsid w:val="00CF388C"/>
    <w:rsid w:val="00CF38A7"/>
    <w:rsid w:val="00CF3BB6"/>
    <w:rsid w:val="00CF3C76"/>
    <w:rsid w:val="00CF3EE4"/>
    <w:rsid w:val="00CF3FB1"/>
    <w:rsid w:val="00CF4000"/>
    <w:rsid w:val="00CF4002"/>
    <w:rsid w:val="00CF4083"/>
    <w:rsid w:val="00CF4116"/>
    <w:rsid w:val="00CF41B2"/>
    <w:rsid w:val="00CF4450"/>
    <w:rsid w:val="00CF445E"/>
    <w:rsid w:val="00CF44B8"/>
    <w:rsid w:val="00CF48CF"/>
    <w:rsid w:val="00CF4DA2"/>
    <w:rsid w:val="00CF5334"/>
    <w:rsid w:val="00CF5367"/>
    <w:rsid w:val="00CF5439"/>
    <w:rsid w:val="00CF552C"/>
    <w:rsid w:val="00CF555C"/>
    <w:rsid w:val="00CF557F"/>
    <w:rsid w:val="00CF55FA"/>
    <w:rsid w:val="00CF56D0"/>
    <w:rsid w:val="00CF5C0D"/>
    <w:rsid w:val="00CF5ECD"/>
    <w:rsid w:val="00CF5F16"/>
    <w:rsid w:val="00CF647F"/>
    <w:rsid w:val="00CF6634"/>
    <w:rsid w:val="00CF693F"/>
    <w:rsid w:val="00CF6950"/>
    <w:rsid w:val="00CF6AD1"/>
    <w:rsid w:val="00CF6B2A"/>
    <w:rsid w:val="00CF6B48"/>
    <w:rsid w:val="00CF6BB5"/>
    <w:rsid w:val="00CF6ED5"/>
    <w:rsid w:val="00CF6F49"/>
    <w:rsid w:val="00CF6FA4"/>
    <w:rsid w:val="00CF7048"/>
    <w:rsid w:val="00CF72AE"/>
    <w:rsid w:val="00CF7833"/>
    <w:rsid w:val="00CF7A57"/>
    <w:rsid w:val="00CF7B6F"/>
    <w:rsid w:val="00CF7BD5"/>
    <w:rsid w:val="00CF7EDA"/>
    <w:rsid w:val="00CF7F1C"/>
    <w:rsid w:val="00D0020F"/>
    <w:rsid w:val="00D002A5"/>
    <w:rsid w:val="00D00407"/>
    <w:rsid w:val="00D00485"/>
    <w:rsid w:val="00D004A9"/>
    <w:rsid w:val="00D00547"/>
    <w:rsid w:val="00D0084C"/>
    <w:rsid w:val="00D00895"/>
    <w:rsid w:val="00D00A9C"/>
    <w:rsid w:val="00D00CCF"/>
    <w:rsid w:val="00D014CA"/>
    <w:rsid w:val="00D017D2"/>
    <w:rsid w:val="00D01861"/>
    <w:rsid w:val="00D019EB"/>
    <w:rsid w:val="00D01CE0"/>
    <w:rsid w:val="00D01E77"/>
    <w:rsid w:val="00D02015"/>
    <w:rsid w:val="00D0216A"/>
    <w:rsid w:val="00D021E4"/>
    <w:rsid w:val="00D02424"/>
    <w:rsid w:val="00D026C1"/>
    <w:rsid w:val="00D0281A"/>
    <w:rsid w:val="00D0284A"/>
    <w:rsid w:val="00D02D36"/>
    <w:rsid w:val="00D02E55"/>
    <w:rsid w:val="00D03135"/>
    <w:rsid w:val="00D033AC"/>
    <w:rsid w:val="00D0345C"/>
    <w:rsid w:val="00D034BB"/>
    <w:rsid w:val="00D034FE"/>
    <w:rsid w:val="00D03EED"/>
    <w:rsid w:val="00D040EA"/>
    <w:rsid w:val="00D04293"/>
    <w:rsid w:val="00D04343"/>
    <w:rsid w:val="00D0442B"/>
    <w:rsid w:val="00D044D4"/>
    <w:rsid w:val="00D04508"/>
    <w:rsid w:val="00D04555"/>
    <w:rsid w:val="00D0455F"/>
    <w:rsid w:val="00D0458D"/>
    <w:rsid w:val="00D04757"/>
    <w:rsid w:val="00D048E4"/>
    <w:rsid w:val="00D04ED4"/>
    <w:rsid w:val="00D04EF2"/>
    <w:rsid w:val="00D04EF8"/>
    <w:rsid w:val="00D053B9"/>
    <w:rsid w:val="00D05675"/>
    <w:rsid w:val="00D05B49"/>
    <w:rsid w:val="00D05C3D"/>
    <w:rsid w:val="00D05C54"/>
    <w:rsid w:val="00D0600F"/>
    <w:rsid w:val="00D0617B"/>
    <w:rsid w:val="00D06264"/>
    <w:rsid w:val="00D06339"/>
    <w:rsid w:val="00D06405"/>
    <w:rsid w:val="00D064F2"/>
    <w:rsid w:val="00D06648"/>
    <w:rsid w:val="00D0668C"/>
    <w:rsid w:val="00D06736"/>
    <w:rsid w:val="00D068D7"/>
    <w:rsid w:val="00D06951"/>
    <w:rsid w:val="00D069D1"/>
    <w:rsid w:val="00D06A5F"/>
    <w:rsid w:val="00D06B0C"/>
    <w:rsid w:val="00D06B77"/>
    <w:rsid w:val="00D06BD1"/>
    <w:rsid w:val="00D06C99"/>
    <w:rsid w:val="00D06F65"/>
    <w:rsid w:val="00D071E8"/>
    <w:rsid w:val="00D0720A"/>
    <w:rsid w:val="00D07222"/>
    <w:rsid w:val="00D07305"/>
    <w:rsid w:val="00D078E6"/>
    <w:rsid w:val="00D0791E"/>
    <w:rsid w:val="00D07B68"/>
    <w:rsid w:val="00D07E94"/>
    <w:rsid w:val="00D1005D"/>
    <w:rsid w:val="00D10410"/>
    <w:rsid w:val="00D105F9"/>
    <w:rsid w:val="00D1062A"/>
    <w:rsid w:val="00D10AE9"/>
    <w:rsid w:val="00D10E7E"/>
    <w:rsid w:val="00D10FF3"/>
    <w:rsid w:val="00D11121"/>
    <w:rsid w:val="00D11337"/>
    <w:rsid w:val="00D11515"/>
    <w:rsid w:val="00D119AF"/>
    <w:rsid w:val="00D11ADF"/>
    <w:rsid w:val="00D11BE5"/>
    <w:rsid w:val="00D11C12"/>
    <w:rsid w:val="00D11C4B"/>
    <w:rsid w:val="00D11CC6"/>
    <w:rsid w:val="00D11D28"/>
    <w:rsid w:val="00D11F37"/>
    <w:rsid w:val="00D120D3"/>
    <w:rsid w:val="00D121C2"/>
    <w:rsid w:val="00D121E5"/>
    <w:rsid w:val="00D12394"/>
    <w:rsid w:val="00D123C4"/>
    <w:rsid w:val="00D124DB"/>
    <w:rsid w:val="00D126C8"/>
    <w:rsid w:val="00D127A8"/>
    <w:rsid w:val="00D12820"/>
    <w:rsid w:val="00D12825"/>
    <w:rsid w:val="00D1283F"/>
    <w:rsid w:val="00D1298B"/>
    <w:rsid w:val="00D12A95"/>
    <w:rsid w:val="00D12C92"/>
    <w:rsid w:val="00D12FA2"/>
    <w:rsid w:val="00D13282"/>
    <w:rsid w:val="00D13445"/>
    <w:rsid w:val="00D1348D"/>
    <w:rsid w:val="00D13699"/>
    <w:rsid w:val="00D13849"/>
    <w:rsid w:val="00D138F6"/>
    <w:rsid w:val="00D13F23"/>
    <w:rsid w:val="00D14358"/>
    <w:rsid w:val="00D14488"/>
    <w:rsid w:val="00D14692"/>
    <w:rsid w:val="00D14869"/>
    <w:rsid w:val="00D14A40"/>
    <w:rsid w:val="00D14C5C"/>
    <w:rsid w:val="00D14EAD"/>
    <w:rsid w:val="00D14F79"/>
    <w:rsid w:val="00D1513C"/>
    <w:rsid w:val="00D1531E"/>
    <w:rsid w:val="00D15532"/>
    <w:rsid w:val="00D15852"/>
    <w:rsid w:val="00D158D9"/>
    <w:rsid w:val="00D15979"/>
    <w:rsid w:val="00D15CC0"/>
    <w:rsid w:val="00D15D14"/>
    <w:rsid w:val="00D15EC2"/>
    <w:rsid w:val="00D15FB2"/>
    <w:rsid w:val="00D16015"/>
    <w:rsid w:val="00D16148"/>
    <w:rsid w:val="00D16155"/>
    <w:rsid w:val="00D164D2"/>
    <w:rsid w:val="00D16652"/>
    <w:rsid w:val="00D16838"/>
    <w:rsid w:val="00D16883"/>
    <w:rsid w:val="00D169D3"/>
    <w:rsid w:val="00D16CF2"/>
    <w:rsid w:val="00D16DCD"/>
    <w:rsid w:val="00D16E03"/>
    <w:rsid w:val="00D16F7D"/>
    <w:rsid w:val="00D1768D"/>
    <w:rsid w:val="00D177C2"/>
    <w:rsid w:val="00D177E0"/>
    <w:rsid w:val="00D17891"/>
    <w:rsid w:val="00D17A8A"/>
    <w:rsid w:val="00D17B71"/>
    <w:rsid w:val="00D17D92"/>
    <w:rsid w:val="00D17EE5"/>
    <w:rsid w:val="00D17F05"/>
    <w:rsid w:val="00D20178"/>
    <w:rsid w:val="00D202F0"/>
    <w:rsid w:val="00D2055F"/>
    <w:rsid w:val="00D206B8"/>
    <w:rsid w:val="00D207DF"/>
    <w:rsid w:val="00D209B5"/>
    <w:rsid w:val="00D20A42"/>
    <w:rsid w:val="00D20CD0"/>
    <w:rsid w:val="00D20D31"/>
    <w:rsid w:val="00D20EB3"/>
    <w:rsid w:val="00D20EE9"/>
    <w:rsid w:val="00D20F1E"/>
    <w:rsid w:val="00D2102A"/>
    <w:rsid w:val="00D210BE"/>
    <w:rsid w:val="00D210F3"/>
    <w:rsid w:val="00D21323"/>
    <w:rsid w:val="00D2140C"/>
    <w:rsid w:val="00D21443"/>
    <w:rsid w:val="00D2155D"/>
    <w:rsid w:val="00D2156F"/>
    <w:rsid w:val="00D21582"/>
    <w:rsid w:val="00D21696"/>
    <w:rsid w:val="00D2174E"/>
    <w:rsid w:val="00D21A05"/>
    <w:rsid w:val="00D21A5F"/>
    <w:rsid w:val="00D21A7C"/>
    <w:rsid w:val="00D21BB5"/>
    <w:rsid w:val="00D21D63"/>
    <w:rsid w:val="00D21DF6"/>
    <w:rsid w:val="00D21FEA"/>
    <w:rsid w:val="00D22327"/>
    <w:rsid w:val="00D22560"/>
    <w:rsid w:val="00D22629"/>
    <w:rsid w:val="00D22700"/>
    <w:rsid w:val="00D227B5"/>
    <w:rsid w:val="00D22A64"/>
    <w:rsid w:val="00D22A98"/>
    <w:rsid w:val="00D22A9A"/>
    <w:rsid w:val="00D22B08"/>
    <w:rsid w:val="00D22C30"/>
    <w:rsid w:val="00D22E63"/>
    <w:rsid w:val="00D230BF"/>
    <w:rsid w:val="00D23382"/>
    <w:rsid w:val="00D2338D"/>
    <w:rsid w:val="00D2339D"/>
    <w:rsid w:val="00D23870"/>
    <w:rsid w:val="00D239DA"/>
    <w:rsid w:val="00D239EF"/>
    <w:rsid w:val="00D23A80"/>
    <w:rsid w:val="00D23AA9"/>
    <w:rsid w:val="00D23E20"/>
    <w:rsid w:val="00D23E79"/>
    <w:rsid w:val="00D23F8D"/>
    <w:rsid w:val="00D242E8"/>
    <w:rsid w:val="00D24358"/>
    <w:rsid w:val="00D2446F"/>
    <w:rsid w:val="00D245C2"/>
    <w:rsid w:val="00D246A2"/>
    <w:rsid w:val="00D2497D"/>
    <w:rsid w:val="00D24E5F"/>
    <w:rsid w:val="00D24E8D"/>
    <w:rsid w:val="00D24FCE"/>
    <w:rsid w:val="00D25048"/>
    <w:rsid w:val="00D251C7"/>
    <w:rsid w:val="00D25434"/>
    <w:rsid w:val="00D25625"/>
    <w:rsid w:val="00D25670"/>
    <w:rsid w:val="00D25691"/>
    <w:rsid w:val="00D256D0"/>
    <w:rsid w:val="00D25793"/>
    <w:rsid w:val="00D2582E"/>
    <w:rsid w:val="00D2595C"/>
    <w:rsid w:val="00D260C3"/>
    <w:rsid w:val="00D263B5"/>
    <w:rsid w:val="00D264FE"/>
    <w:rsid w:val="00D26745"/>
    <w:rsid w:val="00D26B67"/>
    <w:rsid w:val="00D26BF7"/>
    <w:rsid w:val="00D26D7F"/>
    <w:rsid w:val="00D26F16"/>
    <w:rsid w:val="00D2720D"/>
    <w:rsid w:val="00D27229"/>
    <w:rsid w:val="00D2745D"/>
    <w:rsid w:val="00D27497"/>
    <w:rsid w:val="00D27733"/>
    <w:rsid w:val="00D277FA"/>
    <w:rsid w:val="00D27A9B"/>
    <w:rsid w:val="00D27D29"/>
    <w:rsid w:val="00D27D88"/>
    <w:rsid w:val="00D27FC4"/>
    <w:rsid w:val="00D3005F"/>
    <w:rsid w:val="00D30158"/>
    <w:rsid w:val="00D3021E"/>
    <w:rsid w:val="00D30337"/>
    <w:rsid w:val="00D3055E"/>
    <w:rsid w:val="00D3061C"/>
    <w:rsid w:val="00D306A9"/>
    <w:rsid w:val="00D30753"/>
    <w:rsid w:val="00D308DF"/>
    <w:rsid w:val="00D30B70"/>
    <w:rsid w:val="00D30B8D"/>
    <w:rsid w:val="00D30E66"/>
    <w:rsid w:val="00D31086"/>
    <w:rsid w:val="00D3154C"/>
    <w:rsid w:val="00D31584"/>
    <w:rsid w:val="00D31926"/>
    <w:rsid w:val="00D31D20"/>
    <w:rsid w:val="00D325C7"/>
    <w:rsid w:val="00D328D8"/>
    <w:rsid w:val="00D32988"/>
    <w:rsid w:val="00D32B0E"/>
    <w:rsid w:val="00D32BA9"/>
    <w:rsid w:val="00D32C4B"/>
    <w:rsid w:val="00D32F23"/>
    <w:rsid w:val="00D32FA8"/>
    <w:rsid w:val="00D3312A"/>
    <w:rsid w:val="00D33192"/>
    <w:rsid w:val="00D33231"/>
    <w:rsid w:val="00D3333B"/>
    <w:rsid w:val="00D334AF"/>
    <w:rsid w:val="00D334EC"/>
    <w:rsid w:val="00D33554"/>
    <w:rsid w:val="00D336F3"/>
    <w:rsid w:val="00D33985"/>
    <w:rsid w:val="00D33A31"/>
    <w:rsid w:val="00D33B5B"/>
    <w:rsid w:val="00D33CE5"/>
    <w:rsid w:val="00D33E8E"/>
    <w:rsid w:val="00D33EC6"/>
    <w:rsid w:val="00D33F52"/>
    <w:rsid w:val="00D342A7"/>
    <w:rsid w:val="00D343A9"/>
    <w:rsid w:val="00D3448D"/>
    <w:rsid w:val="00D344BD"/>
    <w:rsid w:val="00D34725"/>
    <w:rsid w:val="00D3478E"/>
    <w:rsid w:val="00D34806"/>
    <w:rsid w:val="00D349CC"/>
    <w:rsid w:val="00D34A6E"/>
    <w:rsid w:val="00D34AD5"/>
    <w:rsid w:val="00D34B01"/>
    <w:rsid w:val="00D34C56"/>
    <w:rsid w:val="00D34CFD"/>
    <w:rsid w:val="00D34DBF"/>
    <w:rsid w:val="00D34FA5"/>
    <w:rsid w:val="00D350E3"/>
    <w:rsid w:val="00D350E9"/>
    <w:rsid w:val="00D3511B"/>
    <w:rsid w:val="00D35477"/>
    <w:rsid w:val="00D35631"/>
    <w:rsid w:val="00D357FC"/>
    <w:rsid w:val="00D3595C"/>
    <w:rsid w:val="00D35B42"/>
    <w:rsid w:val="00D35C85"/>
    <w:rsid w:val="00D35F35"/>
    <w:rsid w:val="00D36030"/>
    <w:rsid w:val="00D361F3"/>
    <w:rsid w:val="00D3648F"/>
    <w:rsid w:val="00D364AE"/>
    <w:rsid w:val="00D3657D"/>
    <w:rsid w:val="00D365F1"/>
    <w:rsid w:val="00D3673E"/>
    <w:rsid w:val="00D36CAE"/>
    <w:rsid w:val="00D36D8A"/>
    <w:rsid w:val="00D36F59"/>
    <w:rsid w:val="00D37339"/>
    <w:rsid w:val="00D3738E"/>
    <w:rsid w:val="00D37634"/>
    <w:rsid w:val="00D376F7"/>
    <w:rsid w:val="00D37797"/>
    <w:rsid w:val="00D37968"/>
    <w:rsid w:val="00D37A35"/>
    <w:rsid w:val="00D37C2E"/>
    <w:rsid w:val="00D4011D"/>
    <w:rsid w:val="00D401AB"/>
    <w:rsid w:val="00D402E7"/>
    <w:rsid w:val="00D406C9"/>
    <w:rsid w:val="00D40719"/>
    <w:rsid w:val="00D40A15"/>
    <w:rsid w:val="00D40B34"/>
    <w:rsid w:val="00D40B77"/>
    <w:rsid w:val="00D40C1D"/>
    <w:rsid w:val="00D40E5D"/>
    <w:rsid w:val="00D4102C"/>
    <w:rsid w:val="00D41089"/>
    <w:rsid w:val="00D4132D"/>
    <w:rsid w:val="00D41389"/>
    <w:rsid w:val="00D415B4"/>
    <w:rsid w:val="00D41921"/>
    <w:rsid w:val="00D4199F"/>
    <w:rsid w:val="00D419DE"/>
    <w:rsid w:val="00D41ABD"/>
    <w:rsid w:val="00D41BD0"/>
    <w:rsid w:val="00D41D1C"/>
    <w:rsid w:val="00D41E95"/>
    <w:rsid w:val="00D41FC4"/>
    <w:rsid w:val="00D41FCD"/>
    <w:rsid w:val="00D42002"/>
    <w:rsid w:val="00D421A8"/>
    <w:rsid w:val="00D421DB"/>
    <w:rsid w:val="00D42203"/>
    <w:rsid w:val="00D423E2"/>
    <w:rsid w:val="00D424D2"/>
    <w:rsid w:val="00D428A1"/>
    <w:rsid w:val="00D42BB4"/>
    <w:rsid w:val="00D42D56"/>
    <w:rsid w:val="00D42DF4"/>
    <w:rsid w:val="00D42E94"/>
    <w:rsid w:val="00D4313D"/>
    <w:rsid w:val="00D431FB"/>
    <w:rsid w:val="00D43268"/>
    <w:rsid w:val="00D433C5"/>
    <w:rsid w:val="00D43492"/>
    <w:rsid w:val="00D434AD"/>
    <w:rsid w:val="00D43543"/>
    <w:rsid w:val="00D43967"/>
    <w:rsid w:val="00D4396F"/>
    <w:rsid w:val="00D43BA7"/>
    <w:rsid w:val="00D442A4"/>
    <w:rsid w:val="00D443C3"/>
    <w:rsid w:val="00D445BE"/>
    <w:rsid w:val="00D447AB"/>
    <w:rsid w:val="00D4497C"/>
    <w:rsid w:val="00D4498A"/>
    <w:rsid w:val="00D44C55"/>
    <w:rsid w:val="00D44C7C"/>
    <w:rsid w:val="00D44F01"/>
    <w:rsid w:val="00D4519F"/>
    <w:rsid w:val="00D4525C"/>
    <w:rsid w:val="00D454C1"/>
    <w:rsid w:val="00D45725"/>
    <w:rsid w:val="00D457E2"/>
    <w:rsid w:val="00D45954"/>
    <w:rsid w:val="00D45C59"/>
    <w:rsid w:val="00D45C8F"/>
    <w:rsid w:val="00D45D2F"/>
    <w:rsid w:val="00D45D7F"/>
    <w:rsid w:val="00D45E35"/>
    <w:rsid w:val="00D46095"/>
    <w:rsid w:val="00D46321"/>
    <w:rsid w:val="00D464F8"/>
    <w:rsid w:val="00D465B9"/>
    <w:rsid w:val="00D466E7"/>
    <w:rsid w:val="00D469B8"/>
    <w:rsid w:val="00D46A4F"/>
    <w:rsid w:val="00D46BCC"/>
    <w:rsid w:val="00D46C5E"/>
    <w:rsid w:val="00D46F20"/>
    <w:rsid w:val="00D46F76"/>
    <w:rsid w:val="00D47120"/>
    <w:rsid w:val="00D4770B"/>
    <w:rsid w:val="00D47913"/>
    <w:rsid w:val="00D47C61"/>
    <w:rsid w:val="00D47C6D"/>
    <w:rsid w:val="00D47D3B"/>
    <w:rsid w:val="00D47DF2"/>
    <w:rsid w:val="00D5014B"/>
    <w:rsid w:val="00D501E4"/>
    <w:rsid w:val="00D502D8"/>
    <w:rsid w:val="00D50496"/>
    <w:rsid w:val="00D504AD"/>
    <w:rsid w:val="00D504C9"/>
    <w:rsid w:val="00D506BE"/>
    <w:rsid w:val="00D507D6"/>
    <w:rsid w:val="00D5095D"/>
    <w:rsid w:val="00D509E4"/>
    <w:rsid w:val="00D50CE0"/>
    <w:rsid w:val="00D50D4D"/>
    <w:rsid w:val="00D50F92"/>
    <w:rsid w:val="00D51362"/>
    <w:rsid w:val="00D513B9"/>
    <w:rsid w:val="00D5196A"/>
    <w:rsid w:val="00D51ACF"/>
    <w:rsid w:val="00D51D2F"/>
    <w:rsid w:val="00D51D4A"/>
    <w:rsid w:val="00D51D7A"/>
    <w:rsid w:val="00D51D9A"/>
    <w:rsid w:val="00D51FA7"/>
    <w:rsid w:val="00D5209E"/>
    <w:rsid w:val="00D522CD"/>
    <w:rsid w:val="00D52329"/>
    <w:rsid w:val="00D524D5"/>
    <w:rsid w:val="00D529B8"/>
    <w:rsid w:val="00D52A8F"/>
    <w:rsid w:val="00D52B8B"/>
    <w:rsid w:val="00D52DBB"/>
    <w:rsid w:val="00D53440"/>
    <w:rsid w:val="00D53841"/>
    <w:rsid w:val="00D53842"/>
    <w:rsid w:val="00D538CA"/>
    <w:rsid w:val="00D53C49"/>
    <w:rsid w:val="00D53D0B"/>
    <w:rsid w:val="00D53E8F"/>
    <w:rsid w:val="00D53EFC"/>
    <w:rsid w:val="00D53F08"/>
    <w:rsid w:val="00D540DC"/>
    <w:rsid w:val="00D54326"/>
    <w:rsid w:val="00D543A9"/>
    <w:rsid w:val="00D544C1"/>
    <w:rsid w:val="00D54607"/>
    <w:rsid w:val="00D5489E"/>
    <w:rsid w:val="00D5494C"/>
    <w:rsid w:val="00D54B37"/>
    <w:rsid w:val="00D54BD5"/>
    <w:rsid w:val="00D54DBF"/>
    <w:rsid w:val="00D54EE4"/>
    <w:rsid w:val="00D55401"/>
    <w:rsid w:val="00D5541D"/>
    <w:rsid w:val="00D5559E"/>
    <w:rsid w:val="00D55664"/>
    <w:rsid w:val="00D55690"/>
    <w:rsid w:val="00D55730"/>
    <w:rsid w:val="00D5586A"/>
    <w:rsid w:val="00D559D6"/>
    <w:rsid w:val="00D55C66"/>
    <w:rsid w:val="00D55CC7"/>
    <w:rsid w:val="00D560D4"/>
    <w:rsid w:val="00D561ED"/>
    <w:rsid w:val="00D56423"/>
    <w:rsid w:val="00D56510"/>
    <w:rsid w:val="00D565DA"/>
    <w:rsid w:val="00D56704"/>
    <w:rsid w:val="00D5685E"/>
    <w:rsid w:val="00D5698A"/>
    <w:rsid w:val="00D56A9F"/>
    <w:rsid w:val="00D56B2C"/>
    <w:rsid w:val="00D56D3B"/>
    <w:rsid w:val="00D56D8E"/>
    <w:rsid w:val="00D56E8D"/>
    <w:rsid w:val="00D56F90"/>
    <w:rsid w:val="00D570ED"/>
    <w:rsid w:val="00D5766B"/>
    <w:rsid w:val="00D577C7"/>
    <w:rsid w:val="00D5788F"/>
    <w:rsid w:val="00D57957"/>
    <w:rsid w:val="00D57A06"/>
    <w:rsid w:val="00D57B66"/>
    <w:rsid w:val="00D57F49"/>
    <w:rsid w:val="00D57FB0"/>
    <w:rsid w:val="00D601C4"/>
    <w:rsid w:val="00D6021F"/>
    <w:rsid w:val="00D6027B"/>
    <w:rsid w:val="00D6031D"/>
    <w:rsid w:val="00D6071F"/>
    <w:rsid w:val="00D60727"/>
    <w:rsid w:val="00D60757"/>
    <w:rsid w:val="00D60872"/>
    <w:rsid w:val="00D609FF"/>
    <w:rsid w:val="00D60A37"/>
    <w:rsid w:val="00D60A4C"/>
    <w:rsid w:val="00D60BEA"/>
    <w:rsid w:val="00D60D92"/>
    <w:rsid w:val="00D610C2"/>
    <w:rsid w:val="00D61124"/>
    <w:rsid w:val="00D613BA"/>
    <w:rsid w:val="00D61595"/>
    <w:rsid w:val="00D615FC"/>
    <w:rsid w:val="00D6171A"/>
    <w:rsid w:val="00D61751"/>
    <w:rsid w:val="00D6180E"/>
    <w:rsid w:val="00D61831"/>
    <w:rsid w:val="00D61879"/>
    <w:rsid w:val="00D618AC"/>
    <w:rsid w:val="00D619F9"/>
    <w:rsid w:val="00D62077"/>
    <w:rsid w:val="00D620F8"/>
    <w:rsid w:val="00D622EB"/>
    <w:rsid w:val="00D62379"/>
    <w:rsid w:val="00D62393"/>
    <w:rsid w:val="00D628BC"/>
    <w:rsid w:val="00D62A23"/>
    <w:rsid w:val="00D62F32"/>
    <w:rsid w:val="00D63095"/>
    <w:rsid w:val="00D63259"/>
    <w:rsid w:val="00D6346A"/>
    <w:rsid w:val="00D635BB"/>
    <w:rsid w:val="00D637B5"/>
    <w:rsid w:val="00D639A9"/>
    <w:rsid w:val="00D63B13"/>
    <w:rsid w:val="00D63E57"/>
    <w:rsid w:val="00D63EB8"/>
    <w:rsid w:val="00D63EBC"/>
    <w:rsid w:val="00D6401D"/>
    <w:rsid w:val="00D64074"/>
    <w:rsid w:val="00D64079"/>
    <w:rsid w:val="00D6410B"/>
    <w:rsid w:val="00D641EF"/>
    <w:rsid w:val="00D6422D"/>
    <w:rsid w:val="00D645AD"/>
    <w:rsid w:val="00D645BF"/>
    <w:rsid w:val="00D64741"/>
    <w:rsid w:val="00D64AC7"/>
    <w:rsid w:val="00D64C38"/>
    <w:rsid w:val="00D64C5E"/>
    <w:rsid w:val="00D64DCF"/>
    <w:rsid w:val="00D6502D"/>
    <w:rsid w:val="00D6536A"/>
    <w:rsid w:val="00D65696"/>
    <w:rsid w:val="00D65C38"/>
    <w:rsid w:val="00D65C86"/>
    <w:rsid w:val="00D65C88"/>
    <w:rsid w:val="00D65D48"/>
    <w:rsid w:val="00D65DE2"/>
    <w:rsid w:val="00D65F70"/>
    <w:rsid w:val="00D65FFA"/>
    <w:rsid w:val="00D661E2"/>
    <w:rsid w:val="00D66276"/>
    <w:rsid w:val="00D66419"/>
    <w:rsid w:val="00D66626"/>
    <w:rsid w:val="00D66764"/>
    <w:rsid w:val="00D6685C"/>
    <w:rsid w:val="00D6685D"/>
    <w:rsid w:val="00D668A2"/>
    <w:rsid w:val="00D66C13"/>
    <w:rsid w:val="00D66CB3"/>
    <w:rsid w:val="00D6700C"/>
    <w:rsid w:val="00D673C1"/>
    <w:rsid w:val="00D675AF"/>
    <w:rsid w:val="00D675CF"/>
    <w:rsid w:val="00D675FA"/>
    <w:rsid w:val="00D678D1"/>
    <w:rsid w:val="00D67900"/>
    <w:rsid w:val="00D679B2"/>
    <w:rsid w:val="00D679DE"/>
    <w:rsid w:val="00D67B85"/>
    <w:rsid w:val="00D67CBE"/>
    <w:rsid w:val="00D67DC5"/>
    <w:rsid w:val="00D67F87"/>
    <w:rsid w:val="00D70034"/>
    <w:rsid w:val="00D7005A"/>
    <w:rsid w:val="00D70076"/>
    <w:rsid w:val="00D700BD"/>
    <w:rsid w:val="00D70130"/>
    <w:rsid w:val="00D70165"/>
    <w:rsid w:val="00D701ED"/>
    <w:rsid w:val="00D703DF"/>
    <w:rsid w:val="00D70574"/>
    <w:rsid w:val="00D70681"/>
    <w:rsid w:val="00D707D3"/>
    <w:rsid w:val="00D709F8"/>
    <w:rsid w:val="00D70A2F"/>
    <w:rsid w:val="00D70A37"/>
    <w:rsid w:val="00D70BEA"/>
    <w:rsid w:val="00D70C82"/>
    <w:rsid w:val="00D70CD6"/>
    <w:rsid w:val="00D70CE8"/>
    <w:rsid w:val="00D7103D"/>
    <w:rsid w:val="00D714BD"/>
    <w:rsid w:val="00D71509"/>
    <w:rsid w:val="00D71673"/>
    <w:rsid w:val="00D71864"/>
    <w:rsid w:val="00D718B7"/>
    <w:rsid w:val="00D71A09"/>
    <w:rsid w:val="00D71A39"/>
    <w:rsid w:val="00D71BE3"/>
    <w:rsid w:val="00D71E24"/>
    <w:rsid w:val="00D71E82"/>
    <w:rsid w:val="00D71F91"/>
    <w:rsid w:val="00D71FC3"/>
    <w:rsid w:val="00D72036"/>
    <w:rsid w:val="00D721E6"/>
    <w:rsid w:val="00D722A3"/>
    <w:rsid w:val="00D72371"/>
    <w:rsid w:val="00D72402"/>
    <w:rsid w:val="00D72408"/>
    <w:rsid w:val="00D72632"/>
    <w:rsid w:val="00D726EC"/>
    <w:rsid w:val="00D72757"/>
    <w:rsid w:val="00D7275F"/>
    <w:rsid w:val="00D728AD"/>
    <w:rsid w:val="00D728D9"/>
    <w:rsid w:val="00D72BF5"/>
    <w:rsid w:val="00D72E0C"/>
    <w:rsid w:val="00D72FCF"/>
    <w:rsid w:val="00D72FF1"/>
    <w:rsid w:val="00D731D4"/>
    <w:rsid w:val="00D732BB"/>
    <w:rsid w:val="00D73747"/>
    <w:rsid w:val="00D73C5E"/>
    <w:rsid w:val="00D73D44"/>
    <w:rsid w:val="00D7404F"/>
    <w:rsid w:val="00D74186"/>
    <w:rsid w:val="00D74343"/>
    <w:rsid w:val="00D7440A"/>
    <w:rsid w:val="00D74470"/>
    <w:rsid w:val="00D74570"/>
    <w:rsid w:val="00D7464F"/>
    <w:rsid w:val="00D74882"/>
    <w:rsid w:val="00D74940"/>
    <w:rsid w:val="00D74A3F"/>
    <w:rsid w:val="00D74AA8"/>
    <w:rsid w:val="00D74C15"/>
    <w:rsid w:val="00D74E8B"/>
    <w:rsid w:val="00D75284"/>
    <w:rsid w:val="00D752DC"/>
    <w:rsid w:val="00D75698"/>
    <w:rsid w:val="00D75797"/>
    <w:rsid w:val="00D758D6"/>
    <w:rsid w:val="00D759B5"/>
    <w:rsid w:val="00D759C2"/>
    <w:rsid w:val="00D759CA"/>
    <w:rsid w:val="00D75C9D"/>
    <w:rsid w:val="00D75F71"/>
    <w:rsid w:val="00D7629C"/>
    <w:rsid w:val="00D7631B"/>
    <w:rsid w:val="00D764FD"/>
    <w:rsid w:val="00D7673A"/>
    <w:rsid w:val="00D768C3"/>
    <w:rsid w:val="00D769F4"/>
    <w:rsid w:val="00D76BC5"/>
    <w:rsid w:val="00D76D93"/>
    <w:rsid w:val="00D76F92"/>
    <w:rsid w:val="00D7703F"/>
    <w:rsid w:val="00D7727B"/>
    <w:rsid w:val="00D7731F"/>
    <w:rsid w:val="00D778B8"/>
    <w:rsid w:val="00D778E5"/>
    <w:rsid w:val="00D77D70"/>
    <w:rsid w:val="00D77E14"/>
    <w:rsid w:val="00D77F49"/>
    <w:rsid w:val="00D80059"/>
    <w:rsid w:val="00D80507"/>
    <w:rsid w:val="00D8051F"/>
    <w:rsid w:val="00D80561"/>
    <w:rsid w:val="00D8088B"/>
    <w:rsid w:val="00D80C51"/>
    <w:rsid w:val="00D80F58"/>
    <w:rsid w:val="00D810C7"/>
    <w:rsid w:val="00D81110"/>
    <w:rsid w:val="00D811D5"/>
    <w:rsid w:val="00D812F8"/>
    <w:rsid w:val="00D8150C"/>
    <w:rsid w:val="00D8155F"/>
    <w:rsid w:val="00D816F6"/>
    <w:rsid w:val="00D8171B"/>
    <w:rsid w:val="00D817DD"/>
    <w:rsid w:val="00D81878"/>
    <w:rsid w:val="00D8191E"/>
    <w:rsid w:val="00D81BA8"/>
    <w:rsid w:val="00D81E76"/>
    <w:rsid w:val="00D8202D"/>
    <w:rsid w:val="00D821FD"/>
    <w:rsid w:val="00D825CF"/>
    <w:rsid w:val="00D829E1"/>
    <w:rsid w:val="00D82B2A"/>
    <w:rsid w:val="00D82C10"/>
    <w:rsid w:val="00D82E88"/>
    <w:rsid w:val="00D83505"/>
    <w:rsid w:val="00D83523"/>
    <w:rsid w:val="00D83734"/>
    <w:rsid w:val="00D8379F"/>
    <w:rsid w:val="00D839E9"/>
    <w:rsid w:val="00D83A94"/>
    <w:rsid w:val="00D83B68"/>
    <w:rsid w:val="00D83BFC"/>
    <w:rsid w:val="00D83C58"/>
    <w:rsid w:val="00D83E32"/>
    <w:rsid w:val="00D83E95"/>
    <w:rsid w:val="00D83EFA"/>
    <w:rsid w:val="00D8414C"/>
    <w:rsid w:val="00D842ED"/>
    <w:rsid w:val="00D84337"/>
    <w:rsid w:val="00D84378"/>
    <w:rsid w:val="00D843F8"/>
    <w:rsid w:val="00D84560"/>
    <w:rsid w:val="00D8457A"/>
    <w:rsid w:val="00D84623"/>
    <w:rsid w:val="00D84C23"/>
    <w:rsid w:val="00D84D1B"/>
    <w:rsid w:val="00D84E8E"/>
    <w:rsid w:val="00D85049"/>
    <w:rsid w:val="00D85084"/>
    <w:rsid w:val="00D8509E"/>
    <w:rsid w:val="00D851E3"/>
    <w:rsid w:val="00D85212"/>
    <w:rsid w:val="00D85355"/>
    <w:rsid w:val="00D855F5"/>
    <w:rsid w:val="00D856C2"/>
    <w:rsid w:val="00D85DB2"/>
    <w:rsid w:val="00D85EC7"/>
    <w:rsid w:val="00D85FB4"/>
    <w:rsid w:val="00D86009"/>
    <w:rsid w:val="00D8611D"/>
    <w:rsid w:val="00D861A0"/>
    <w:rsid w:val="00D86298"/>
    <w:rsid w:val="00D862BB"/>
    <w:rsid w:val="00D86352"/>
    <w:rsid w:val="00D86404"/>
    <w:rsid w:val="00D86529"/>
    <w:rsid w:val="00D8654A"/>
    <w:rsid w:val="00D865C8"/>
    <w:rsid w:val="00D86700"/>
    <w:rsid w:val="00D867B4"/>
    <w:rsid w:val="00D8687C"/>
    <w:rsid w:val="00D86914"/>
    <w:rsid w:val="00D869A0"/>
    <w:rsid w:val="00D869D3"/>
    <w:rsid w:val="00D86A02"/>
    <w:rsid w:val="00D86BBA"/>
    <w:rsid w:val="00D86DF8"/>
    <w:rsid w:val="00D86EF2"/>
    <w:rsid w:val="00D87037"/>
    <w:rsid w:val="00D870F0"/>
    <w:rsid w:val="00D87245"/>
    <w:rsid w:val="00D875B5"/>
    <w:rsid w:val="00D879DF"/>
    <w:rsid w:val="00D87B3A"/>
    <w:rsid w:val="00D87B8F"/>
    <w:rsid w:val="00D87C20"/>
    <w:rsid w:val="00D87C67"/>
    <w:rsid w:val="00D87CF4"/>
    <w:rsid w:val="00D87D54"/>
    <w:rsid w:val="00D87F1A"/>
    <w:rsid w:val="00D87FE5"/>
    <w:rsid w:val="00D90042"/>
    <w:rsid w:val="00D90048"/>
    <w:rsid w:val="00D900DF"/>
    <w:rsid w:val="00D90477"/>
    <w:rsid w:val="00D908D9"/>
    <w:rsid w:val="00D90D4B"/>
    <w:rsid w:val="00D90D90"/>
    <w:rsid w:val="00D91098"/>
    <w:rsid w:val="00D910B8"/>
    <w:rsid w:val="00D911CF"/>
    <w:rsid w:val="00D914CC"/>
    <w:rsid w:val="00D917C9"/>
    <w:rsid w:val="00D91853"/>
    <w:rsid w:val="00D9191D"/>
    <w:rsid w:val="00D919B7"/>
    <w:rsid w:val="00D91A53"/>
    <w:rsid w:val="00D91B0A"/>
    <w:rsid w:val="00D91B40"/>
    <w:rsid w:val="00D91C02"/>
    <w:rsid w:val="00D91E69"/>
    <w:rsid w:val="00D91EF8"/>
    <w:rsid w:val="00D91FC8"/>
    <w:rsid w:val="00D91FE2"/>
    <w:rsid w:val="00D9214A"/>
    <w:rsid w:val="00D921A8"/>
    <w:rsid w:val="00D92448"/>
    <w:rsid w:val="00D92486"/>
    <w:rsid w:val="00D92548"/>
    <w:rsid w:val="00D92A37"/>
    <w:rsid w:val="00D92C25"/>
    <w:rsid w:val="00D92D96"/>
    <w:rsid w:val="00D92DB8"/>
    <w:rsid w:val="00D92DCC"/>
    <w:rsid w:val="00D92EAA"/>
    <w:rsid w:val="00D92ECF"/>
    <w:rsid w:val="00D9333F"/>
    <w:rsid w:val="00D933C0"/>
    <w:rsid w:val="00D935ED"/>
    <w:rsid w:val="00D93648"/>
    <w:rsid w:val="00D93B5A"/>
    <w:rsid w:val="00D93BE6"/>
    <w:rsid w:val="00D93BF9"/>
    <w:rsid w:val="00D94274"/>
    <w:rsid w:val="00D942F1"/>
    <w:rsid w:val="00D94508"/>
    <w:rsid w:val="00D945D8"/>
    <w:rsid w:val="00D946AB"/>
    <w:rsid w:val="00D94706"/>
    <w:rsid w:val="00D947DD"/>
    <w:rsid w:val="00D94EC4"/>
    <w:rsid w:val="00D94FAE"/>
    <w:rsid w:val="00D95188"/>
    <w:rsid w:val="00D952C5"/>
    <w:rsid w:val="00D9543F"/>
    <w:rsid w:val="00D959D4"/>
    <w:rsid w:val="00D95A35"/>
    <w:rsid w:val="00D95AE6"/>
    <w:rsid w:val="00D95BE7"/>
    <w:rsid w:val="00D95E35"/>
    <w:rsid w:val="00D95FC8"/>
    <w:rsid w:val="00D96257"/>
    <w:rsid w:val="00D964BC"/>
    <w:rsid w:val="00D96568"/>
    <w:rsid w:val="00D965B8"/>
    <w:rsid w:val="00D96683"/>
    <w:rsid w:val="00D966FB"/>
    <w:rsid w:val="00D96809"/>
    <w:rsid w:val="00D96947"/>
    <w:rsid w:val="00D96AB6"/>
    <w:rsid w:val="00D96BFD"/>
    <w:rsid w:val="00D96D07"/>
    <w:rsid w:val="00D96DAC"/>
    <w:rsid w:val="00D9704D"/>
    <w:rsid w:val="00D97124"/>
    <w:rsid w:val="00D97155"/>
    <w:rsid w:val="00D97167"/>
    <w:rsid w:val="00D97448"/>
    <w:rsid w:val="00D97452"/>
    <w:rsid w:val="00D9762B"/>
    <w:rsid w:val="00D976E2"/>
    <w:rsid w:val="00D97782"/>
    <w:rsid w:val="00D97789"/>
    <w:rsid w:val="00D97B32"/>
    <w:rsid w:val="00D97B4A"/>
    <w:rsid w:val="00D97BB7"/>
    <w:rsid w:val="00D97E60"/>
    <w:rsid w:val="00DA0247"/>
    <w:rsid w:val="00DA0358"/>
    <w:rsid w:val="00DA038C"/>
    <w:rsid w:val="00DA0400"/>
    <w:rsid w:val="00DA0898"/>
    <w:rsid w:val="00DA09D0"/>
    <w:rsid w:val="00DA0A36"/>
    <w:rsid w:val="00DA0B59"/>
    <w:rsid w:val="00DA0B79"/>
    <w:rsid w:val="00DA0CB6"/>
    <w:rsid w:val="00DA1035"/>
    <w:rsid w:val="00DA117A"/>
    <w:rsid w:val="00DA134C"/>
    <w:rsid w:val="00DA135E"/>
    <w:rsid w:val="00DA160F"/>
    <w:rsid w:val="00DA1788"/>
    <w:rsid w:val="00DA1840"/>
    <w:rsid w:val="00DA1AE6"/>
    <w:rsid w:val="00DA1E5B"/>
    <w:rsid w:val="00DA1EEC"/>
    <w:rsid w:val="00DA2045"/>
    <w:rsid w:val="00DA2048"/>
    <w:rsid w:val="00DA20A7"/>
    <w:rsid w:val="00DA2242"/>
    <w:rsid w:val="00DA25FD"/>
    <w:rsid w:val="00DA260E"/>
    <w:rsid w:val="00DA26C5"/>
    <w:rsid w:val="00DA2715"/>
    <w:rsid w:val="00DA27CF"/>
    <w:rsid w:val="00DA2805"/>
    <w:rsid w:val="00DA2AB3"/>
    <w:rsid w:val="00DA2EF2"/>
    <w:rsid w:val="00DA3067"/>
    <w:rsid w:val="00DA316C"/>
    <w:rsid w:val="00DA31B5"/>
    <w:rsid w:val="00DA32AB"/>
    <w:rsid w:val="00DA3672"/>
    <w:rsid w:val="00DA3719"/>
    <w:rsid w:val="00DA3A5B"/>
    <w:rsid w:val="00DA3A95"/>
    <w:rsid w:val="00DA3C70"/>
    <w:rsid w:val="00DA3CC8"/>
    <w:rsid w:val="00DA3FED"/>
    <w:rsid w:val="00DA413C"/>
    <w:rsid w:val="00DA431F"/>
    <w:rsid w:val="00DA4508"/>
    <w:rsid w:val="00DA48AD"/>
    <w:rsid w:val="00DA48AE"/>
    <w:rsid w:val="00DA4C19"/>
    <w:rsid w:val="00DA4C86"/>
    <w:rsid w:val="00DA4E2A"/>
    <w:rsid w:val="00DA4EB7"/>
    <w:rsid w:val="00DA520C"/>
    <w:rsid w:val="00DA523C"/>
    <w:rsid w:val="00DA5550"/>
    <w:rsid w:val="00DA56EB"/>
    <w:rsid w:val="00DA58EB"/>
    <w:rsid w:val="00DA5C22"/>
    <w:rsid w:val="00DA60FA"/>
    <w:rsid w:val="00DA624C"/>
    <w:rsid w:val="00DA6A00"/>
    <w:rsid w:val="00DA6A78"/>
    <w:rsid w:val="00DA727D"/>
    <w:rsid w:val="00DA74A8"/>
    <w:rsid w:val="00DA77C7"/>
    <w:rsid w:val="00DA792B"/>
    <w:rsid w:val="00DA7CB0"/>
    <w:rsid w:val="00DA7E41"/>
    <w:rsid w:val="00DA7EFF"/>
    <w:rsid w:val="00DB02A8"/>
    <w:rsid w:val="00DB03F0"/>
    <w:rsid w:val="00DB0495"/>
    <w:rsid w:val="00DB05FC"/>
    <w:rsid w:val="00DB0777"/>
    <w:rsid w:val="00DB079F"/>
    <w:rsid w:val="00DB085F"/>
    <w:rsid w:val="00DB08DF"/>
    <w:rsid w:val="00DB0983"/>
    <w:rsid w:val="00DB09A0"/>
    <w:rsid w:val="00DB0C79"/>
    <w:rsid w:val="00DB0F5C"/>
    <w:rsid w:val="00DB107A"/>
    <w:rsid w:val="00DB134F"/>
    <w:rsid w:val="00DB1504"/>
    <w:rsid w:val="00DB16E0"/>
    <w:rsid w:val="00DB183D"/>
    <w:rsid w:val="00DB1BBA"/>
    <w:rsid w:val="00DB1C04"/>
    <w:rsid w:val="00DB21FA"/>
    <w:rsid w:val="00DB232A"/>
    <w:rsid w:val="00DB24FD"/>
    <w:rsid w:val="00DB2718"/>
    <w:rsid w:val="00DB27CF"/>
    <w:rsid w:val="00DB2AA3"/>
    <w:rsid w:val="00DB2AC0"/>
    <w:rsid w:val="00DB2AEB"/>
    <w:rsid w:val="00DB2DE6"/>
    <w:rsid w:val="00DB300B"/>
    <w:rsid w:val="00DB3045"/>
    <w:rsid w:val="00DB308B"/>
    <w:rsid w:val="00DB31C9"/>
    <w:rsid w:val="00DB3290"/>
    <w:rsid w:val="00DB32DD"/>
    <w:rsid w:val="00DB34FC"/>
    <w:rsid w:val="00DB3595"/>
    <w:rsid w:val="00DB362A"/>
    <w:rsid w:val="00DB3810"/>
    <w:rsid w:val="00DB38B1"/>
    <w:rsid w:val="00DB3B7F"/>
    <w:rsid w:val="00DB3CA2"/>
    <w:rsid w:val="00DB3E44"/>
    <w:rsid w:val="00DB3F89"/>
    <w:rsid w:val="00DB42C0"/>
    <w:rsid w:val="00DB4567"/>
    <w:rsid w:val="00DB4600"/>
    <w:rsid w:val="00DB46D0"/>
    <w:rsid w:val="00DB4766"/>
    <w:rsid w:val="00DB4A26"/>
    <w:rsid w:val="00DB4A90"/>
    <w:rsid w:val="00DB4C98"/>
    <w:rsid w:val="00DB548A"/>
    <w:rsid w:val="00DB54E9"/>
    <w:rsid w:val="00DB58E3"/>
    <w:rsid w:val="00DB59AF"/>
    <w:rsid w:val="00DB5A6A"/>
    <w:rsid w:val="00DB5BE3"/>
    <w:rsid w:val="00DB5D71"/>
    <w:rsid w:val="00DB5E39"/>
    <w:rsid w:val="00DB5EC3"/>
    <w:rsid w:val="00DB5F2F"/>
    <w:rsid w:val="00DB5F50"/>
    <w:rsid w:val="00DB629C"/>
    <w:rsid w:val="00DB65AF"/>
    <w:rsid w:val="00DB6BEC"/>
    <w:rsid w:val="00DB6DA3"/>
    <w:rsid w:val="00DB6E64"/>
    <w:rsid w:val="00DB6EE7"/>
    <w:rsid w:val="00DB6F44"/>
    <w:rsid w:val="00DB6F7D"/>
    <w:rsid w:val="00DB71FB"/>
    <w:rsid w:val="00DB726E"/>
    <w:rsid w:val="00DB7283"/>
    <w:rsid w:val="00DB7431"/>
    <w:rsid w:val="00DB7476"/>
    <w:rsid w:val="00DB74D2"/>
    <w:rsid w:val="00DB750D"/>
    <w:rsid w:val="00DB780C"/>
    <w:rsid w:val="00DB7BB2"/>
    <w:rsid w:val="00DB7C25"/>
    <w:rsid w:val="00DB7F1D"/>
    <w:rsid w:val="00DC01E0"/>
    <w:rsid w:val="00DC0943"/>
    <w:rsid w:val="00DC0B6F"/>
    <w:rsid w:val="00DC0BEB"/>
    <w:rsid w:val="00DC0CB1"/>
    <w:rsid w:val="00DC0DC5"/>
    <w:rsid w:val="00DC114E"/>
    <w:rsid w:val="00DC17BA"/>
    <w:rsid w:val="00DC1CF5"/>
    <w:rsid w:val="00DC1D89"/>
    <w:rsid w:val="00DC1E54"/>
    <w:rsid w:val="00DC1EB0"/>
    <w:rsid w:val="00DC1F58"/>
    <w:rsid w:val="00DC1FF3"/>
    <w:rsid w:val="00DC2023"/>
    <w:rsid w:val="00DC20FC"/>
    <w:rsid w:val="00DC22F7"/>
    <w:rsid w:val="00DC2534"/>
    <w:rsid w:val="00DC2639"/>
    <w:rsid w:val="00DC2810"/>
    <w:rsid w:val="00DC2A0F"/>
    <w:rsid w:val="00DC2E42"/>
    <w:rsid w:val="00DC2FD9"/>
    <w:rsid w:val="00DC3137"/>
    <w:rsid w:val="00DC313A"/>
    <w:rsid w:val="00DC3224"/>
    <w:rsid w:val="00DC32EF"/>
    <w:rsid w:val="00DC356C"/>
    <w:rsid w:val="00DC3606"/>
    <w:rsid w:val="00DC3754"/>
    <w:rsid w:val="00DC394D"/>
    <w:rsid w:val="00DC39C1"/>
    <w:rsid w:val="00DC39C5"/>
    <w:rsid w:val="00DC39E5"/>
    <w:rsid w:val="00DC3A87"/>
    <w:rsid w:val="00DC3B6B"/>
    <w:rsid w:val="00DC3BB5"/>
    <w:rsid w:val="00DC40E3"/>
    <w:rsid w:val="00DC420C"/>
    <w:rsid w:val="00DC4214"/>
    <w:rsid w:val="00DC42F7"/>
    <w:rsid w:val="00DC45CC"/>
    <w:rsid w:val="00DC4637"/>
    <w:rsid w:val="00DC4654"/>
    <w:rsid w:val="00DC4667"/>
    <w:rsid w:val="00DC466C"/>
    <w:rsid w:val="00DC46BD"/>
    <w:rsid w:val="00DC4752"/>
    <w:rsid w:val="00DC4977"/>
    <w:rsid w:val="00DC4C1E"/>
    <w:rsid w:val="00DC4DAD"/>
    <w:rsid w:val="00DC4EA4"/>
    <w:rsid w:val="00DC4EEA"/>
    <w:rsid w:val="00DC5311"/>
    <w:rsid w:val="00DC53E1"/>
    <w:rsid w:val="00DC587E"/>
    <w:rsid w:val="00DC5A1A"/>
    <w:rsid w:val="00DC5AD3"/>
    <w:rsid w:val="00DC5D71"/>
    <w:rsid w:val="00DC5EA4"/>
    <w:rsid w:val="00DC5F09"/>
    <w:rsid w:val="00DC5FA8"/>
    <w:rsid w:val="00DC5FCD"/>
    <w:rsid w:val="00DC6059"/>
    <w:rsid w:val="00DC6117"/>
    <w:rsid w:val="00DC6119"/>
    <w:rsid w:val="00DC6579"/>
    <w:rsid w:val="00DC66D3"/>
    <w:rsid w:val="00DC6800"/>
    <w:rsid w:val="00DC6A9F"/>
    <w:rsid w:val="00DC6B6C"/>
    <w:rsid w:val="00DC6E8C"/>
    <w:rsid w:val="00DC6F15"/>
    <w:rsid w:val="00DC7109"/>
    <w:rsid w:val="00DC73F7"/>
    <w:rsid w:val="00DC7439"/>
    <w:rsid w:val="00DC74F8"/>
    <w:rsid w:val="00DC77A3"/>
    <w:rsid w:val="00DC7A6C"/>
    <w:rsid w:val="00DC7C5E"/>
    <w:rsid w:val="00DC7DC8"/>
    <w:rsid w:val="00DC7FBD"/>
    <w:rsid w:val="00DD0087"/>
    <w:rsid w:val="00DD00BC"/>
    <w:rsid w:val="00DD01D6"/>
    <w:rsid w:val="00DD03BA"/>
    <w:rsid w:val="00DD0432"/>
    <w:rsid w:val="00DD09F9"/>
    <w:rsid w:val="00DD0A04"/>
    <w:rsid w:val="00DD0B00"/>
    <w:rsid w:val="00DD0B36"/>
    <w:rsid w:val="00DD1286"/>
    <w:rsid w:val="00DD12CF"/>
    <w:rsid w:val="00DD13C2"/>
    <w:rsid w:val="00DD172F"/>
    <w:rsid w:val="00DD1823"/>
    <w:rsid w:val="00DD18D8"/>
    <w:rsid w:val="00DD1993"/>
    <w:rsid w:val="00DD19BB"/>
    <w:rsid w:val="00DD1D3E"/>
    <w:rsid w:val="00DD2045"/>
    <w:rsid w:val="00DD2215"/>
    <w:rsid w:val="00DD221A"/>
    <w:rsid w:val="00DD2285"/>
    <w:rsid w:val="00DD243F"/>
    <w:rsid w:val="00DD28FA"/>
    <w:rsid w:val="00DD2990"/>
    <w:rsid w:val="00DD2AF1"/>
    <w:rsid w:val="00DD2B22"/>
    <w:rsid w:val="00DD2D7C"/>
    <w:rsid w:val="00DD2D9B"/>
    <w:rsid w:val="00DD32A3"/>
    <w:rsid w:val="00DD33D2"/>
    <w:rsid w:val="00DD340D"/>
    <w:rsid w:val="00DD34E4"/>
    <w:rsid w:val="00DD3CDE"/>
    <w:rsid w:val="00DD3F23"/>
    <w:rsid w:val="00DD4236"/>
    <w:rsid w:val="00DD4316"/>
    <w:rsid w:val="00DD473D"/>
    <w:rsid w:val="00DD47A9"/>
    <w:rsid w:val="00DD4947"/>
    <w:rsid w:val="00DD4AD3"/>
    <w:rsid w:val="00DD4AE9"/>
    <w:rsid w:val="00DD4AEF"/>
    <w:rsid w:val="00DD508D"/>
    <w:rsid w:val="00DD5498"/>
    <w:rsid w:val="00DD5509"/>
    <w:rsid w:val="00DD5749"/>
    <w:rsid w:val="00DD57B0"/>
    <w:rsid w:val="00DD5825"/>
    <w:rsid w:val="00DD5837"/>
    <w:rsid w:val="00DD5AF8"/>
    <w:rsid w:val="00DD5C5F"/>
    <w:rsid w:val="00DD5DBB"/>
    <w:rsid w:val="00DD5DC4"/>
    <w:rsid w:val="00DD5E62"/>
    <w:rsid w:val="00DD5FBA"/>
    <w:rsid w:val="00DD5FE0"/>
    <w:rsid w:val="00DD628D"/>
    <w:rsid w:val="00DD66FE"/>
    <w:rsid w:val="00DD688D"/>
    <w:rsid w:val="00DD68D0"/>
    <w:rsid w:val="00DD68E1"/>
    <w:rsid w:val="00DD693C"/>
    <w:rsid w:val="00DD696C"/>
    <w:rsid w:val="00DD6AB1"/>
    <w:rsid w:val="00DD6E53"/>
    <w:rsid w:val="00DD6FD0"/>
    <w:rsid w:val="00DD70EA"/>
    <w:rsid w:val="00DD727F"/>
    <w:rsid w:val="00DD72FA"/>
    <w:rsid w:val="00DD734D"/>
    <w:rsid w:val="00DD750C"/>
    <w:rsid w:val="00DD7552"/>
    <w:rsid w:val="00DD75A7"/>
    <w:rsid w:val="00DD7673"/>
    <w:rsid w:val="00DD7773"/>
    <w:rsid w:val="00DD7774"/>
    <w:rsid w:val="00DD77B9"/>
    <w:rsid w:val="00DD7834"/>
    <w:rsid w:val="00DD7926"/>
    <w:rsid w:val="00DD7957"/>
    <w:rsid w:val="00DD79AE"/>
    <w:rsid w:val="00DD7B16"/>
    <w:rsid w:val="00DD7BE0"/>
    <w:rsid w:val="00DD7C40"/>
    <w:rsid w:val="00DD7EDA"/>
    <w:rsid w:val="00DE023E"/>
    <w:rsid w:val="00DE029E"/>
    <w:rsid w:val="00DE0427"/>
    <w:rsid w:val="00DE04E9"/>
    <w:rsid w:val="00DE057F"/>
    <w:rsid w:val="00DE09A3"/>
    <w:rsid w:val="00DE0AD8"/>
    <w:rsid w:val="00DE0BA1"/>
    <w:rsid w:val="00DE0BFC"/>
    <w:rsid w:val="00DE0E03"/>
    <w:rsid w:val="00DE0E1E"/>
    <w:rsid w:val="00DE0E70"/>
    <w:rsid w:val="00DE0F76"/>
    <w:rsid w:val="00DE1158"/>
    <w:rsid w:val="00DE140E"/>
    <w:rsid w:val="00DE1502"/>
    <w:rsid w:val="00DE1555"/>
    <w:rsid w:val="00DE1663"/>
    <w:rsid w:val="00DE1C19"/>
    <w:rsid w:val="00DE1D2B"/>
    <w:rsid w:val="00DE1E1F"/>
    <w:rsid w:val="00DE1EA6"/>
    <w:rsid w:val="00DE2059"/>
    <w:rsid w:val="00DE208E"/>
    <w:rsid w:val="00DE20B2"/>
    <w:rsid w:val="00DE21B2"/>
    <w:rsid w:val="00DE230D"/>
    <w:rsid w:val="00DE233C"/>
    <w:rsid w:val="00DE2520"/>
    <w:rsid w:val="00DE28CB"/>
    <w:rsid w:val="00DE2A34"/>
    <w:rsid w:val="00DE2AF6"/>
    <w:rsid w:val="00DE2C4A"/>
    <w:rsid w:val="00DE2C7A"/>
    <w:rsid w:val="00DE2E95"/>
    <w:rsid w:val="00DE2F94"/>
    <w:rsid w:val="00DE302F"/>
    <w:rsid w:val="00DE328A"/>
    <w:rsid w:val="00DE328C"/>
    <w:rsid w:val="00DE34F1"/>
    <w:rsid w:val="00DE35E5"/>
    <w:rsid w:val="00DE35F7"/>
    <w:rsid w:val="00DE3760"/>
    <w:rsid w:val="00DE38F3"/>
    <w:rsid w:val="00DE3916"/>
    <w:rsid w:val="00DE3A05"/>
    <w:rsid w:val="00DE3C1C"/>
    <w:rsid w:val="00DE3E24"/>
    <w:rsid w:val="00DE3F3A"/>
    <w:rsid w:val="00DE4062"/>
    <w:rsid w:val="00DE41B8"/>
    <w:rsid w:val="00DE425E"/>
    <w:rsid w:val="00DE47C8"/>
    <w:rsid w:val="00DE48BD"/>
    <w:rsid w:val="00DE4AEE"/>
    <w:rsid w:val="00DE4AF0"/>
    <w:rsid w:val="00DE4C92"/>
    <w:rsid w:val="00DE4D8D"/>
    <w:rsid w:val="00DE51F2"/>
    <w:rsid w:val="00DE5256"/>
    <w:rsid w:val="00DE5323"/>
    <w:rsid w:val="00DE545F"/>
    <w:rsid w:val="00DE5576"/>
    <w:rsid w:val="00DE59B4"/>
    <w:rsid w:val="00DE5B1B"/>
    <w:rsid w:val="00DE5BE1"/>
    <w:rsid w:val="00DE5CB0"/>
    <w:rsid w:val="00DE60CD"/>
    <w:rsid w:val="00DE614C"/>
    <w:rsid w:val="00DE61CE"/>
    <w:rsid w:val="00DE620C"/>
    <w:rsid w:val="00DE6406"/>
    <w:rsid w:val="00DE6552"/>
    <w:rsid w:val="00DE6636"/>
    <w:rsid w:val="00DE6684"/>
    <w:rsid w:val="00DE6748"/>
    <w:rsid w:val="00DE67A8"/>
    <w:rsid w:val="00DE6853"/>
    <w:rsid w:val="00DE6D0C"/>
    <w:rsid w:val="00DE6DE4"/>
    <w:rsid w:val="00DE6FC9"/>
    <w:rsid w:val="00DE714D"/>
    <w:rsid w:val="00DE7212"/>
    <w:rsid w:val="00DE7279"/>
    <w:rsid w:val="00DE7288"/>
    <w:rsid w:val="00DE733F"/>
    <w:rsid w:val="00DE75DE"/>
    <w:rsid w:val="00DE78AC"/>
    <w:rsid w:val="00DE7978"/>
    <w:rsid w:val="00DE7E99"/>
    <w:rsid w:val="00DE7EA7"/>
    <w:rsid w:val="00DE7F09"/>
    <w:rsid w:val="00DE7F74"/>
    <w:rsid w:val="00DF018E"/>
    <w:rsid w:val="00DF0405"/>
    <w:rsid w:val="00DF04A7"/>
    <w:rsid w:val="00DF06E6"/>
    <w:rsid w:val="00DF08DD"/>
    <w:rsid w:val="00DF0B6D"/>
    <w:rsid w:val="00DF0D7E"/>
    <w:rsid w:val="00DF1282"/>
    <w:rsid w:val="00DF1371"/>
    <w:rsid w:val="00DF1444"/>
    <w:rsid w:val="00DF17A1"/>
    <w:rsid w:val="00DF1A42"/>
    <w:rsid w:val="00DF1B67"/>
    <w:rsid w:val="00DF1EB3"/>
    <w:rsid w:val="00DF20B5"/>
    <w:rsid w:val="00DF2228"/>
    <w:rsid w:val="00DF24F0"/>
    <w:rsid w:val="00DF2E6B"/>
    <w:rsid w:val="00DF2EA0"/>
    <w:rsid w:val="00DF2FCA"/>
    <w:rsid w:val="00DF30E1"/>
    <w:rsid w:val="00DF30E8"/>
    <w:rsid w:val="00DF311B"/>
    <w:rsid w:val="00DF31E2"/>
    <w:rsid w:val="00DF34A1"/>
    <w:rsid w:val="00DF36A5"/>
    <w:rsid w:val="00DF36D8"/>
    <w:rsid w:val="00DF371A"/>
    <w:rsid w:val="00DF3796"/>
    <w:rsid w:val="00DF37AA"/>
    <w:rsid w:val="00DF37D8"/>
    <w:rsid w:val="00DF38E9"/>
    <w:rsid w:val="00DF3917"/>
    <w:rsid w:val="00DF3A66"/>
    <w:rsid w:val="00DF3A69"/>
    <w:rsid w:val="00DF3BF4"/>
    <w:rsid w:val="00DF3E89"/>
    <w:rsid w:val="00DF41A3"/>
    <w:rsid w:val="00DF41D4"/>
    <w:rsid w:val="00DF4302"/>
    <w:rsid w:val="00DF4577"/>
    <w:rsid w:val="00DF4658"/>
    <w:rsid w:val="00DF4958"/>
    <w:rsid w:val="00DF4AA3"/>
    <w:rsid w:val="00DF4B4A"/>
    <w:rsid w:val="00DF4DA9"/>
    <w:rsid w:val="00DF4ED8"/>
    <w:rsid w:val="00DF4FA9"/>
    <w:rsid w:val="00DF5099"/>
    <w:rsid w:val="00DF5382"/>
    <w:rsid w:val="00DF54B2"/>
    <w:rsid w:val="00DF55B0"/>
    <w:rsid w:val="00DF56AB"/>
    <w:rsid w:val="00DF56F1"/>
    <w:rsid w:val="00DF588F"/>
    <w:rsid w:val="00DF5BE4"/>
    <w:rsid w:val="00DF66D2"/>
    <w:rsid w:val="00DF67BE"/>
    <w:rsid w:val="00DF6819"/>
    <w:rsid w:val="00DF6885"/>
    <w:rsid w:val="00DF69D8"/>
    <w:rsid w:val="00DF6A8E"/>
    <w:rsid w:val="00DF6AA4"/>
    <w:rsid w:val="00DF6E5E"/>
    <w:rsid w:val="00DF72B5"/>
    <w:rsid w:val="00DF72BD"/>
    <w:rsid w:val="00DF7327"/>
    <w:rsid w:val="00DF7533"/>
    <w:rsid w:val="00DF75A7"/>
    <w:rsid w:val="00DF7836"/>
    <w:rsid w:val="00DF7996"/>
    <w:rsid w:val="00DF7B04"/>
    <w:rsid w:val="00DF7B5F"/>
    <w:rsid w:val="00DF7ED6"/>
    <w:rsid w:val="00DF7EF5"/>
    <w:rsid w:val="00DF7F53"/>
    <w:rsid w:val="00E00084"/>
    <w:rsid w:val="00E000C5"/>
    <w:rsid w:val="00E002B7"/>
    <w:rsid w:val="00E00522"/>
    <w:rsid w:val="00E0098B"/>
    <w:rsid w:val="00E00A60"/>
    <w:rsid w:val="00E00BAB"/>
    <w:rsid w:val="00E00CC3"/>
    <w:rsid w:val="00E00CDC"/>
    <w:rsid w:val="00E00F53"/>
    <w:rsid w:val="00E00F57"/>
    <w:rsid w:val="00E01024"/>
    <w:rsid w:val="00E010B5"/>
    <w:rsid w:val="00E012CC"/>
    <w:rsid w:val="00E012D4"/>
    <w:rsid w:val="00E01403"/>
    <w:rsid w:val="00E016D2"/>
    <w:rsid w:val="00E01723"/>
    <w:rsid w:val="00E01731"/>
    <w:rsid w:val="00E018AB"/>
    <w:rsid w:val="00E019E5"/>
    <w:rsid w:val="00E01ACA"/>
    <w:rsid w:val="00E01D32"/>
    <w:rsid w:val="00E02095"/>
    <w:rsid w:val="00E0209B"/>
    <w:rsid w:val="00E02266"/>
    <w:rsid w:val="00E02838"/>
    <w:rsid w:val="00E029DB"/>
    <w:rsid w:val="00E02A36"/>
    <w:rsid w:val="00E02CBC"/>
    <w:rsid w:val="00E02D06"/>
    <w:rsid w:val="00E02EE7"/>
    <w:rsid w:val="00E031E4"/>
    <w:rsid w:val="00E033DD"/>
    <w:rsid w:val="00E034EF"/>
    <w:rsid w:val="00E0370D"/>
    <w:rsid w:val="00E03970"/>
    <w:rsid w:val="00E0397D"/>
    <w:rsid w:val="00E03AC2"/>
    <w:rsid w:val="00E03C3D"/>
    <w:rsid w:val="00E03C45"/>
    <w:rsid w:val="00E03D75"/>
    <w:rsid w:val="00E03DCA"/>
    <w:rsid w:val="00E0426B"/>
    <w:rsid w:val="00E04890"/>
    <w:rsid w:val="00E048AB"/>
    <w:rsid w:val="00E049CB"/>
    <w:rsid w:val="00E04D00"/>
    <w:rsid w:val="00E04D0C"/>
    <w:rsid w:val="00E05107"/>
    <w:rsid w:val="00E05597"/>
    <w:rsid w:val="00E05893"/>
    <w:rsid w:val="00E058D6"/>
    <w:rsid w:val="00E05CC3"/>
    <w:rsid w:val="00E06242"/>
    <w:rsid w:val="00E062EB"/>
    <w:rsid w:val="00E06309"/>
    <w:rsid w:val="00E063AE"/>
    <w:rsid w:val="00E063DB"/>
    <w:rsid w:val="00E066AE"/>
    <w:rsid w:val="00E06868"/>
    <w:rsid w:val="00E069D7"/>
    <w:rsid w:val="00E06A48"/>
    <w:rsid w:val="00E06A78"/>
    <w:rsid w:val="00E06CC9"/>
    <w:rsid w:val="00E06CCF"/>
    <w:rsid w:val="00E06E27"/>
    <w:rsid w:val="00E07305"/>
    <w:rsid w:val="00E07388"/>
    <w:rsid w:val="00E074A6"/>
    <w:rsid w:val="00E074FC"/>
    <w:rsid w:val="00E075CF"/>
    <w:rsid w:val="00E0768A"/>
    <w:rsid w:val="00E076EB"/>
    <w:rsid w:val="00E07866"/>
    <w:rsid w:val="00E0797C"/>
    <w:rsid w:val="00E07B3F"/>
    <w:rsid w:val="00E07CEB"/>
    <w:rsid w:val="00E1007F"/>
    <w:rsid w:val="00E1024B"/>
    <w:rsid w:val="00E1030F"/>
    <w:rsid w:val="00E10476"/>
    <w:rsid w:val="00E10941"/>
    <w:rsid w:val="00E10B1E"/>
    <w:rsid w:val="00E10C52"/>
    <w:rsid w:val="00E10CA3"/>
    <w:rsid w:val="00E10D5C"/>
    <w:rsid w:val="00E10DE5"/>
    <w:rsid w:val="00E10F3D"/>
    <w:rsid w:val="00E11186"/>
    <w:rsid w:val="00E1123A"/>
    <w:rsid w:val="00E117FC"/>
    <w:rsid w:val="00E11A82"/>
    <w:rsid w:val="00E11ACE"/>
    <w:rsid w:val="00E11B19"/>
    <w:rsid w:val="00E11C27"/>
    <w:rsid w:val="00E11CC6"/>
    <w:rsid w:val="00E11F78"/>
    <w:rsid w:val="00E1205C"/>
    <w:rsid w:val="00E12159"/>
    <w:rsid w:val="00E121FE"/>
    <w:rsid w:val="00E1223C"/>
    <w:rsid w:val="00E1234B"/>
    <w:rsid w:val="00E123AA"/>
    <w:rsid w:val="00E124D1"/>
    <w:rsid w:val="00E125D1"/>
    <w:rsid w:val="00E125F8"/>
    <w:rsid w:val="00E12616"/>
    <w:rsid w:val="00E126DE"/>
    <w:rsid w:val="00E12A0B"/>
    <w:rsid w:val="00E12E7E"/>
    <w:rsid w:val="00E13090"/>
    <w:rsid w:val="00E130AD"/>
    <w:rsid w:val="00E1310E"/>
    <w:rsid w:val="00E131E7"/>
    <w:rsid w:val="00E13A41"/>
    <w:rsid w:val="00E13A5D"/>
    <w:rsid w:val="00E13ACB"/>
    <w:rsid w:val="00E13E69"/>
    <w:rsid w:val="00E140C3"/>
    <w:rsid w:val="00E141CA"/>
    <w:rsid w:val="00E1438C"/>
    <w:rsid w:val="00E14444"/>
    <w:rsid w:val="00E146B7"/>
    <w:rsid w:val="00E14774"/>
    <w:rsid w:val="00E147BF"/>
    <w:rsid w:val="00E148D4"/>
    <w:rsid w:val="00E1491B"/>
    <w:rsid w:val="00E149C6"/>
    <w:rsid w:val="00E14D9B"/>
    <w:rsid w:val="00E14DFF"/>
    <w:rsid w:val="00E14EF2"/>
    <w:rsid w:val="00E14FEF"/>
    <w:rsid w:val="00E150D9"/>
    <w:rsid w:val="00E1512D"/>
    <w:rsid w:val="00E1524F"/>
    <w:rsid w:val="00E153E9"/>
    <w:rsid w:val="00E1548E"/>
    <w:rsid w:val="00E154F9"/>
    <w:rsid w:val="00E15734"/>
    <w:rsid w:val="00E157CA"/>
    <w:rsid w:val="00E15977"/>
    <w:rsid w:val="00E1598C"/>
    <w:rsid w:val="00E15BC8"/>
    <w:rsid w:val="00E15EFB"/>
    <w:rsid w:val="00E15F9D"/>
    <w:rsid w:val="00E164F4"/>
    <w:rsid w:val="00E1655A"/>
    <w:rsid w:val="00E166BA"/>
    <w:rsid w:val="00E1686D"/>
    <w:rsid w:val="00E169DC"/>
    <w:rsid w:val="00E16A28"/>
    <w:rsid w:val="00E16A77"/>
    <w:rsid w:val="00E16AA1"/>
    <w:rsid w:val="00E16B30"/>
    <w:rsid w:val="00E16BDD"/>
    <w:rsid w:val="00E16CAC"/>
    <w:rsid w:val="00E16DBE"/>
    <w:rsid w:val="00E16FBD"/>
    <w:rsid w:val="00E17002"/>
    <w:rsid w:val="00E1703E"/>
    <w:rsid w:val="00E170D0"/>
    <w:rsid w:val="00E17176"/>
    <w:rsid w:val="00E171B7"/>
    <w:rsid w:val="00E17225"/>
    <w:rsid w:val="00E173C5"/>
    <w:rsid w:val="00E173E4"/>
    <w:rsid w:val="00E17478"/>
    <w:rsid w:val="00E174A4"/>
    <w:rsid w:val="00E176D7"/>
    <w:rsid w:val="00E178BA"/>
    <w:rsid w:val="00E17A8D"/>
    <w:rsid w:val="00E17B74"/>
    <w:rsid w:val="00E17D04"/>
    <w:rsid w:val="00E17DBE"/>
    <w:rsid w:val="00E200CB"/>
    <w:rsid w:val="00E20120"/>
    <w:rsid w:val="00E2038B"/>
    <w:rsid w:val="00E203C1"/>
    <w:rsid w:val="00E20456"/>
    <w:rsid w:val="00E20668"/>
    <w:rsid w:val="00E20A64"/>
    <w:rsid w:val="00E20AE4"/>
    <w:rsid w:val="00E20BA9"/>
    <w:rsid w:val="00E20E16"/>
    <w:rsid w:val="00E20E4D"/>
    <w:rsid w:val="00E212FE"/>
    <w:rsid w:val="00E21353"/>
    <w:rsid w:val="00E21367"/>
    <w:rsid w:val="00E2186A"/>
    <w:rsid w:val="00E21897"/>
    <w:rsid w:val="00E21928"/>
    <w:rsid w:val="00E21A05"/>
    <w:rsid w:val="00E21B28"/>
    <w:rsid w:val="00E21C4A"/>
    <w:rsid w:val="00E21CCB"/>
    <w:rsid w:val="00E21D6C"/>
    <w:rsid w:val="00E22123"/>
    <w:rsid w:val="00E2212F"/>
    <w:rsid w:val="00E221D5"/>
    <w:rsid w:val="00E222CA"/>
    <w:rsid w:val="00E22405"/>
    <w:rsid w:val="00E225AA"/>
    <w:rsid w:val="00E22A8B"/>
    <w:rsid w:val="00E2307B"/>
    <w:rsid w:val="00E232DF"/>
    <w:rsid w:val="00E23364"/>
    <w:rsid w:val="00E233DC"/>
    <w:rsid w:val="00E23609"/>
    <w:rsid w:val="00E237D2"/>
    <w:rsid w:val="00E239C3"/>
    <w:rsid w:val="00E239EF"/>
    <w:rsid w:val="00E23C1E"/>
    <w:rsid w:val="00E23CF4"/>
    <w:rsid w:val="00E23E85"/>
    <w:rsid w:val="00E23F66"/>
    <w:rsid w:val="00E23F7B"/>
    <w:rsid w:val="00E2415C"/>
    <w:rsid w:val="00E242A6"/>
    <w:rsid w:val="00E242DC"/>
    <w:rsid w:val="00E2435B"/>
    <w:rsid w:val="00E24402"/>
    <w:rsid w:val="00E244CA"/>
    <w:rsid w:val="00E244ED"/>
    <w:rsid w:val="00E245A5"/>
    <w:rsid w:val="00E24A1F"/>
    <w:rsid w:val="00E24BD0"/>
    <w:rsid w:val="00E24C80"/>
    <w:rsid w:val="00E24DA8"/>
    <w:rsid w:val="00E24DC0"/>
    <w:rsid w:val="00E24E59"/>
    <w:rsid w:val="00E24E5D"/>
    <w:rsid w:val="00E24F1A"/>
    <w:rsid w:val="00E2520B"/>
    <w:rsid w:val="00E2523F"/>
    <w:rsid w:val="00E25430"/>
    <w:rsid w:val="00E2549F"/>
    <w:rsid w:val="00E2560F"/>
    <w:rsid w:val="00E25810"/>
    <w:rsid w:val="00E25C62"/>
    <w:rsid w:val="00E25F05"/>
    <w:rsid w:val="00E25F0F"/>
    <w:rsid w:val="00E25FEA"/>
    <w:rsid w:val="00E26157"/>
    <w:rsid w:val="00E2618C"/>
    <w:rsid w:val="00E2645E"/>
    <w:rsid w:val="00E26486"/>
    <w:rsid w:val="00E26508"/>
    <w:rsid w:val="00E26606"/>
    <w:rsid w:val="00E266DB"/>
    <w:rsid w:val="00E26788"/>
    <w:rsid w:val="00E2678A"/>
    <w:rsid w:val="00E26867"/>
    <w:rsid w:val="00E2689E"/>
    <w:rsid w:val="00E268D1"/>
    <w:rsid w:val="00E26984"/>
    <w:rsid w:val="00E26AE9"/>
    <w:rsid w:val="00E26ED2"/>
    <w:rsid w:val="00E26FB7"/>
    <w:rsid w:val="00E272BC"/>
    <w:rsid w:val="00E27448"/>
    <w:rsid w:val="00E27626"/>
    <w:rsid w:val="00E27819"/>
    <w:rsid w:val="00E2786F"/>
    <w:rsid w:val="00E27883"/>
    <w:rsid w:val="00E2796E"/>
    <w:rsid w:val="00E279FD"/>
    <w:rsid w:val="00E27A1A"/>
    <w:rsid w:val="00E27A3B"/>
    <w:rsid w:val="00E27A4D"/>
    <w:rsid w:val="00E27A81"/>
    <w:rsid w:val="00E27DB9"/>
    <w:rsid w:val="00E3015C"/>
    <w:rsid w:val="00E30163"/>
    <w:rsid w:val="00E303E7"/>
    <w:rsid w:val="00E303EF"/>
    <w:rsid w:val="00E3043C"/>
    <w:rsid w:val="00E30500"/>
    <w:rsid w:val="00E30593"/>
    <w:rsid w:val="00E3079C"/>
    <w:rsid w:val="00E308A3"/>
    <w:rsid w:val="00E309A6"/>
    <w:rsid w:val="00E309AE"/>
    <w:rsid w:val="00E30ACF"/>
    <w:rsid w:val="00E30EAD"/>
    <w:rsid w:val="00E30F7B"/>
    <w:rsid w:val="00E31139"/>
    <w:rsid w:val="00E311EA"/>
    <w:rsid w:val="00E3123E"/>
    <w:rsid w:val="00E3127B"/>
    <w:rsid w:val="00E3162B"/>
    <w:rsid w:val="00E31683"/>
    <w:rsid w:val="00E3176B"/>
    <w:rsid w:val="00E31860"/>
    <w:rsid w:val="00E31AA3"/>
    <w:rsid w:val="00E31B95"/>
    <w:rsid w:val="00E31C82"/>
    <w:rsid w:val="00E31C8C"/>
    <w:rsid w:val="00E31CE1"/>
    <w:rsid w:val="00E31E5D"/>
    <w:rsid w:val="00E31F33"/>
    <w:rsid w:val="00E3208C"/>
    <w:rsid w:val="00E321AF"/>
    <w:rsid w:val="00E321C5"/>
    <w:rsid w:val="00E3223D"/>
    <w:rsid w:val="00E3243F"/>
    <w:rsid w:val="00E32659"/>
    <w:rsid w:val="00E32697"/>
    <w:rsid w:val="00E32769"/>
    <w:rsid w:val="00E32A69"/>
    <w:rsid w:val="00E32B53"/>
    <w:rsid w:val="00E32B88"/>
    <w:rsid w:val="00E32D52"/>
    <w:rsid w:val="00E32E06"/>
    <w:rsid w:val="00E32EEB"/>
    <w:rsid w:val="00E32FD8"/>
    <w:rsid w:val="00E330C5"/>
    <w:rsid w:val="00E33181"/>
    <w:rsid w:val="00E333BB"/>
    <w:rsid w:val="00E333EC"/>
    <w:rsid w:val="00E335EC"/>
    <w:rsid w:val="00E33A98"/>
    <w:rsid w:val="00E33BEF"/>
    <w:rsid w:val="00E33FCC"/>
    <w:rsid w:val="00E3406A"/>
    <w:rsid w:val="00E3438A"/>
    <w:rsid w:val="00E3449E"/>
    <w:rsid w:val="00E345AD"/>
    <w:rsid w:val="00E346CB"/>
    <w:rsid w:val="00E34ADE"/>
    <w:rsid w:val="00E34BD1"/>
    <w:rsid w:val="00E34C42"/>
    <w:rsid w:val="00E34D08"/>
    <w:rsid w:val="00E34D44"/>
    <w:rsid w:val="00E34F96"/>
    <w:rsid w:val="00E35048"/>
    <w:rsid w:val="00E352DD"/>
    <w:rsid w:val="00E35500"/>
    <w:rsid w:val="00E3564A"/>
    <w:rsid w:val="00E35674"/>
    <w:rsid w:val="00E356E1"/>
    <w:rsid w:val="00E35701"/>
    <w:rsid w:val="00E35708"/>
    <w:rsid w:val="00E35A02"/>
    <w:rsid w:val="00E35A8B"/>
    <w:rsid w:val="00E35C2F"/>
    <w:rsid w:val="00E35EA8"/>
    <w:rsid w:val="00E35F76"/>
    <w:rsid w:val="00E36275"/>
    <w:rsid w:val="00E362AA"/>
    <w:rsid w:val="00E36433"/>
    <w:rsid w:val="00E364A2"/>
    <w:rsid w:val="00E364D4"/>
    <w:rsid w:val="00E364E2"/>
    <w:rsid w:val="00E36518"/>
    <w:rsid w:val="00E36555"/>
    <w:rsid w:val="00E366AF"/>
    <w:rsid w:val="00E369FB"/>
    <w:rsid w:val="00E36B3C"/>
    <w:rsid w:val="00E36ED8"/>
    <w:rsid w:val="00E370CB"/>
    <w:rsid w:val="00E3722C"/>
    <w:rsid w:val="00E37244"/>
    <w:rsid w:val="00E3724B"/>
    <w:rsid w:val="00E37342"/>
    <w:rsid w:val="00E3739E"/>
    <w:rsid w:val="00E37846"/>
    <w:rsid w:val="00E37A59"/>
    <w:rsid w:val="00E37C2D"/>
    <w:rsid w:val="00E37E26"/>
    <w:rsid w:val="00E37EC8"/>
    <w:rsid w:val="00E40249"/>
    <w:rsid w:val="00E4051E"/>
    <w:rsid w:val="00E4072C"/>
    <w:rsid w:val="00E40955"/>
    <w:rsid w:val="00E40966"/>
    <w:rsid w:val="00E40B79"/>
    <w:rsid w:val="00E40C41"/>
    <w:rsid w:val="00E40C51"/>
    <w:rsid w:val="00E40DEA"/>
    <w:rsid w:val="00E40F78"/>
    <w:rsid w:val="00E41246"/>
    <w:rsid w:val="00E4126E"/>
    <w:rsid w:val="00E41488"/>
    <w:rsid w:val="00E41599"/>
    <w:rsid w:val="00E4161D"/>
    <w:rsid w:val="00E4170F"/>
    <w:rsid w:val="00E41987"/>
    <w:rsid w:val="00E41E86"/>
    <w:rsid w:val="00E41F31"/>
    <w:rsid w:val="00E42184"/>
    <w:rsid w:val="00E422F0"/>
    <w:rsid w:val="00E42357"/>
    <w:rsid w:val="00E42400"/>
    <w:rsid w:val="00E4260C"/>
    <w:rsid w:val="00E4268C"/>
    <w:rsid w:val="00E4280A"/>
    <w:rsid w:val="00E42825"/>
    <w:rsid w:val="00E4291E"/>
    <w:rsid w:val="00E42A98"/>
    <w:rsid w:val="00E42B51"/>
    <w:rsid w:val="00E42C40"/>
    <w:rsid w:val="00E42E50"/>
    <w:rsid w:val="00E42F59"/>
    <w:rsid w:val="00E432F2"/>
    <w:rsid w:val="00E43355"/>
    <w:rsid w:val="00E434E8"/>
    <w:rsid w:val="00E436F7"/>
    <w:rsid w:val="00E43703"/>
    <w:rsid w:val="00E437D9"/>
    <w:rsid w:val="00E43BBC"/>
    <w:rsid w:val="00E43E6E"/>
    <w:rsid w:val="00E442CE"/>
    <w:rsid w:val="00E4451B"/>
    <w:rsid w:val="00E44606"/>
    <w:rsid w:val="00E44753"/>
    <w:rsid w:val="00E44772"/>
    <w:rsid w:val="00E448A8"/>
    <w:rsid w:val="00E449E8"/>
    <w:rsid w:val="00E44A9C"/>
    <w:rsid w:val="00E44DC7"/>
    <w:rsid w:val="00E45146"/>
    <w:rsid w:val="00E45280"/>
    <w:rsid w:val="00E45296"/>
    <w:rsid w:val="00E456E5"/>
    <w:rsid w:val="00E45889"/>
    <w:rsid w:val="00E45B46"/>
    <w:rsid w:val="00E45BEE"/>
    <w:rsid w:val="00E45D15"/>
    <w:rsid w:val="00E45D31"/>
    <w:rsid w:val="00E45DB6"/>
    <w:rsid w:val="00E45EC0"/>
    <w:rsid w:val="00E46005"/>
    <w:rsid w:val="00E460D5"/>
    <w:rsid w:val="00E462E6"/>
    <w:rsid w:val="00E46437"/>
    <w:rsid w:val="00E46770"/>
    <w:rsid w:val="00E46814"/>
    <w:rsid w:val="00E46AB5"/>
    <w:rsid w:val="00E46B8C"/>
    <w:rsid w:val="00E46C68"/>
    <w:rsid w:val="00E46F6B"/>
    <w:rsid w:val="00E4728C"/>
    <w:rsid w:val="00E47467"/>
    <w:rsid w:val="00E474E7"/>
    <w:rsid w:val="00E475D0"/>
    <w:rsid w:val="00E4797A"/>
    <w:rsid w:val="00E47A1F"/>
    <w:rsid w:val="00E47AAE"/>
    <w:rsid w:val="00E47DDB"/>
    <w:rsid w:val="00E47F13"/>
    <w:rsid w:val="00E50045"/>
    <w:rsid w:val="00E501AB"/>
    <w:rsid w:val="00E50344"/>
    <w:rsid w:val="00E504C2"/>
    <w:rsid w:val="00E506D1"/>
    <w:rsid w:val="00E50844"/>
    <w:rsid w:val="00E5090E"/>
    <w:rsid w:val="00E50B8D"/>
    <w:rsid w:val="00E50CB4"/>
    <w:rsid w:val="00E50E8C"/>
    <w:rsid w:val="00E511B3"/>
    <w:rsid w:val="00E51361"/>
    <w:rsid w:val="00E51375"/>
    <w:rsid w:val="00E51426"/>
    <w:rsid w:val="00E51481"/>
    <w:rsid w:val="00E5150E"/>
    <w:rsid w:val="00E51546"/>
    <w:rsid w:val="00E51847"/>
    <w:rsid w:val="00E51900"/>
    <w:rsid w:val="00E51CDC"/>
    <w:rsid w:val="00E51F3E"/>
    <w:rsid w:val="00E51F9D"/>
    <w:rsid w:val="00E521D8"/>
    <w:rsid w:val="00E5237A"/>
    <w:rsid w:val="00E52541"/>
    <w:rsid w:val="00E5262C"/>
    <w:rsid w:val="00E52B92"/>
    <w:rsid w:val="00E52E92"/>
    <w:rsid w:val="00E52F18"/>
    <w:rsid w:val="00E52F53"/>
    <w:rsid w:val="00E530D9"/>
    <w:rsid w:val="00E5366C"/>
    <w:rsid w:val="00E538DE"/>
    <w:rsid w:val="00E53990"/>
    <w:rsid w:val="00E53E06"/>
    <w:rsid w:val="00E53E9F"/>
    <w:rsid w:val="00E53EBB"/>
    <w:rsid w:val="00E54001"/>
    <w:rsid w:val="00E54977"/>
    <w:rsid w:val="00E54A14"/>
    <w:rsid w:val="00E54AB8"/>
    <w:rsid w:val="00E55323"/>
    <w:rsid w:val="00E553AC"/>
    <w:rsid w:val="00E5592F"/>
    <w:rsid w:val="00E559A9"/>
    <w:rsid w:val="00E55C34"/>
    <w:rsid w:val="00E55CFA"/>
    <w:rsid w:val="00E55FA2"/>
    <w:rsid w:val="00E56257"/>
    <w:rsid w:val="00E56357"/>
    <w:rsid w:val="00E564C9"/>
    <w:rsid w:val="00E56560"/>
    <w:rsid w:val="00E56663"/>
    <w:rsid w:val="00E56D25"/>
    <w:rsid w:val="00E571C6"/>
    <w:rsid w:val="00E57264"/>
    <w:rsid w:val="00E572B3"/>
    <w:rsid w:val="00E57403"/>
    <w:rsid w:val="00E57439"/>
    <w:rsid w:val="00E57494"/>
    <w:rsid w:val="00E57652"/>
    <w:rsid w:val="00E57740"/>
    <w:rsid w:val="00E5789D"/>
    <w:rsid w:val="00E57952"/>
    <w:rsid w:val="00E57AFF"/>
    <w:rsid w:val="00E57B22"/>
    <w:rsid w:val="00E60114"/>
    <w:rsid w:val="00E6011A"/>
    <w:rsid w:val="00E6017A"/>
    <w:rsid w:val="00E601CF"/>
    <w:rsid w:val="00E6033F"/>
    <w:rsid w:val="00E6062B"/>
    <w:rsid w:val="00E60A0D"/>
    <w:rsid w:val="00E60A20"/>
    <w:rsid w:val="00E60D02"/>
    <w:rsid w:val="00E60DD2"/>
    <w:rsid w:val="00E60EF2"/>
    <w:rsid w:val="00E60F25"/>
    <w:rsid w:val="00E60FEF"/>
    <w:rsid w:val="00E6107A"/>
    <w:rsid w:val="00E61425"/>
    <w:rsid w:val="00E61480"/>
    <w:rsid w:val="00E614A7"/>
    <w:rsid w:val="00E614C9"/>
    <w:rsid w:val="00E61532"/>
    <w:rsid w:val="00E61555"/>
    <w:rsid w:val="00E61561"/>
    <w:rsid w:val="00E6163A"/>
    <w:rsid w:val="00E61666"/>
    <w:rsid w:val="00E616E3"/>
    <w:rsid w:val="00E616FC"/>
    <w:rsid w:val="00E61733"/>
    <w:rsid w:val="00E61BB4"/>
    <w:rsid w:val="00E61CB8"/>
    <w:rsid w:val="00E61EAA"/>
    <w:rsid w:val="00E6212F"/>
    <w:rsid w:val="00E62170"/>
    <w:rsid w:val="00E6217C"/>
    <w:rsid w:val="00E621B3"/>
    <w:rsid w:val="00E62785"/>
    <w:rsid w:val="00E627DA"/>
    <w:rsid w:val="00E628CE"/>
    <w:rsid w:val="00E62AEC"/>
    <w:rsid w:val="00E62BCE"/>
    <w:rsid w:val="00E62BDA"/>
    <w:rsid w:val="00E630FA"/>
    <w:rsid w:val="00E63359"/>
    <w:rsid w:val="00E63578"/>
    <w:rsid w:val="00E636ED"/>
    <w:rsid w:val="00E6383C"/>
    <w:rsid w:val="00E6399E"/>
    <w:rsid w:val="00E63A55"/>
    <w:rsid w:val="00E63C28"/>
    <w:rsid w:val="00E63D34"/>
    <w:rsid w:val="00E63F30"/>
    <w:rsid w:val="00E640CE"/>
    <w:rsid w:val="00E645D7"/>
    <w:rsid w:val="00E64621"/>
    <w:rsid w:val="00E648D9"/>
    <w:rsid w:val="00E64925"/>
    <w:rsid w:val="00E649DA"/>
    <w:rsid w:val="00E649DF"/>
    <w:rsid w:val="00E649E3"/>
    <w:rsid w:val="00E64BA8"/>
    <w:rsid w:val="00E64BB4"/>
    <w:rsid w:val="00E64E0B"/>
    <w:rsid w:val="00E650CF"/>
    <w:rsid w:val="00E65600"/>
    <w:rsid w:val="00E65612"/>
    <w:rsid w:val="00E659C7"/>
    <w:rsid w:val="00E65B79"/>
    <w:rsid w:val="00E65C1F"/>
    <w:rsid w:val="00E65C37"/>
    <w:rsid w:val="00E65D73"/>
    <w:rsid w:val="00E65D7E"/>
    <w:rsid w:val="00E65E0E"/>
    <w:rsid w:val="00E65E20"/>
    <w:rsid w:val="00E66075"/>
    <w:rsid w:val="00E66358"/>
    <w:rsid w:val="00E66360"/>
    <w:rsid w:val="00E66446"/>
    <w:rsid w:val="00E664C5"/>
    <w:rsid w:val="00E66A55"/>
    <w:rsid w:val="00E66B69"/>
    <w:rsid w:val="00E66C6C"/>
    <w:rsid w:val="00E66CF6"/>
    <w:rsid w:val="00E66D48"/>
    <w:rsid w:val="00E66DA7"/>
    <w:rsid w:val="00E66F41"/>
    <w:rsid w:val="00E67046"/>
    <w:rsid w:val="00E6725B"/>
    <w:rsid w:val="00E672CF"/>
    <w:rsid w:val="00E673B1"/>
    <w:rsid w:val="00E6743B"/>
    <w:rsid w:val="00E67459"/>
    <w:rsid w:val="00E67528"/>
    <w:rsid w:val="00E675E4"/>
    <w:rsid w:val="00E67649"/>
    <w:rsid w:val="00E67A26"/>
    <w:rsid w:val="00E67A87"/>
    <w:rsid w:val="00E67C17"/>
    <w:rsid w:val="00E67D51"/>
    <w:rsid w:val="00E67D5B"/>
    <w:rsid w:val="00E67DED"/>
    <w:rsid w:val="00E70193"/>
    <w:rsid w:val="00E70431"/>
    <w:rsid w:val="00E70C15"/>
    <w:rsid w:val="00E70DED"/>
    <w:rsid w:val="00E711B9"/>
    <w:rsid w:val="00E71267"/>
    <w:rsid w:val="00E714A0"/>
    <w:rsid w:val="00E714D9"/>
    <w:rsid w:val="00E7165B"/>
    <w:rsid w:val="00E71877"/>
    <w:rsid w:val="00E71B01"/>
    <w:rsid w:val="00E71B5D"/>
    <w:rsid w:val="00E71D86"/>
    <w:rsid w:val="00E71DE0"/>
    <w:rsid w:val="00E71F9B"/>
    <w:rsid w:val="00E72124"/>
    <w:rsid w:val="00E722F3"/>
    <w:rsid w:val="00E722FC"/>
    <w:rsid w:val="00E723EE"/>
    <w:rsid w:val="00E725C2"/>
    <w:rsid w:val="00E72759"/>
    <w:rsid w:val="00E72878"/>
    <w:rsid w:val="00E728EC"/>
    <w:rsid w:val="00E7295A"/>
    <w:rsid w:val="00E72B0B"/>
    <w:rsid w:val="00E72C2C"/>
    <w:rsid w:val="00E72D02"/>
    <w:rsid w:val="00E72F03"/>
    <w:rsid w:val="00E72FA3"/>
    <w:rsid w:val="00E7387A"/>
    <w:rsid w:val="00E7387F"/>
    <w:rsid w:val="00E738FD"/>
    <w:rsid w:val="00E73984"/>
    <w:rsid w:val="00E73AF8"/>
    <w:rsid w:val="00E73DAD"/>
    <w:rsid w:val="00E741DB"/>
    <w:rsid w:val="00E741E2"/>
    <w:rsid w:val="00E742AA"/>
    <w:rsid w:val="00E7440E"/>
    <w:rsid w:val="00E7469B"/>
    <w:rsid w:val="00E74A9B"/>
    <w:rsid w:val="00E74E61"/>
    <w:rsid w:val="00E7515A"/>
    <w:rsid w:val="00E7522E"/>
    <w:rsid w:val="00E753F7"/>
    <w:rsid w:val="00E754D4"/>
    <w:rsid w:val="00E755C1"/>
    <w:rsid w:val="00E755FA"/>
    <w:rsid w:val="00E756BD"/>
    <w:rsid w:val="00E75702"/>
    <w:rsid w:val="00E75AA5"/>
    <w:rsid w:val="00E75F8B"/>
    <w:rsid w:val="00E76200"/>
    <w:rsid w:val="00E7648A"/>
    <w:rsid w:val="00E768FB"/>
    <w:rsid w:val="00E769BB"/>
    <w:rsid w:val="00E769FB"/>
    <w:rsid w:val="00E76C81"/>
    <w:rsid w:val="00E76CB0"/>
    <w:rsid w:val="00E76E34"/>
    <w:rsid w:val="00E770F0"/>
    <w:rsid w:val="00E77543"/>
    <w:rsid w:val="00E77563"/>
    <w:rsid w:val="00E7756D"/>
    <w:rsid w:val="00E7760C"/>
    <w:rsid w:val="00E77776"/>
    <w:rsid w:val="00E77882"/>
    <w:rsid w:val="00E778F9"/>
    <w:rsid w:val="00E77AD3"/>
    <w:rsid w:val="00E77B3D"/>
    <w:rsid w:val="00E77B97"/>
    <w:rsid w:val="00E77EFA"/>
    <w:rsid w:val="00E8014B"/>
    <w:rsid w:val="00E8027D"/>
    <w:rsid w:val="00E80485"/>
    <w:rsid w:val="00E8064D"/>
    <w:rsid w:val="00E80650"/>
    <w:rsid w:val="00E807A4"/>
    <w:rsid w:val="00E808AD"/>
    <w:rsid w:val="00E8097E"/>
    <w:rsid w:val="00E80A5E"/>
    <w:rsid w:val="00E80AB7"/>
    <w:rsid w:val="00E80C17"/>
    <w:rsid w:val="00E80C66"/>
    <w:rsid w:val="00E81057"/>
    <w:rsid w:val="00E810ED"/>
    <w:rsid w:val="00E812A3"/>
    <w:rsid w:val="00E8137D"/>
    <w:rsid w:val="00E817BD"/>
    <w:rsid w:val="00E81800"/>
    <w:rsid w:val="00E818B0"/>
    <w:rsid w:val="00E81D05"/>
    <w:rsid w:val="00E81D32"/>
    <w:rsid w:val="00E821C2"/>
    <w:rsid w:val="00E82402"/>
    <w:rsid w:val="00E82689"/>
    <w:rsid w:val="00E82C23"/>
    <w:rsid w:val="00E82C71"/>
    <w:rsid w:val="00E82E40"/>
    <w:rsid w:val="00E8304B"/>
    <w:rsid w:val="00E83211"/>
    <w:rsid w:val="00E8333B"/>
    <w:rsid w:val="00E834F8"/>
    <w:rsid w:val="00E8397A"/>
    <w:rsid w:val="00E83AA6"/>
    <w:rsid w:val="00E83E79"/>
    <w:rsid w:val="00E83E95"/>
    <w:rsid w:val="00E8409E"/>
    <w:rsid w:val="00E840C4"/>
    <w:rsid w:val="00E84195"/>
    <w:rsid w:val="00E84610"/>
    <w:rsid w:val="00E847F8"/>
    <w:rsid w:val="00E84A54"/>
    <w:rsid w:val="00E84ADA"/>
    <w:rsid w:val="00E84C2B"/>
    <w:rsid w:val="00E851AC"/>
    <w:rsid w:val="00E851FA"/>
    <w:rsid w:val="00E852E3"/>
    <w:rsid w:val="00E85309"/>
    <w:rsid w:val="00E85658"/>
    <w:rsid w:val="00E8572E"/>
    <w:rsid w:val="00E85849"/>
    <w:rsid w:val="00E85899"/>
    <w:rsid w:val="00E85920"/>
    <w:rsid w:val="00E85921"/>
    <w:rsid w:val="00E85CA2"/>
    <w:rsid w:val="00E85F46"/>
    <w:rsid w:val="00E86400"/>
    <w:rsid w:val="00E864D0"/>
    <w:rsid w:val="00E868FA"/>
    <w:rsid w:val="00E86A4E"/>
    <w:rsid w:val="00E86A8E"/>
    <w:rsid w:val="00E86AFB"/>
    <w:rsid w:val="00E86E96"/>
    <w:rsid w:val="00E86F4D"/>
    <w:rsid w:val="00E86F9B"/>
    <w:rsid w:val="00E87032"/>
    <w:rsid w:val="00E871EA"/>
    <w:rsid w:val="00E8722B"/>
    <w:rsid w:val="00E87328"/>
    <w:rsid w:val="00E8742F"/>
    <w:rsid w:val="00E877FE"/>
    <w:rsid w:val="00E87968"/>
    <w:rsid w:val="00E87EE8"/>
    <w:rsid w:val="00E90144"/>
    <w:rsid w:val="00E902D0"/>
    <w:rsid w:val="00E90671"/>
    <w:rsid w:val="00E90882"/>
    <w:rsid w:val="00E90B6D"/>
    <w:rsid w:val="00E90C70"/>
    <w:rsid w:val="00E91192"/>
    <w:rsid w:val="00E9125C"/>
    <w:rsid w:val="00E91520"/>
    <w:rsid w:val="00E918DA"/>
    <w:rsid w:val="00E91AC9"/>
    <w:rsid w:val="00E91ACC"/>
    <w:rsid w:val="00E91C71"/>
    <w:rsid w:val="00E91D71"/>
    <w:rsid w:val="00E91F8E"/>
    <w:rsid w:val="00E92145"/>
    <w:rsid w:val="00E921BE"/>
    <w:rsid w:val="00E92299"/>
    <w:rsid w:val="00E9231C"/>
    <w:rsid w:val="00E9249B"/>
    <w:rsid w:val="00E9259A"/>
    <w:rsid w:val="00E92AE3"/>
    <w:rsid w:val="00E92EC0"/>
    <w:rsid w:val="00E93032"/>
    <w:rsid w:val="00E933CC"/>
    <w:rsid w:val="00E934CE"/>
    <w:rsid w:val="00E935EF"/>
    <w:rsid w:val="00E9369A"/>
    <w:rsid w:val="00E93A10"/>
    <w:rsid w:val="00E93A36"/>
    <w:rsid w:val="00E93B91"/>
    <w:rsid w:val="00E93CE3"/>
    <w:rsid w:val="00E93FA2"/>
    <w:rsid w:val="00E942DB"/>
    <w:rsid w:val="00E94326"/>
    <w:rsid w:val="00E94647"/>
    <w:rsid w:val="00E94A65"/>
    <w:rsid w:val="00E94BB7"/>
    <w:rsid w:val="00E94C56"/>
    <w:rsid w:val="00E94C7F"/>
    <w:rsid w:val="00E94CEC"/>
    <w:rsid w:val="00E94D95"/>
    <w:rsid w:val="00E94DF5"/>
    <w:rsid w:val="00E951E2"/>
    <w:rsid w:val="00E95241"/>
    <w:rsid w:val="00E9534D"/>
    <w:rsid w:val="00E95648"/>
    <w:rsid w:val="00E9570D"/>
    <w:rsid w:val="00E95745"/>
    <w:rsid w:val="00E958ED"/>
    <w:rsid w:val="00E9599F"/>
    <w:rsid w:val="00E95A1B"/>
    <w:rsid w:val="00E95A4D"/>
    <w:rsid w:val="00E95A99"/>
    <w:rsid w:val="00E95B75"/>
    <w:rsid w:val="00E95D2B"/>
    <w:rsid w:val="00E95D6F"/>
    <w:rsid w:val="00E95E49"/>
    <w:rsid w:val="00E95FB1"/>
    <w:rsid w:val="00E9646E"/>
    <w:rsid w:val="00E968E8"/>
    <w:rsid w:val="00E96ABA"/>
    <w:rsid w:val="00E96BDF"/>
    <w:rsid w:val="00E96CB4"/>
    <w:rsid w:val="00E96CE1"/>
    <w:rsid w:val="00E96E03"/>
    <w:rsid w:val="00E96E96"/>
    <w:rsid w:val="00E9727C"/>
    <w:rsid w:val="00E973B9"/>
    <w:rsid w:val="00E97529"/>
    <w:rsid w:val="00E9769A"/>
    <w:rsid w:val="00E97728"/>
    <w:rsid w:val="00E978F4"/>
    <w:rsid w:val="00E97D8F"/>
    <w:rsid w:val="00E97E2A"/>
    <w:rsid w:val="00E97FD3"/>
    <w:rsid w:val="00EA012A"/>
    <w:rsid w:val="00EA0199"/>
    <w:rsid w:val="00EA02C9"/>
    <w:rsid w:val="00EA066B"/>
    <w:rsid w:val="00EA0EA0"/>
    <w:rsid w:val="00EA1004"/>
    <w:rsid w:val="00EA1109"/>
    <w:rsid w:val="00EA122C"/>
    <w:rsid w:val="00EA1349"/>
    <w:rsid w:val="00EA174A"/>
    <w:rsid w:val="00EA1B2B"/>
    <w:rsid w:val="00EA1BB8"/>
    <w:rsid w:val="00EA1D78"/>
    <w:rsid w:val="00EA1E31"/>
    <w:rsid w:val="00EA1F3E"/>
    <w:rsid w:val="00EA1FF2"/>
    <w:rsid w:val="00EA2260"/>
    <w:rsid w:val="00EA24CE"/>
    <w:rsid w:val="00EA25A4"/>
    <w:rsid w:val="00EA29C8"/>
    <w:rsid w:val="00EA2A3C"/>
    <w:rsid w:val="00EA2C27"/>
    <w:rsid w:val="00EA2DC1"/>
    <w:rsid w:val="00EA2DC9"/>
    <w:rsid w:val="00EA2E49"/>
    <w:rsid w:val="00EA3063"/>
    <w:rsid w:val="00EA31D4"/>
    <w:rsid w:val="00EA3376"/>
    <w:rsid w:val="00EA3B93"/>
    <w:rsid w:val="00EA3C99"/>
    <w:rsid w:val="00EA4091"/>
    <w:rsid w:val="00EA40B6"/>
    <w:rsid w:val="00EA413B"/>
    <w:rsid w:val="00EA423B"/>
    <w:rsid w:val="00EA425D"/>
    <w:rsid w:val="00EA478C"/>
    <w:rsid w:val="00EA4978"/>
    <w:rsid w:val="00EA497A"/>
    <w:rsid w:val="00EA4AAF"/>
    <w:rsid w:val="00EA4CD4"/>
    <w:rsid w:val="00EA4D3C"/>
    <w:rsid w:val="00EA4E10"/>
    <w:rsid w:val="00EA4F0F"/>
    <w:rsid w:val="00EA501B"/>
    <w:rsid w:val="00EA502A"/>
    <w:rsid w:val="00EA5068"/>
    <w:rsid w:val="00EA513F"/>
    <w:rsid w:val="00EA5361"/>
    <w:rsid w:val="00EA567E"/>
    <w:rsid w:val="00EA5692"/>
    <w:rsid w:val="00EA5A28"/>
    <w:rsid w:val="00EA5A5C"/>
    <w:rsid w:val="00EA5A87"/>
    <w:rsid w:val="00EA5B13"/>
    <w:rsid w:val="00EA5C1D"/>
    <w:rsid w:val="00EA616B"/>
    <w:rsid w:val="00EA681F"/>
    <w:rsid w:val="00EA6A5D"/>
    <w:rsid w:val="00EA6C3D"/>
    <w:rsid w:val="00EA6D9B"/>
    <w:rsid w:val="00EA6DBF"/>
    <w:rsid w:val="00EA6E1D"/>
    <w:rsid w:val="00EA6E89"/>
    <w:rsid w:val="00EA6EA6"/>
    <w:rsid w:val="00EA7213"/>
    <w:rsid w:val="00EA7375"/>
    <w:rsid w:val="00EA75CA"/>
    <w:rsid w:val="00EA762B"/>
    <w:rsid w:val="00EA765D"/>
    <w:rsid w:val="00EA7691"/>
    <w:rsid w:val="00EA772C"/>
    <w:rsid w:val="00EA7A1E"/>
    <w:rsid w:val="00EA7BC9"/>
    <w:rsid w:val="00EA7D2F"/>
    <w:rsid w:val="00EA7F94"/>
    <w:rsid w:val="00EB0049"/>
    <w:rsid w:val="00EB010A"/>
    <w:rsid w:val="00EB0508"/>
    <w:rsid w:val="00EB0614"/>
    <w:rsid w:val="00EB06B1"/>
    <w:rsid w:val="00EB074B"/>
    <w:rsid w:val="00EB076E"/>
    <w:rsid w:val="00EB0821"/>
    <w:rsid w:val="00EB097E"/>
    <w:rsid w:val="00EB0A0C"/>
    <w:rsid w:val="00EB0A12"/>
    <w:rsid w:val="00EB0DE1"/>
    <w:rsid w:val="00EB0FCA"/>
    <w:rsid w:val="00EB105C"/>
    <w:rsid w:val="00EB11C0"/>
    <w:rsid w:val="00EB11F1"/>
    <w:rsid w:val="00EB12A3"/>
    <w:rsid w:val="00EB139B"/>
    <w:rsid w:val="00EB145F"/>
    <w:rsid w:val="00EB1498"/>
    <w:rsid w:val="00EB16F2"/>
    <w:rsid w:val="00EB172D"/>
    <w:rsid w:val="00EB17BF"/>
    <w:rsid w:val="00EB1851"/>
    <w:rsid w:val="00EB1960"/>
    <w:rsid w:val="00EB1B94"/>
    <w:rsid w:val="00EB1D30"/>
    <w:rsid w:val="00EB1DD3"/>
    <w:rsid w:val="00EB1E62"/>
    <w:rsid w:val="00EB1FAF"/>
    <w:rsid w:val="00EB2044"/>
    <w:rsid w:val="00EB2225"/>
    <w:rsid w:val="00EB2432"/>
    <w:rsid w:val="00EB2505"/>
    <w:rsid w:val="00EB28B4"/>
    <w:rsid w:val="00EB2BE3"/>
    <w:rsid w:val="00EB310C"/>
    <w:rsid w:val="00EB3111"/>
    <w:rsid w:val="00EB3436"/>
    <w:rsid w:val="00EB3445"/>
    <w:rsid w:val="00EB348B"/>
    <w:rsid w:val="00EB35CF"/>
    <w:rsid w:val="00EB3764"/>
    <w:rsid w:val="00EB38E2"/>
    <w:rsid w:val="00EB390E"/>
    <w:rsid w:val="00EB3C8C"/>
    <w:rsid w:val="00EB3CAC"/>
    <w:rsid w:val="00EB43FF"/>
    <w:rsid w:val="00EB4461"/>
    <w:rsid w:val="00EB452E"/>
    <w:rsid w:val="00EB454A"/>
    <w:rsid w:val="00EB46BC"/>
    <w:rsid w:val="00EB486E"/>
    <w:rsid w:val="00EB490D"/>
    <w:rsid w:val="00EB49E8"/>
    <w:rsid w:val="00EB4A84"/>
    <w:rsid w:val="00EB4B4F"/>
    <w:rsid w:val="00EB4BB5"/>
    <w:rsid w:val="00EB4E99"/>
    <w:rsid w:val="00EB4EA0"/>
    <w:rsid w:val="00EB51D8"/>
    <w:rsid w:val="00EB5431"/>
    <w:rsid w:val="00EB54E2"/>
    <w:rsid w:val="00EB5600"/>
    <w:rsid w:val="00EB56D7"/>
    <w:rsid w:val="00EB576B"/>
    <w:rsid w:val="00EB58D6"/>
    <w:rsid w:val="00EB58EF"/>
    <w:rsid w:val="00EB5A4C"/>
    <w:rsid w:val="00EB5AE4"/>
    <w:rsid w:val="00EB5BE5"/>
    <w:rsid w:val="00EB5C60"/>
    <w:rsid w:val="00EB5E1A"/>
    <w:rsid w:val="00EB5F4D"/>
    <w:rsid w:val="00EB5F7E"/>
    <w:rsid w:val="00EB62CA"/>
    <w:rsid w:val="00EB6546"/>
    <w:rsid w:val="00EB6ACB"/>
    <w:rsid w:val="00EB6C7E"/>
    <w:rsid w:val="00EB6D56"/>
    <w:rsid w:val="00EB6DCC"/>
    <w:rsid w:val="00EB6EFA"/>
    <w:rsid w:val="00EB7494"/>
    <w:rsid w:val="00EB74E0"/>
    <w:rsid w:val="00EB7547"/>
    <w:rsid w:val="00EB77B0"/>
    <w:rsid w:val="00EB7C74"/>
    <w:rsid w:val="00EB7E06"/>
    <w:rsid w:val="00EB7E9B"/>
    <w:rsid w:val="00EB7FEB"/>
    <w:rsid w:val="00EC02A8"/>
    <w:rsid w:val="00EC040C"/>
    <w:rsid w:val="00EC0487"/>
    <w:rsid w:val="00EC0589"/>
    <w:rsid w:val="00EC065B"/>
    <w:rsid w:val="00EC0697"/>
    <w:rsid w:val="00EC0979"/>
    <w:rsid w:val="00EC0AB7"/>
    <w:rsid w:val="00EC0C39"/>
    <w:rsid w:val="00EC0DBD"/>
    <w:rsid w:val="00EC0F0E"/>
    <w:rsid w:val="00EC10D6"/>
    <w:rsid w:val="00EC13B3"/>
    <w:rsid w:val="00EC164F"/>
    <w:rsid w:val="00EC166D"/>
    <w:rsid w:val="00EC17BE"/>
    <w:rsid w:val="00EC17D7"/>
    <w:rsid w:val="00EC1A0C"/>
    <w:rsid w:val="00EC1A71"/>
    <w:rsid w:val="00EC1BC7"/>
    <w:rsid w:val="00EC1BE5"/>
    <w:rsid w:val="00EC1C03"/>
    <w:rsid w:val="00EC1C76"/>
    <w:rsid w:val="00EC1DD0"/>
    <w:rsid w:val="00EC1F72"/>
    <w:rsid w:val="00EC204F"/>
    <w:rsid w:val="00EC22D2"/>
    <w:rsid w:val="00EC22F9"/>
    <w:rsid w:val="00EC2381"/>
    <w:rsid w:val="00EC2518"/>
    <w:rsid w:val="00EC2577"/>
    <w:rsid w:val="00EC25D4"/>
    <w:rsid w:val="00EC272D"/>
    <w:rsid w:val="00EC282B"/>
    <w:rsid w:val="00EC28B2"/>
    <w:rsid w:val="00EC29B9"/>
    <w:rsid w:val="00EC2A8F"/>
    <w:rsid w:val="00EC2B4F"/>
    <w:rsid w:val="00EC2DF9"/>
    <w:rsid w:val="00EC2F6E"/>
    <w:rsid w:val="00EC3027"/>
    <w:rsid w:val="00EC30B9"/>
    <w:rsid w:val="00EC3149"/>
    <w:rsid w:val="00EC32CF"/>
    <w:rsid w:val="00EC3385"/>
    <w:rsid w:val="00EC373C"/>
    <w:rsid w:val="00EC3B5E"/>
    <w:rsid w:val="00EC3B95"/>
    <w:rsid w:val="00EC3D0E"/>
    <w:rsid w:val="00EC3D5E"/>
    <w:rsid w:val="00EC3FE3"/>
    <w:rsid w:val="00EC40CD"/>
    <w:rsid w:val="00EC4234"/>
    <w:rsid w:val="00EC42B5"/>
    <w:rsid w:val="00EC47DC"/>
    <w:rsid w:val="00EC48E6"/>
    <w:rsid w:val="00EC497B"/>
    <w:rsid w:val="00EC4C46"/>
    <w:rsid w:val="00EC4DD7"/>
    <w:rsid w:val="00EC4E5A"/>
    <w:rsid w:val="00EC4FA4"/>
    <w:rsid w:val="00EC5097"/>
    <w:rsid w:val="00EC537C"/>
    <w:rsid w:val="00EC57FB"/>
    <w:rsid w:val="00EC58FD"/>
    <w:rsid w:val="00EC594E"/>
    <w:rsid w:val="00EC5C2D"/>
    <w:rsid w:val="00EC5D1F"/>
    <w:rsid w:val="00EC5D97"/>
    <w:rsid w:val="00EC630C"/>
    <w:rsid w:val="00EC646F"/>
    <w:rsid w:val="00EC6522"/>
    <w:rsid w:val="00EC66AB"/>
    <w:rsid w:val="00EC66E6"/>
    <w:rsid w:val="00EC66EF"/>
    <w:rsid w:val="00EC68A3"/>
    <w:rsid w:val="00EC6C04"/>
    <w:rsid w:val="00EC6DDB"/>
    <w:rsid w:val="00EC6EFF"/>
    <w:rsid w:val="00EC6FE7"/>
    <w:rsid w:val="00EC72E0"/>
    <w:rsid w:val="00EC7433"/>
    <w:rsid w:val="00EC795C"/>
    <w:rsid w:val="00EC7993"/>
    <w:rsid w:val="00EC7A15"/>
    <w:rsid w:val="00EC7A50"/>
    <w:rsid w:val="00EC7B00"/>
    <w:rsid w:val="00EC7B5B"/>
    <w:rsid w:val="00EC7BCC"/>
    <w:rsid w:val="00EC7D24"/>
    <w:rsid w:val="00EC7DA7"/>
    <w:rsid w:val="00EC7E95"/>
    <w:rsid w:val="00EC7F9D"/>
    <w:rsid w:val="00ED008E"/>
    <w:rsid w:val="00ED0212"/>
    <w:rsid w:val="00ED037E"/>
    <w:rsid w:val="00ED0492"/>
    <w:rsid w:val="00ED08D2"/>
    <w:rsid w:val="00ED0DDC"/>
    <w:rsid w:val="00ED0E14"/>
    <w:rsid w:val="00ED0E16"/>
    <w:rsid w:val="00ED0F4D"/>
    <w:rsid w:val="00ED103C"/>
    <w:rsid w:val="00ED1054"/>
    <w:rsid w:val="00ED1444"/>
    <w:rsid w:val="00ED152E"/>
    <w:rsid w:val="00ED16D0"/>
    <w:rsid w:val="00ED184B"/>
    <w:rsid w:val="00ED1864"/>
    <w:rsid w:val="00ED18BE"/>
    <w:rsid w:val="00ED19A3"/>
    <w:rsid w:val="00ED1B61"/>
    <w:rsid w:val="00ED1C64"/>
    <w:rsid w:val="00ED1DB7"/>
    <w:rsid w:val="00ED1E09"/>
    <w:rsid w:val="00ED1E3B"/>
    <w:rsid w:val="00ED1E9E"/>
    <w:rsid w:val="00ED205B"/>
    <w:rsid w:val="00ED20A6"/>
    <w:rsid w:val="00ED2116"/>
    <w:rsid w:val="00ED21E1"/>
    <w:rsid w:val="00ED2721"/>
    <w:rsid w:val="00ED2893"/>
    <w:rsid w:val="00ED289E"/>
    <w:rsid w:val="00ED2DAE"/>
    <w:rsid w:val="00ED2ECD"/>
    <w:rsid w:val="00ED2F68"/>
    <w:rsid w:val="00ED2F6B"/>
    <w:rsid w:val="00ED30B1"/>
    <w:rsid w:val="00ED3333"/>
    <w:rsid w:val="00ED334F"/>
    <w:rsid w:val="00ED35F1"/>
    <w:rsid w:val="00ED3691"/>
    <w:rsid w:val="00ED3693"/>
    <w:rsid w:val="00ED3741"/>
    <w:rsid w:val="00ED37C0"/>
    <w:rsid w:val="00ED386E"/>
    <w:rsid w:val="00ED38DF"/>
    <w:rsid w:val="00ED3A5C"/>
    <w:rsid w:val="00ED3A61"/>
    <w:rsid w:val="00ED3FEF"/>
    <w:rsid w:val="00ED41C1"/>
    <w:rsid w:val="00ED4577"/>
    <w:rsid w:val="00ED46DF"/>
    <w:rsid w:val="00ED493C"/>
    <w:rsid w:val="00ED4A34"/>
    <w:rsid w:val="00ED4B19"/>
    <w:rsid w:val="00ED4BEF"/>
    <w:rsid w:val="00ED4C2C"/>
    <w:rsid w:val="00ED4E93"/>
    <w:rsid w:val="00ED525E"/>
    <w:rsid w:val="00ED5462"/>
    <w:rsid w:val="00ED5859"/>
    <w:rsid w:val="00ED5EA9"/>
    <w:rsid w:val="00ED5EAF"/>
    <w:rsid w:val="00ED5FBF"/>
    <w:rsid w:val="00ED602B"/>
    <w:rsid w:val="00ED6538"/>
    <w:rsid w:val="00ED6951"/>
    <w:rsid w:val="00ED6B4F"/>
    <w:rsid w:val="00ED6F1A"/>
    <w:rsid w:val="00ED6FE9"/>
    <w:rsid w:val="00ED7056"/>
    <w:rsid w:val="00ED70AC"/>
    <w:rsid w:val="00ED7513"/>
    <w:rsid w:val="00ED779C"/>
    <w:rsid w:val="00ED7805"/>
    <w:rsid w:val="00ED785A"/>
    <w:rsid w:val="00ED79F4"/>
    <w:rsid w:val="00ED7AE5"/>
    <w:rsid w:val="00ED7BA3"/>
    <w:rsid w:val="00ED7C80"/>
    <w:rsid w:val="00ED7D99"/>
    <w:rsid w:val="00ED7DDD"/>
    <w:rsid w:val="00ED7F86"/>
    <w:rsid w:val="00ED7FF8"/>
    <w:rsid w:val="00EE06F2"/>
    <w:rsid w:val="00EE09EE"/>
    <w:rsid w:val="00EE0AE8"/>
    <w:rsid w:val="00EE0BBC"/>
    <w:rsid w:val="00EE0F06"/>
    <w:rsid w:val="00EE1092"/>
    <w:rsid w:val="00EE10AA"/>
    <w:rsid w:val="00EE1205"/>
    <w:rsid w:val="00EE1551"/>
    <w:rsid w:val="00EE180D"/>
    <w:rsid w:val="00EE1834"/>
    <w:rsid w:val="00EE1903"/>
    <w:rsid w:val="00EE1D8D"/>
    <w:rsid w:val="00EE1DD8"/>
    <w:rsid w:val="00EE1FA5"/>
    <w:rsid w:val="00EE1FD1"/>
    <w:rsid w:val="00EE22DE"/>
    <w:rsid w:val="00EE2478"/>
    <w:rsid w:val="00EE2537"/>
    <w:rsid w:val="00EE2690"/>
    <w:rsid w:val="00EE2889"/>
    <w:rsid w:val="00EE29AC"/>
    <w:rsid w:val="00EE2A6B"/>
    <w:rsid w:val="00EE2AC3"/>
    <w:rsid w:val="00EE2B75"/>
    <w:rsid w:val="00EE2BEE"/>
    <w:rsid w:val="00EE2DD1"/>
    <w:rsid w:val="00EE3052"/>
    <w:rsid w:val="00EE30CC"/>
    <w:rsid w:val="00EE31AE"/>
    <w:rsid w:val="00EE360E"/>
    <w:rsid w:val="00EE370B"/>
    <w:rsid w:val="00EE3884"/>
    <w:rsid w:val="00EE391D"/>
    <w:rsid w:val="00EE397A"/>
    <w:rsid w:val="00EE3984"/>
    <w:rsid w:val="00EE3A6E"/>
    <w:rsid w:val="00EE3C03"/>
    <w:rsid w:val="00EE3D40"/>
    <w:rsid w:val="00EE3E50"/>
    <w:rsid w:val="00EE3E94"/>
    <w:rsid w:val="00EE3F28"/>
    <w:rsid w:val="00EE4031"/>
    <w:rsid w:val="00EE40F5"/>
    <w:rsid w:val="00EE42ED"/>
    <w:rsid w:val="00EE46B5"/>
    <w:rsid w:val="00EE4BA7"/>
    <w:rsid w:val="00EE4BF3"/>
    <w:rsid w:val="00EE4C56"/>
    <w:rsid w:val="00EE4D86"/>
    <w:rsid w:val="00EE4F1D"/>
    <w:rsid w:val="00EE4F3D"/>
    <w:rsid w:val="00EE4F61"/>
    <w:rsid w:val="00EE4F89"/>
    <w:rsid w:val="00EE51CD"/>
    <w:rsid w:val="00EE5212"/>
    <w:rsid w:val="00EE551B"/>
    <w:rsid w:val="00EE56F7"/>
    <w:rsid w:val="00EE5758"/>
    <w:rsid w:val="00EE57DF"/>
    <w:rsid w:val="00EE5950"/>
    <w:rsid w:val="00EE5B47"/>
    <w:rsid w:val="00EE5DC8"/>
    <w:rsid w:val="00EE5F1D"/>
    <w:rsid w:val="00EE6139"/>
    <w:rsid w:val="00EE631A"/>
    <w:rsid w:val="00EE6349"/>
    <w:rsid w:val="00EE6667"/>
    <w:rsid w:val="00EE671B"/>
    <w:rsid w:val="00EE675B"/>
    <w:rsid w:val="00EE6761"/>
    <w:rsid w:val="00EE676F"/>
    <w:rsid w:val="00EE6966"/>
    <w:rsid w:val="00EE6ADD"/>
    <w:rsid w:val="00EE6C78"/>
    <w:rsid w:val="00EE6E55"/>
    <w:rsid w:val="00EE7266"/>
    <w:rsid w:val="00EE7375"/>
    <w:rsid w:val="00EE7541"/>
    <w:rsid w:val="00EE7564"/>
    <w:rsid w:val="00EE7650"/>
    <w:rsid w:val="00EE780A"/>
    <w:rsid w:val="00EE79B8"/>
    <w:rsid w:val="00EE7C69"/>
    <w:rsid w:val="00EE7C7F"/>
    <w:rsid w:val="00EE7D43"/>
    <w:rsid w:val="00EE7E25"/>
    <w:rsid w:val="00EE7E79"/>
    <w:rsid w:val="00EF0155"/>
    <w:rsid w:val="00EF03AA"/>
    <w:rsid w:val="00EF044F"/>
    <w:rsid w:val="00EF05DB"/>
    <w:rsid w:val="00EF05FD"/>
    <w:rsid w:val="00EF06CB"/>
    <w:rsid w:val="00EF0AEF"/>
    <w:rsid w:val="00EF108D"/>
    <w:rsid w:val="00EF11C3"/>
    <w:rsid w:val="00EF1490"/>
    <w:rsid w:val="00EF1838"/>
    <w:rsid w:val="00EF1E37"/>
    <w:rsid w:val="00EF1EFA"/>
    <w:rsid w:val="00EF2067"/>
    <w:rsid w:val="00EF211D"/>
    <w:rsid w:val="00EF2383"/>
    <w:rsid w:val="00EF2444"/>
    <w:rsid w:val="00EF25E6"/>
    <w:rsid w:val="00EF2679"/>
    <w:rsid w:val="00EF28DA"/>
    <w:rsid w:val="00EF2A2E"/>
    <w:rsid w:val="00EF2CB8"/>
    <w:rsid w:val="00EF2DA5"/>
    <w:rsid w:val="00EF2DA9"/>
    <w:rsid w:val="00EF2E61"/>
    <w:rsid w:val="00EF337C"/>
    <w:rsid w:val="00EF3390"/>
    <w:rsid w:val="00EF3A41"/>
    <w:rsid w:val="00EF3AE7"/>
    <w:rsid w:val="00EF403F"/>
    <w:rsid w:val="00EF44B7"/>
    <w:rsid w:val="00EF4701"/>
    <w:rsid w:val="00EF474C"/>
    <w:rsid w:val="00EF4753"/>
    <w:rsid w:val="00EF4756"/>
    <w:rsid w:val="00EF49CB"/>
    <w:rsid w:val="00EF4A70"/>
    <w:rsid w:val="00EF4BD9"/>
    <w:rsid w:val="00EF4C1D"/>
    <w:rsid w:val="00EF510D"/>
    <w:rsid w:val="00EF51D1"/>
    <w:rsid w:val="00EF54C0"/>
    <w:rsid w:val="00EF54D5"/>
    <w:rsid w:val="00EF5515"/>
    <w:rsid w:val="00EF6135"/>
    <w:rsid w:val="00EF614A"/>
    <w:rsid w:val="00EF61AE"/>
    <w:rsid w:val="00EF6291"/>
    <w:rsid w:val="00EF66B3"/>
    <w:rsid w:val="00EF6EAD"/>
    <w:rsid w:val="00EF6FDB"/>
    <w:rsid w:val="00EF70BB"/>
    <w:rsid w:val="00EF722C"/>
    <w:rsid w:val="00EF767F"/>
    <w:rsid w:val="00EF769B"/>
    <w:rsid w:val="00EF76E2"/>
    <w:rsid w:val="00EF77D9"/>
    <w:rsid w:val="00EF79CA"/>
    <w:rsid w:val="00EF7A02"/>
    <w:rsid w:val="00EF7CAA"/>
    <w:rsid w:val="00EF7F5F"/>
    <w:rsid w:val="00EF7F80"/>
    <w:rsid w:val="00F002E0"/>
    <w:rsid w:val="00F003F9"/>
    <w:rsid w:val="00F004A7"/>
    <w:rsid w:val="00F00548"/>
    <w:rsid w:val="00F00691"/>
    <w:rsid w:val="00F006F7"/>
    <w:rsid w:val="00F00720"/>
    <w:rsid w:val="00F00739"/>
    <w:rsid w:val="00F00750"/>
    <w:rsid w:val="00F00A96"/>
    <w:rsid w:val="00F00D05"/>
    <w:rsid w:val="00F00DD1"/>
    <w:rsid w:val="00F00F61"/>
    <w:rsid w:val="00F010CC"/>
    <w:rsid w:val="00F011DC"/>
    <w:rsid w:val="00F01481"/>
    <w:rsid w:val="00F014CA"/>
    <w:rsid w:val="00F0151D"/>
    <w:rsid w:val="00F01534"/>
    <w:rsid w:val="00F01595"/>
    <w:rsid w:val="00F015E3"/>
    <w:rsid w:val="00F017DA"/>
    <w:rsid w:val="00F018E6"/>
    <w:rsid w:val="00F018F6"/>
    <w:rsid w:val="00F01C26"/>
    <w:rsid w:val="00F01DB7"/>
    <w:rsid w:val="00F01DCB"/>
    <w:rsid w:val="00F01E49"/>
    <w:rsid w:val="00F01E9D"/>
    <w:rsid w:val="00F020C2"/>
    <w:rsid w:val="00F02130"/>
    <w:rsid w:val="00F02167"/>
    <w:rsid w:val="00F02249"/>
    <w:rsid w:val="00F02374"/>
    <w:rsid w:val="00F02402"/>
    <w:rsid w:val="00F025F1"/>
    <w:rsid w:val="00F0272D"/>
    <w:rsid w:val="00F028B9"/>
    <w:rsid w:val="00F02CE7"/>
    <w:rsid w:val="00F02E06"/>
    <w:rsid w:val="00F02E55"/>
    <w:rsid w:val="00F02F60"/>
    <w:rsid w:val="00F037A4"/>
    <w:rsid w:val="00F039D0"/>
    <w:rsid w:val="00F03A19"/>
    <w:rsid w:val="00F03C22"/>
    <w:rsid w:val="00F03DAE"/>
    <w:rsid w:val="00F03F13"/>
    <w:rsid w:val="00F03F47"/>
    <w:rsid w:val="00F041C4"/>
    <w:rsid w:val="00F0455B"/>
    <w:rsid w:val="00F045D5"/>
    <w:rsid w:val="00F04679"/>
    <w:rsid w:val="00F046DB"/>
    <w:rsid w:val="00F047BB"/>
    <w:rsid w:val="00F04AAA"/>
    <w:rsid w:val="00F04FAE"/>
    <w:rsid w:val="00F04FD5"/>
    <w:rsid w:val="00F0511E"/>
    <w:rsid w:val="00F056ED"/>
    <w:rsid w:val="00F0583D"/>
    <w:rsid w:val="00F05AFA"/>
    <w:rsid w:val="00F05BC4"/>
    <w:rsid w:val="00F05E41"/>
    <w:rsid w:val="00F05F0E"/>
    <w:rsid w:val="00F05FA3"/>
    <w:rsid w:val="00F06218"/>
    <w:rsid w:val="00F06321"/>
    <w:rsid w:val="00F06336"/>
    <w:rsid w:val="00F06801"/>
    <w:rsid w:val="00F069FB"/>
    <w:rsid w:val="00F06C2D"/>
    <w:rsid w:val="00F06C35"/>
    <w:rsid w:val="00F06C46"/>
    <w:rsid w:val="00F06CE8"/>
    <w:rsid w:val="00F06E64"/>
    <w:rsid w:val="00F06EB5"/>
    <w:rsid w:val="00F06EB9"/>
    <w:rsid w:val="00F06EF2"/>
    <w:rsid w:val="00F07050"/>
    <w:rsid w:val="00F071FA"/>
    <w:rsid w:val="00F074B8"/>
    <w:rsid w:val="00F074DE"/>
    <w:rsid w:val="00F07698"/>
    <w:rsid w:val="00F076FC"/>
    <w:rsid w:val="00F0777E"/>
    <w:rsid w:val="00F07B16"/>
    <w:rsid w:val="00F07E1F"/>
    <w:rsid w:val="00F07FA7"/>
    <w:rsid w:val="00F07FAE"/>
    <w:rsid w:val="00F07FB9"/>
    <w:rsid w:val="00F10022"/>
    <w:rsid w:val="00F10335"/>
    <w:rsid w:val="00F10528"/>
    <w:rsid w:val="00F106DE"/>
    <w:rsid w:val="00F1072A"/>
    <w:rsid w:val="00F1092B"/>
    <w:rsid w:val="00F109C6"/>
    <w:rsid w:val="00F10C01"/>
    <w:rsid w:val="00F10D41"/>
    <w:rsid w:val="00F10EAB"/>
    <w:rsid w:val="00F11118"/>
    <w:rsid w:val="00F1114D"/>
    <w:rsid w:val="00F11167"/>
    <w:rsid w:val="00F1126C"/>
    <w:rsid w:val="00F113B4"/>
    <w:rsid w:val="00F114E3"/>
    <w:rsid w:val="00F114E8"/>
    <w:rsid w:val="00F11536"/>
    <w:rsid w:val="00F116A0"/>
    <w:rsid w:val="00F116B4"/>
    <w:rsid w:val="00F11883"/>
    <w:rsid w:val="00F11B9D"/>
    <w:rsid w:val="00F11D5F"/>
    <w:rsid w:val="00F11E3F"/>
    <w:rsid w:val="00F12253"/>
    <w:rsid w:val="00F12468"/>
    <w:rsid w:val="00F12764"/>
    <w:rsid w:val="00F12A5A"/>
    <w:rsid w:val="00F13011"/>
    <w:rsid w:val="00F13074"/>
    <w:rsid w:val="00F132AF"/>
    <w:rsid w:val="00F132C1"/>
    <w:rsid w:val="00F13309"/>
    <w:rsid w:val="00F13405"/>
    <w:rsid w:val="00F13652"/>
    <w:rsid w:val="00F1397F"/>
    <w:rsid w:val="00F13AD0"/>
    <w:rsid w:val="00F13C32"/>
    <w:rsid w:val="00F13CA5"/>
    <w:rsid w:val="00F13D86"/>
    <w:rsid w:val="00F13D8F"/>
    <w:rsid w:val="00F13E0A"/>
    <w:rsid w:val="00F141FD"/>
    <w:rsid w:val="00F14241"/>
    <w:rsid w:val="00F1445E"/>
    <w:rsid w:val="00F1453A"/>
    <w:rsid w:val="00F1469F"/>
    <w:rsid w:val="00F14815"/>
    <w:rsid w:val="00F14A1A"/>
    <w:rsid w:val="00F14BCB"/>
    <w:rsid w:val="00F14C31"/>
    <w:rsid w:val="00F14D2C"/>
    <w:rsid w:val="00F151E5"/>
    <w:rsid w:val="00F1525D"/>
    <w:rsid w:val="00F15963"/>
    <w:rsid w:val="00F15A28"/>
    <w:rsid w:val="00F15C62"/>
    <w:rsid w:val="00F15DB6"/>
    <w:rsid w:val="00F160BF"/>
    <w:rsid w:val="00F16217"/>
    <w:rsid w:val="00F1632F"/>
    <w:rsid w:val="00F1641B"/>
    <w:rsid w:val="00F16C0A"/>
    <w:rsid w:val="00F16EDB"/>
    <w:rsid w:val="00F170E5"/>
    <w:rsid w:val="00F17241"/>
    <w:rsid w:val="00F176D1"/>
    <w:rsid w:val="00F17A41"/>
    <w:rsid w:val="00F17AF8"/>
    <w:rsid w:val="00F17B3A"/>
    <w:rsid w:val="00F17E00"/>
    <w:rsid w:val="00F17E7E"/>
    <w:rsid w:val="00F2037C"/>
    <w:rsid w:val="00F2046A"/>
    <w:rsid w:val="00F2059B"/>
    <w:rsid w:val="00F20815"/>
    <w:rsid w:val="00F20865"/>
    <w:rsid w:val="00F20936"/>
    <w:rsid w:val="00F209B4"/>
    <w:rsid w:val="00F209EA"/>
    <w:rsid w:val="00F20C2C"/>
    <w:rsid w:val="00F20CA5"/>
    <w:rsid w:val="00F20D11"/>
    <w:rsid w:val="00F20DD3"/>
    <w:rsid w:val="00F21214"/>
    <w:rsid w:val="00F21385"/>
    <w:rsid w:val="00F21415"/>
    <w:rsid w:val="00F21417"/>
    <w:rsid w:val="00F214E5"/>
    <w:rsid w:val="00F21619"/>
    <w:rsid w:val="00F21757"/>
    <w:rsid w:val="00F217D1"/>
    <w:rsid w:val="00F21BA0"/>
    <w:rsid w:val="00F21D00"/>
    <w:rsid w:val="00F21E25"/>
    <w:rsid w:val="00F21F1E"/>
    <w:rsid w:val="00F22045"/>
    <w:rsid w:val="00F2205E"/>
    <w:rsid w:val="00F2207F"/>
    <w:rsid w:val="00F2216F"/>
    <w:rsid w:val="00F221A1"/>
    <w:rsid w:val="00F22268"/>
    <w:rsid w:val="00F22320"/>
    <w:rsid w:val="00F223C9"/>
    <w:rsid w:val="00F2252F"/>
    <w:rsid w:val="00F22839"/>
    <w:rsid w:val="00F22CDC"/>
    <w:rsid w:val="00F22D63"/>
    <w:rsid w:val="00F22DDC"/>
    <w:rsid w:val="00F22FB9"/>
    <w:rsid w:val="00F2302C"/>
    <w:rsid w:val="00F2329A"/>
    <w:rsid w:val="00F232B2"/>
    <w:rsid w:val="00F233CA"/>
    <w:rsid w:val="00F23609"/>
    <w:rsid w:val="00F23623"/>
    <w:rsid w:val="00F237F9"/>
    <w:rsid w:val="00F23953"/>
    <w:rsid w:val="00F23D1D"/>
    <w:rsid w:val="00F23DFB"/>
    <w:rsid w:val="00F23EAE"/>
    <w:rsid w:val="00F23EF4"/>
    <w:rsid w:val="00F24046"/>
    <w:rsid w:val="00F24053"/>
    <w:rsid w:val="00F24069"/>
    <w:rsid w:val="00F2432B"/>
    <w:rsid w:val="00F2442D"/>
    <w:rsid w:val="00F244A4"/>
    <w:rsid w:val="00F2451A"/>
    <w:rsid w:val="00F24654"/>
    <w:rsid w:val="00F248AD"/>
    <w:rsid w:val="00F24A1C"/>
    <w:rsid w:val="00F24CA6"/>
    <w:rsid w:val="00F24CFF"/>
    <w:rsid w:val="00F24F35"/>
    <w:rsid w:val="00F25214"/>
    <w:rsid w:val="00F25456"/>
    <w:rsid w:val="00F2546F"/>
    <w:rsid w:val="00F25505"/>
    <w:rsid w:val="00F25588"/>
    <w:rsid w:val="00F2569B"/>
    <w:rsid w:val="00F25864"/>
    <w:rsid w:val="00F25A14"/>
    <w:rsid w:val="00F25B20"/>
    <w:rsid w:val="00F25BAB"/>
    <w:rsid w:val="00F25C4C"/>
    <w:rsid w:val="00F25D16"/>
    <w:rsid w:val="00F25EB9"/>
    <w:rsid w:val="00F25EC2"/>
    <w:rsid w:val="00F25EC3"/>
    <w:rsid w:val="00F25F14"/>
    <w:rsid w:val="00F25FEC"/>
    <w:rsid w:val="00F260D5"/>
    <w:rsid w:val="00F262E2"/>
    <w:rsid w:val="00F26321"/>
    <w:rsid w:val="00F26354"/>
    <w:rsid w:val="00F2669F"/>
    <w:rsid w:val="00F26705"/>
    <w:rsid w:val="00F2686B"/>
    <w:rsid w:val="00F26947"/>
    <w:rsid w:val="00F26AF2"/>
    <w:rsid w:val="00F26B12"/>
    <w:rsid w:val="00F26B42"/>
    <w:rsid w:val="00F26FC4"/>
    <w:rsid w:val="00F26FF2"/>
    <w:rsid w:val="00F27422"/>
    <w:rsid w:val="00F27449"/>
    <w:rsid w:val="00F274E3"/>
    <w:rsid w:val="00F27533"/>
    <w:rsid w:val="00F277EF"/>
    <w:rsid w:val="00F2786E"/>
    <w:rsid w:val="00F278A3"/>
    <w:rsid w:val="00F279FB"/>
    <w:rsid w:val="00F27BB1"/>
    <w:rsid w:val="00F27DF7"/>
    <w:rsid w:val="00F27FCB"/>
    <w:rsid w:val="00F30215"/>
    <w:rsid w:val="00F3066A"/>
    <w:rsid w:val="00F3073D"/>
    <w:rsid w:val="00F309AE"/>
    <w:rsid w:val="00F30B52"/>
    <w:rsid w:val="00F30D94"/>
    <w:rsid w:val="00F31265"/>
    <w:rsid w:val="00F31497"/>
    <w:rsid w:val="00F31520"/>
    <w:rsid w:val="00F3155D"/>
    <w:rsid w:val="00F31696"/>
    <w:rsid w:val="00F31833"/>
    <w:rsid w:val="00F318C2"/>
    <w:rsid w:val="00F319EE"/>
    <w:rsid w:val="00F31BEF"/>
    <w:rsid w:val="00F31D4C"/>
    <w:rsid w:val="00F31D56"/>
    <w:rsid w:val="00F32071"/>
    <w:rsid w:val="00F320E9"/>
    <w:rsid w:val="00F3215F"/>
    <w:rsid w:val="00F32363"/>
    <w:rsid w:val="00F32364"/>
    <w:rsid w:val="00F3258C"/>
    <w:rsid w:val="00F325F2"/>
    <w:rsid w:val="00F3263A"/>
    <w:rsid w:val="00F32672"/>
    <w:rsid w:val="00F327C6"/>
    <w:rsid w:val="00F32950"/>
    <w:rsid w:val="00F329DE"/>
    <w:rsid w:val="00F32B76"/>
    <w:rsid w:val="00F33184"/>
    <w:rsid w:val="00F33324"/>
    <w:rsid w:val="00F334BC"/>
    <w:rsid w:val="00F33556"/>
    <w:rsid w:val="00F335DD"/>
    <w:rsid w:val="00F3368A"/>
    <w:rsid w:val="00F33700"/>
    <w:rsid w:val="00F3378E"/>
    <w:rsid w:val="00F33A97"/>
    <w:rsid w:val="00F33C8E"/>
    <w:rsid w:val="00F33E54"/>
    <w:rsid w:val="00F33FBA"/>
    <w:rsid w:val="00F33FBF"/>
    <w:rsid w:val="00F340B9"/>
    <w:rsid w:val="00F3431A"/>
    <w:rsid w:val="00F343C4"/>
    <w:rsid w:val="00F343FF"/>
    <w:rsid w:val="00F346F3"/>
    <w:rsid w:val="00F349EA"/>
    <w:rsid w:val="00F34A19"/>
    <w:rsid w:val="00F34B3A"/>
    <w:rsid w:val="00F34D9D"/>
    <w:rsid w:val="00F34ED7"/>
    <w:rsid w:val="00F34FB2"/>
    <w:rsid w:val="00F34FDD"/>
    <w:rsid w:val="00F3503D"/>
    <w:rsid w:val="00F350D2"/>
    <w:rsid w:val="00F351F0"/>
    <w:rsid w:val="00F353CE"/>
    <w:rsid w:val="00F353E2"/>
    <w:rsid w:val="00F3544A"/>
    <w:rsid w:val="00F3552A"/>
    <w:rsid w:val="00F35686"/>
    <w:rsid w:val="00F35921"/>
    <w:rsid w:val="00F35B7D"/>
    <w:rsid w:val="00F35C1D"/>
    <w:rsid w:val="00F35D4B"/>
    <w:rsid w:val="00F35D57"/>
    <w:rsid w:val="00F35E80"/>
    <w:rsid w:val="00F35EB3"/>
    <w:rsid w:val="00F35FA3"/>
    <w:rsid w:val="00F36217"/>
    <w:rsid w:val="00F36761"/>
    <w:rsid w:val="00F36CB2"/>
    <w:rsid w:val="00F36F1E"/>
    <w:rsid w:val="00F37098"/>
    <w:rsid w:val="00F371F9"/>
    <w:rsid w:val="00F37967"/>
    <w:rsid w:val="00F37B5B"/>
    <w:rsid w:val="00F37BCF"/>
    <w:rsid w:val="00F37C6C"/>
    <w:rsid w:val="00F37DA0"/>
    <w:rsid w:val="00F37F1C"/>
    <w:rsid w:val="00F400E5"/>
    <w:rsid w:val="00F401C2"/>
    <w:rsid w:val="00F40212"/>
    <w:rsid w:val="00F402F8"/>
    <w:rsid w:val="00F4046F"/>
    <w:rsid w:val="00F40486"/>
    <w:rsid w:val="00F404E0"/>
    <w:rsid w:val="00F40511"/>
    <w:rsid w:val="00F4064C"/>
    <w:rsid w:val="00F40698"/>
    <w:rsid w:val="00F406C7"/>
    <w:rsid w:val="00F40A9A"/>
    <w:rsid w:val="00F40C85"/>
    <w:rsid w:val="00F40E42"/>
    <w:rsid w:val="00F40F3C"/>
    <w:rsid w:val="00F40F63"/>
    <w:rsid w:val="00F41197"/>
    <w:rsid w:val="00F414A5"/>
    <w:rsid w:val="00F415F3"/>
    <w:rsid w:val="00F41969"/>
    <w:rsid w:val="00F41990"/>
    <w:rsid w:val="00F41C22"/>
    <w:rsid w:val="00F41C55"/>
    <w:rsid w:val="00F41F68"/>
    <w:rsid w:val="00F420FE"/>
    <w:rsid w:val="00F4211D"/>
    <w:rsid w:val="00F422F2"/>
    <w:rsid w:val="00F425A9"/>
    <w:rsid w:val="00F42A7D"/>
    <w:rsid w:val="00F42D9C"/>
    <w:rsid w:val="00F42FEF"/>
    <w:rsid w:val="00F4312F"/>
    <w:rsid w:val="00F43239"/>
    <w:rsid w:val="00F43350"/>
    <w:rsid w:val="00F437B7"/>
    <w:rsid w:val="00F43829"/>
    <w:rsid w:val="00F4386C"/>
    <w:rsid w:val="00F438AA"/>
    <w:rsid w:val="00F43AF3"/>
    <w:rsid w:val="00F43AFE"/>
    <w:rsid w:val="00F43C64"/>
    <w:rsid w:val="00F43D9E"/>
    <w:rsid w:val="00F43DD6"/>
    <w:rsid w:val="00F442C9"/>
    <w:rsid w:val="00F44363"/>
    <w:rsid w:val="00F44374"/>
    <w:rsid w:val="00F44493"/>
    <w:rsid w:val="00F44554"/>
    <w:rsid w:val="00F4463F"/>
    <w:rsid w:val="00F4468C"/>
    <w:rsid w:val="00F446D2"/>
    <w:rsid w:val="00F448EB"/>
    <w:rsid w:val="00F44984"/>
    <w:rsid w:val="00F44A1B"/>
    <w:rsid w:val="00F44ABF"/>
    <w:rsid w:val="00F44AC3"/>
    <w:rsid w:val="00F44B77"/>
    <w:rsid w:val="00F44C0A"/>
    <w:rsid w:val="00F44C2A"/>
    <w:rsid w:val="00F44C31"/>
    <w:rsid w:val="00F44C50"/>
    <w:rsid w:val="00F44E49"/>
    <w:rsid w:val="00F45075"/>
    <w:rsid w:val="00F45118"/>
    <w:rsid w:val="00F45191"/>
    <w:rsid w:val="00F45370"/>
    <w:rsid w:val="00F453D2"/>
    <w:rsid w:val="00F45492"/>
    <w:rsid w:val="00F4559D"/>
    <w:rsid w:val="00F45633"/>
    <w:rsid w:val="00F45668"/>
    <w:rsid w:val="00F4573D"/>
    <w:rsid w:val="00F457C4"/>
    <w:rsid w:val="00F459A6"/>
    <w:rsid w:val="00F45A10"/>
    <w:rsid w:val="00F45AEC"/>
    <w:rsid w:val="00F45EF7"/>
    <w:rsid w:val="00F46249"/>
    <w:rsid w:val="00F462B0"/>
    <w:rsid w:val="00F46441"/>
    <w:rsid w:val="00F464A1"/>
    <w:rsid w:val="00F464B7"/>
    <w:rsid w:val="00F46922"/>
    <w:rsid w:val="00F469B5"/>
    <w:rsid w:val="00F469D5"/>
    <w:rsid w:val="00F46A9F"/>
    <w:rsid w:val="00F46AC2"/>
    <w:rsid w:val="00F47386"/>
    <w:rsid w:val="00F4775B"/>
    <w:rsid w:val="00F47993"/>
    <w:rsid w:val="00F47AAE"/>
    <w:rsid w:val="00F47B4B"/>
    <w:rsid w:val="00F47B5A"/>
    <w:rsid w:val="00F47CE4"/>
    <w:rsid w:val="00F47EA0"/>
    <w:rsid w:val="00F47EF6"/>
    <w:rsid w:val="00F50103"/>
    <w:rsid w:val="00F504B2"/>
    <w:rsid w:val="00F505E5"/>
    <w:rsid w:val="00F506A8"/>
    <w:rsid w:val="00F507FA"/>
    <w:rsid w:val="00F50E7A"/>
    <w:rsid w:val="00F50FCB"/>
    <w:rsid w:val="00F510FC"/>
    <w:rsid w:val="00F51AC4"/>
    <w:rsid w:val="00F51CA9"/>
    <w:rsid w:val="00F51E59"/>
    <w:rsid w:val="00F51ECC"/>
    <w:rsid w:val="00F52073"/>
    <w:rsid w:val="00F520E2"/>
    <w:rsid w:val="00F5250D"/>
    <w:rsid w:val="00F525B4"/>
    <w:rsid w:val="00F5269C"/>
    <w:rsid w:val="00F52726"/>
    <w:rsid w:val="00F5277A"/>
    <w:rsid w:val="00F527F0"/>
    <w:rsid w:val="00F529D4"/>
    <w:rsid w:val="00F52AA6"/>
    <w:rsid w:val="00F52AD6"/>
    <w:rsid w:val="00F52BDB"/>
    <w:rsid w:val="00F52C60"/>
    <w:rsid w:val="00F52D42"/>
    <w:rsid w:val="00F52D73"/>
    <w:rsid w:val="00F52DD7"/>
    <w:rsid w:val="00F5304D"/>
    <w:rsid w:val="00F5306E"/>
    <w:rsid w:val="00F53078"/>
    <w:rsid w:val="00F5334F"/>
    <w:rsid w:val="00F53473"/>
    <w:rsid w:val="00F5362A"/>
    <w:rsid w:val="00F536F1"/>
    <w:rsid w:val="00F53945"/>
    <w:rsid w:val="00F539A5"/>
    <w:rsid w:val="00F53ECD"/>
    <w:rsid w:val="00F54526"/>
    <w:rsid w:val="00F54552"/>
    <w:rsid w:val="00F546FD"/>
    <w:rsid w:val="00F54917"/>
    <w:rsid w:val="00F54B7F"/>
    <w:rsid w:val="00F54D27"/>
    <w:rsid w:val="00F54EDE"/>
    <w:rsid w:val="00F5505D"/>
    <w:rsid w:val="00F55073"/>
    <w:rsid w:val="00F551E1"/>
    <w:rsid w:val="00F5522B"/>
    <w:rsid w:val="00F55547"/>
    <w:rsid w:val="00F555B1"/>
    <w:rsid w:val="00F55789"/>
    <w:rsid w:val="00F557C7"/>
    <w:rsid w:val="00F559AF"/>
    <w:rsid w:val="00F55A8F"/>
    <w:rsid w:val="00F55AAB"/>
    <w:rsid w:val="00F55AB1"/>
    <w:rsid w:val="00F55C87"/>
    <w:rsid w:val="00F55F5A"/>
    <w:rsid w:val="00F55FF4"/>
    <w:rsid w:val="00F561C1"/>
    <w:rsid w:val="00F563EA"/>
    <w:rsid w:val="00F56874"/>
    <w:rsid w:val="00F56A5A"/>
    <w:rsid w:val="00F56B5C"/>
    <w:rsid w:val="00F56D29"/>
    <w:rsid w:val="00F56D49"/>
    <w:rsid w:val="00F56F9E"/>
    <w:rsid w:val="00F56FEF"/>
    <w:rsid w:val="00F57026"/>
    <w:rsid w:val="00F57030"/>
    <w:rsid w:val="00F570E9"/>
    <w:rsid w:val="00F5711C"/>
    <w:rsid w:val="00F57143"/>
    <w:rsid w:val="00F57229"/>
    <w:rsid w:val="00F574FE"/>
    <w:rsid w:val="00F57588"/>
    <w:rsid w:val="00F575CB"/>
    <w:rsid w:val="00F57667"/>
    <w:rsid w:val="00F57B33"/>
    <w:rsid w:val="00F57B91"/>
    <w:rsid w:val="00F57D09"/>
    <w:rsid w:val="00F57D55"/>
    <w:rsid w:val="00F57DCF"/>
    <w:rsid w:val="00F57E71"/>
    <w:rsid w:val="00F6005C"/>
    <w:rsid w:val="00F60382"/>
    <w:rsid w:val="00F6040A"/>
    <w:rsid w:val="00F60514"/>
    <w:rsid w:val="00F60636"/>
    <w:rsid w:val="00F60688"/>
    <w:rsid w:val="00F607D7"/>
    <w:rsid w:val="00F6094E"/>
    <w:rsid w:val="00F609A1"/>
    <w:rsid w:val="00F60AFA"/>
    <w:rsid w:val="00F60C0D"/>
    <w:rsid w:val="00F60C5B"/>
    <w:rsid w:val="00F60FA0"/>
    <w:rsid w:val="00F61463"/>
    <w:rsid w:val="00F614C5"/>
    <w:rsid w:val="00F614C9"/>
    <w:rsid w:val="00F61607"/>
    <w:rsid w:val="00F616F8"/>
    <w:rsid w:val="00F6179D"/>
    <w:rsid w:val="00F619F4"/>
    <w:rsid w:val="00F61AE1"/>
    <w:rsid w:val="00F61BDD"/>
    <w:rsid w:val="00F61CE7"/>
    <w:rsid w:val="00F61DC7"/>
    <w:rsid w:val="00F61F92"/>
    <w:rsid w:val="00F62011"/>
    <w:rsid w:val="00F62068"/>
    <w:rsid w:val="00F620A3"/>
    <w:rsid w:val="00F6211D"/>
    <w:rsid w:val="00F6214F"/>
    <w:rsid w:val="00F621FE"/>
    <w:rsid w:val="00F62326"/>
    <w:rsid w:val="00F623D4"/>
    <w:rsid w:val="00F625A0"/>
    <w:rsid w:val="00F6262B"/>
    <w:rsid w:val="00F62875"/>
    <w:rsid w:val="00F62C1D"/>
    <w:rsid w:val="00F62DBF"/>
    <w:rsid w:val="00F62EC3"/>
    <w:rsid w:val="00F63040"/>
    <w:rsid w:val="00F63292"/>
    <w:rsid w:val="00F634E0"/>
    <w:rsid w:val="00F6366D"/>
    <w:rsid w:val="00F636FA"/>
    <w:rsid w:val="00F6390E"/>
    <w:rsid w:val="00F63940"/>
    <w:rsid w:val="00F63BBB"/>
    <w:rsid w:val="00F63D42"/>
    <w:rsid w:val="00F63E2A"/>
    <w:rsid w:val="00F63EA6"/>
    <w:rsid w:val="00F63EB6"/>
    <w:rsid w:val="00F64190"/>
    <w:rsid w:val="00F641D9"/>
    <w:rsid w:val="00F64227"/>
    <w:rsid w:val="00F64496"/>
    <w:rsid w:val="00F64583"/>
    <w:rsid w:val="00F64691"/>
    <w:rsid w:val="00F64829"/>
    <w:rsid w:val="00F64841"/>
    <w:rsid w:val="00F64B13"/>
    <w:rsid w:val="00F64F0E"/>
    <w:rsid w:val="00F651B4"/>
    <w:rsid w:val="00F65322"/>
    <w:rsid w:val="00F6533F"/>
    <w:rsid w:val="00F653AE"/>
    <w:rsid w:val="00F653F4"/>
    <w:rsid w:val="00F658AC"/>
    <w:rsid w:val="00F658F2"/>
    <w:rsid w:val="00F65B29"/>
    <w:rsid w:val="00F65C1B"/>
    <w:rsid w:val="00F65C27"/>
    <w:rsid w:val="00F6619A"/>
    <w:rsid w:val="00F664DB"/>
    <w:rsid w:val="00F66699"/>
    <w:rsid w:val="00F66767"/>
    <w:rsid w:val="00F66A1E"/>
    <w:rsid w:val="00F66AC3"/>
    <w:rsid w:val="00F66B39"/>
    <w:rsid w:val="00F66E24"/>
    <w:rsid w:val="00F67152"/>
    <w:rsid w:val="00F671EA"/>
    <w:rsid w:val="00F67211"/>
    <w:rsid w:val="00F67385"/>
    <w:rsid w:val="00F67433"/>
    <w:rsid w:val="00F67511"/>
    <w:rsid w:val="00F67516"/>
    <w:rsid w:val="00F67518"/>
    <w:rsid w:val="00F676AB"/>
    <w:rsid w:val="00F67ABB"/>
    <w:rsid w:val="00F67BF3"/>
    <w:rsid w:val="00F67CA0"/>
    <w:rsid w:val="00F67FB1"/>
    <w:rsid w:val="00F70044"/>
    <w:rsid w:val="00F70203"/>
    <w:rsid w:val="00F70274"/>
    <w:rsid w:val="00F704F7"/>
    <w:rsid w:val="00F707F7"/>
    <w:rsid w:val="00F71480"/>
    <w:rsid w:val="00F71716"/>
    <w:rsid w:val="00F717A9"/>
    <w:rsid w:val="00F7187D"/>
    <w:rsid w:val="00F718CB"/>
    <w:rsid w:val="00F71A3D"/>
    <w:rsid w:val="00F71F8F"/>
    <w:rsid w:val="00F722DE"/>
    <w:rsid w:val="00F72675"/>
    <w:rsid w:val="00F726F5"/>
    <w:rsid w:val="00F72712"/>
    <w:rsid w:val="00F7271C"/>
    <w:rsid w:val="00F72722"/>
    <w:rsid w:val="00F72849"/>
    <w:rsid w:val="00F72B65"/>
    <w:rsid w:val="00F72D40"/>
    <w:rsid w:val="00F72D62"/>
    <w:rsid w:val="00F7300F"/>
    <w:rsid w:val="00F7309D"/>
    <w:rsid w:val="00F732F4"/>
    <w:rsid w:val="00F733C6"/>
    <w:rsid w:val="00F7352E"/>
    <w:rsid w:val="00F735D5"/>
    <w:rsid w:val="00F735E4"/>
    <w:rsid w:val="00F737A2"/>
    <w:rsid w:val="00F7382E"/>
    <w:rsid w:val="00F738E1"/>
    <w:rsid w:val="00F73BCA"/>
    <w:rsid w:val="00F73D1B"/>
    <w:rsid w:val="00F73D8E"/>
    <w:rsid w:val="00F74050"/>
    <w:rsid w:val="00F740BA"/>
    <w:rsid w:val="00F740E5"/>
    <w:rsid w:val="00F741F0"/>
    <w:rsid w:val="00F744AC"/>
    <w:rsid w:val="00F74537"/>
    <w:rsid w:val="00F7453C"/>
    <w:rsid w:val="00F7458D"/>
    <w:rsid w:val="00F74599"/>
    <w:rsid w:val="00F7493F"/>
    <w:rsid w:val="00F749A0"/>
    <w:rsid w:val="00F74B1A"/>
    <w:rsid w:val="00F74BFE"/>
    <w:rsid w:val="00F74CA0"/>
    <w:rsid w:val="00F74EFE"/>
    <w:rsid w:val="00F74F01"/>
    <w:rsid w:val="00F7584E"/>
    <w:rsid w:val="00F75916"/>
    <w:rsid w:val="00F75927"/>
    <w:rsid w:val="00F75AB1"/>
    <w:rsid w:val="00F75E22"/>
    <w:rsid w:val="00F75F00"/>
    <w:rsid w:val="00F7615F"/>
    <w:rsid w:val="00F762CE"/>
    <w:rsid w:val="00F76414"/>
    <w:rsid w:val="00F765E0"/>
    <w:rsid w:val="00F76B5C"/>
    <w:rsid w:val="00F76CA9"/>
    <w:rsid w:val="00F76E1B"/>
    <w:rsid w:val="00F770A8"/>
    <w:rsid w:val="00F771BB"/>
    <w:rsid w:val="00F771BC"/>
    <w:rsid w:val="00F772BD"/>
    <w:rsid w:val="00F773E6"/>
    <w:rsid w:val="00F77425"/>
    <w:rsid w:val="00F7746F"/>
    <w:rsid w:val="00F77AA4"/>
    <w:rsid w:val="00F77B51"/>
    <w:rsid w:val="00F77FCC"/>
    <w:rsid w:val="00F8000F"/>
    <w:rsid w:val="00F800B6"/>
    <w:rsid w:val="00F8025C"/>
    <w:rsid w:val="00F802BD"/>
    <w:rsid w:val="00F8054A"/>
    <w:rsid w:val="00F80563"/>
    <w:rsid w:val="00F807B4"/>
    <w:rsid w:val="00F807C2"/>
    <w:rsid w:val="00F809BA"/>
    <w:rsid w:val="00F80D71"/>
    <w:rsid w:val="00F80E08"/>
    <w:rsid w:val="00F81019"/>
    <w:rsid w:val="00F8111D"/>
    <w:rsid w:val="00F81383"/>
    <w:rsid w:val="00F81577"/>
    <w:rsid w:val="00F815F5"/>
    <w:rsid w:val="00F81610"/>
    <w:rsid w:val="00F8170A"/>
    <w:rsid w:val="00F817F5"/>
    <w:rsid w:val="00F81844"/>
    <w:rsid w:val="00F81A0C"/>
    <w:rsid w:val="00F81A2B"/>
    <w:rsid w:val="00F81B48"/>
    <w:rsid w:val="00F81B64"/>
    <w:rsid w:val="00F81D83"/>
    <w:rsid w:val="00F81E3B"/>
    <w:rsid w:val="00F81F13"/>
    <w:rsid w:val="00F81F3D"/>
    <w:rsid w:val="00F81F4C"/>
    <w:rsid w:val="00F81F70"/>
    <w:rsid w:val="00F8205B"/>
    <w:rsid w:val="00F82333"/>
    <w:rsid w:val="00F827CB"/>
    <w:rsid w:val="00F82A77"/>
    <w:rsid w:val="00F82BAE"/>
    <w:rsid w:val="00F8309A"/>
    <w:rsid w:val="00F8337A"/>
    <w:rsid w:val="00F834FE"/>
    <w:rsid w:val="00F83BBF"/>
    <w:rsid w:val="00F83FEA"/>
    <w:rsid w:val="00F8401B"/>
    <w:rsid w:val="00F84041"/>
    <w:rsid w:val="00F84112"/>
    <w:rsid w:val="00F8413F"/>
    <w:rsid w:val="00F8414E"/>
    <w:rsid w:val="00F841C5"/>
    <w:rsid w:val="00F8426E"/>
    <w:rsid w:val="00F8438E"/>
    <w:rsid w:val="00F844DD"/>
    <w:rsid w:val="00F84547"/>
    <w:rsid w:val="00F8491A"/>
    <w:rsid w:val="00F84952"/>
    <w:rsid w:val="00F84999"/>
    <w:rsid w:val="00F84C8E"/>
    <w:rsid w:val="00F84CA9"/>
    <w:rsid w:val="00F84CD6"/>
    <w:rsid w:val="00F8515A"/>
    <w:rsid w:val="00F85399"/>
    <w:rsid w:val="00F85A04"/>
    <w:rsid w:val="00F85A30"/>
    <w:rsid w:val="00F85D2E"/>
    <w:rsid w:val="00F85E69"/>
    <w:rsid w:val="00F85F47"/>
    <w:rsid w:val="00F85F58"/>
    <w:rsid w:val="00F860BB"/>
    <w:rsid w:val="00F860D3"/>
    <w:rsid w:val="00F86203"/>
    <w:rsid w:val="00F8620F"/>
    <w:rsid w:val="00F862D3"/>
    <w:rsid w:val="00F8644C"/>
    <w:rsid w:val="00F86474"/>
    <w:rsid w:val="00F864F0"/>
    <w:rsid w:val="00F865F7"/>
    <w:rsid w:val="00F86721"/>
    <w:rsid w:val="00F8696D"/>
    <w:rsid w:val="00F86B06"/>
    <w:rsid w:val="00F86C91"/>
    <w:rsid w:val="00F86CBF"/>
    <w:rsid w:val="00F86D57"/>
    <w:rsid w:val="00F86D8A"/>
    <w:rsid w:val="00F8706D"/>
    <w:rsid w:val="00F8706F"/>
    <w:rsid w:val="00F8709F"/>
    <w:rsid w:val="00F8733F"/>
    <w:rsid w:val="00F875E2"/>
    <w:rsid w:val="00F87612"/>
    <w:rsid w:val="00F87943"/>
    <w:rsid w:val="00F87E0D"/>
    <w:rsid w:val="00F87EC4"/>
    <w:rsid w:val="00F87EDA"/>
    <w:rsid w:val="00F9000B"/>
    <w:rsid w:val="00F90469"/>
    <w:rsid w:val="00F90470"/>
    <w:rsid w:val="00F90516"/>
    <w:rsid w:val="00F905A0"/>
    <w:rsid w:val="00F905D0"/>
    <w:rsid w:val="00F90659"/>
    <w:rsid w:val="00F90852"/>
    <w:rsid w:val="00F90990"/>
    <w:rsid w:val="00F90B48"/>
    <w:rsid w:val="00F90CED"/>
    <w:rsid w:val="00F91062"/>
    <w:rsid w:val="00F91076"/>
    <w:rsid w:val="00F912FA"/>
    <w:rsid w:val="00F913E7"/>
    <w:rsid w:val="00F913F3"/>
    <w:rsid w:val="00F9144D"/>
    <w:rsid w:val="00F91557"/>
    <w:rsid w:val="00F91627"/>
    <w:rsid w:val="00F91716"/>
    <w:rsid w:val="00F91734"/>
    <w:rsid w:val="00F9176C"/>
    <w:rsid w:val="00F91A49"/>
    <w:rsid w:val="00F91CF7"/>
    <w:rsid w:val="00F91D30"/>
    <w:rsid w:val="00F92250"/>
    <w:rsid w:val="00F9228B"/>
    <w:rsid w:val="00F9281D"/>
    <w:rsid w:val="00F92A51"/>
    <w:rsid w:val="00F92AE6"/>
    <w:rsid w:val="00F92BB1"/>
    <w:rsid w:val="00F92CC7"/>
    <w:rsid w:val="00F92EF0"/>
    <w:rsid w:val="00F9331B"/>
    <w:rsid w:val="00F933E7"/>
    <w:rsid w:val="00F9341A"/>
    <w:rsid w:val="00F93692"/>
    <w:rsid w:val="00F93A3F"/>
    <w:rsid w:val="00F93AF1"/>
    <w:rsid w:val="00F94764"/>
    <w:rsid w:val="00F94BE3"/>
    <w:rsid w:val="00F94C92"/>
    <w:rsid w:val="00F95185"/>
    <w:rsid w:val="00F9537A"/>
    <w:rsid w:val="00F954C0"/>
    <w:rsid w:val="00F954F3"/>
    <w:rsid w:val="00F956F7"/>
    <w:rsid w:val="00F958AA"/>
    <w:rsid w:val="00F95F4A"/>
    <w:rsid w:val="00F96094"/>
    <w:rsid w:val="00F965E4"/>
    <w:rsid w:val="00F966FC"/>
    <w:rsid w:val="00F967FF"/>
    <w:rsid w:val="00F96931"/>
    <w:rsid w:val="00F96CE8"/>
    <w:rsid w:val="00F96DAA"/>
    <w:rsid w:val="00F96E8E"/>
    <w:rsid w:val="00F96EEC"/>
    <w:rsid w:val="00F975C6"/>
    <w:rsid w:val="00F977B5"/>
    <w:rsid w:val="00F97A36"/>
    <w:rsid w:val="00F97BAD"/>
    <w:rsid w:val="00F97CFD"/>
    <w:rsid w:val="00F97D4A"/>
    <w:rsid w:val="00F97F0D"/>
    <w:rsid w:val="00F97F81"/>
    <w:rsid w:val="00FA02B2"/>
    <w:rsid w:val="00FA0374"/>
    <w:rsid w:val="00FA067F"/>
    <w:rsid w:val="00FA07DD"/>
    <w:rsid w:val="00FA09D8"/>
    <w:rsid w:val="00FA0B16"/>
    <w:rsid w:val="00FA0FE7"/>
    <w:rsid w:val="00FA1032"/>
    <w:rsid w:val="00FA10CC"/>
    <w:rsid w:val="00FA11C6"/>
    <w:rsid w:val="00FA1288"/>
    <w:rsid w:val="00FA12F4"/>
    <w:rsid w:val="00FA1457"/>
    <w:rsid w:val="00FA1533"/>
    <w:rsid w:val="00FA1608"/>
    <w:rsid w:val="00FA17A5"/>
    <w:rsid w:val="00FA1931"/>
    <w:rsid w:val="00FA1A6A"/>
    <w:rsid w:val="00FA1AEB"/>
    <w:rsid w:val="00FA1B43"/>
    <w:rsid w:val="00FA1BCD"/>
    <w:rsid w:val="00FA210C"/>
    <w:rsid w:val="00FA2324"/>
    <w:rsid w:val="00FA235D"/>
    <w:rsid w:val="00FA2538"/>
    <w:rsid w:val="00FA2BA5"/>
    <w:rsid w:val="00FA2C11"/>
    <w:rsid w:val="00FA2C46"/>
    <w:rsid w:val="00FA2CB8"/>
    <w:rsid w:val="00FA2F81"/>
    <w:rsid w:val="00FA3083"/>
    <w:rsid w:val="00FA320E"/>
    <w:rsid w:val="00FA3509"/>
    <w:rsid w:val="00FA3563"/>
    <w:rsid w:val="00FA362F"/>
    <w:rsid w:val="00FA37C2"/>
    <w:rsid w:val="00FA38C5"/>
    <w:rsid w:val="00FA38D6"/>
    <w:rsid w:val="00FA38F3"/>
    <w:rsid w:val="00FA3AB9"/>
    <w:rsid w:val="00FA3D88"/>
    <w:rsid w:val="00FA40CD"/>
    <w:rsid w:val="00FA4284"/>
    <w:rsid w:val="00FA441A"/>
    <w:rsid w:val="00FA459A"/>
    <w:rsid w:val="00FA475E"/>
    <w:rsid w:val="00FA4912"/>
    <w:rsid w:val="00FA4A16"/>
    <w:rsid w:val="00FA4AE3"/>
    <w:rsid w:val="00FA4C24"/>
    <w:rsid w:val="00FA4CA7"/>
    <w:rsid w:val="00FA4DC3"/>
    <w:rsid w:val="00FA5077"/>
    <w:rsid w:val="00FA56E0"/>
    <w:rsid w:val="00FA5A87"/>
    <w:rsid w:val="00FA5BA6"/>
    <w:rsid w:val="00FA5F1B"/>
    <w:rsid w:val="00FA6026"/>
    <w:rsid w:val="00FA6145"/>
    <w:rsid w:val="00FA6707"/>
    <w:rsid w:val="00FA6915"/>
    <w:rsid w:val="00FA6A3E"/>
    <w:rsid w:val="00FA6DC9"/>
    <w:rsid w:val="00FA6E0B"/>
    <w:rsid w:val="00FA7056"/>
    <w:rsid w:val="00FA71BF"/>
    <w:rsid w:val="00FA71DE"/>
    <w:rsid w:val="00FA71F4"/>
    <w:rsid w:val="00FA7373"/>
    <w:rsid w:val="00FA73D4"/>
    <w:rsid w:val="00FA7642"/>
    <w:rsid w:val="00FA7900"/>
    <w:rsid w:val="00FA7A54"/>
    <w:rsid w:val="00FA7C47"/>
    <w:rsid w:val="00FA7CB4"/>
    <w:rsid w:val="00FA7D99"/>
    <w:rsid w:val="00FB0064"/>
    <w:rsid w:val="00FB007D"/>
    <w:rsid w:val="00FB0088"/>
    <w:rsid w:val="00FB01B3"/>
    <w:rsid w:val="00FB0482"/>
    <w:rsid w:val="00FB06D8"/>
    <w:rsid w:val="00FB088F"/>
    <w:rsid w:val="00FB0D0D"/>
    <w:rsid w:val="00FB0D12"/>
    <w:rsid w:val="00FB0D1C"/>
    <w:rsid w:val="00FB0D1E"/>
    <w:rsid w:val="00FB0D81"/>
    <w:rsid w:val="00FB0DD5"/>
    <w:rsid w:val="00FB0F26"/>
    <w:rsid w:val="00FB0FB8"/>
    <w:rsid w:val="00FB130B"/>
    <w:rsid w:val="00FB15A8"/>
    <w:rsid w:val="00FB172D"/>
    <w:rsid w:val="00FB194B"/>
    <w:rsid w:val="00FB1A55"/>
    <w:rsid w:val="00FB1A5C"/>
    <w:rsid w:val="00FB1C70"/>
    <w:rsid w:val="00FB1C74"/>
    <w:rsid w:val="00FB1C79"/>
    <w:rsid w:val="00FB1C88"/>
    <w:rsid w:val="00FB1EC0"/>
    <w:rsid w:val="00FB218B"/>
    <w:rsid w:val="00FB22A3"/>
    <w:rsid w:val="00FB22AE"/>
    <w:rsid w:val="00FB24AC"/>
    <w:rsid w:val="00FB24BB"/>
    <w:rsid w:val="00FB27E0"/>
    <w:rsid w:val="00FB27FC"/>
    <w:rsid w:val="00FB2928"/>
    <w:rsid w:val="00FB2C83"/>
    <w:rsid w:val="00FB2F51"/>
    <w:rsid w:val="00FB30DE"/>
    <w:rsid w:val="00FB31FF"/>
    <w:rsid w:val="00FB344F"/>
    <w:rsid w:val="00FB34DC"/>
    <w:rsid w:val="00FB37FA"/>
    <w:rsid w:val="00FB3A9E"/>
    <w:rsid w:val="00FB3C6A"/>
    <w:rsid w:val="00FB3C91"/>
    <w:rsid w:val="00FB4246"/>
    <w:rsid w:val="00FB427D"/>
    <w:rsid w:val="00FB4632"/>
    <w:rsid w:val="00FB474D"/>
    <w:rsid w:val="00FB48D9"/>
    <w:rsid w:val="00FB48F5"/>
    <w:rsid w:val="00FB49A0"/>
    <w:rsid w:val="00FB4B2C"/>
    <w:rsid w:val="00FB4CB6"/>
    <w:rsid w:val="00FB4CC0"/>
    <w:rsid w:val="00FB4EC7"/>
    <w:rsid w:val="00FB5045"/>
    <w:rsid w:val="00FB51CB"/>
    <w:rsid w:val="00FB52D2"/>
    <w:rsid w:val="00FB537B"/>
    <w:rsid w:val="00FB53F0"/>
    <w:rsid w:val="00FB5427"/>
    <w:rsid w:val="00FB5544"/>
    <w:rsid w:val="00FB557B"/>
    <w:rsid w:val="00FB5DC3"/>
    <w:rsid w:val="00FB5FD8"/>
    <w:rsid w:val="00FB607A"/>
    <w:rsid w:val="00FB6658"/>
    <w:rsid w:val="00FB6B7B"/>
    <w:rsid w:val="00FB6CCD"/>
    <w:rsid w:val="00FB6E77"/>
    <w:rsid w:val="00FB705F"/>
    <w:rsid w:val="00FB73C8"/>
    <w:rsid w:val="00FB74A4"/>
    <w:rsid w:val="00FB74D6"/>
    <w:rsid w:val="00FB74EB"/>
    <w:rsid w:val="00FB75A0"/>
    <w:rsid w:val="00FB75F6"/>
    <w:rsid w:val="00FB7AC0"/>
    <w:rsid w:val="00FB7C6E"/>
    <w:rsid w:val="00FB7DDB"/>
    <w:rsid w:val="00FB7DDD"/>
    <w:rsid w:val="00FB7E11"/>
    <w:rsid w:val="00FB7FEF"/>
    <w:rsid w:val="00FC01B8"/>
    <w:rsid w:val="00FC0340"/>
    <w:rsid w:val="00FC054E"/>
    <w:rsid w:val="00FC07DC"/>
    <w:rsid w:val="00FC0822"/>
    <w:rsid w:val="00FC087A"/>
    <w:rsid w:val="00FC0A78"/>
    <w:rsid w:val="00FC0A9A"/>
    <w:rsid w:val="00FC0ACC"/>
    <w:rsid w:val="00FC0B0A"/>
    <w:rsid w:val="00FC0B23"/>
    <w:rsid w:val="00FC0B8D"/>
    <w:rsid w:val="00FC0F84"/>
    <w:rsid w:val="00FC1078"/>
    <w:rsid w:val="00FC1605"/>
    <w:rsid w:val="00FC1750"/>
    <w:rsid w:val="00FC1808"/>
    <w:rsid w:val="00FC1AF0"/>
    <w:rsid w:val="00FC1C3C"/>
    <w:rsid w:val="00FC22B4"/>
    <w:rsid w:val="00FC262C"/>
    <w:rsid w:val="00FC2793"/>
    <w:rsid w:val="00FC28DE"/>
    <w:rsid w:val="00FC2D61"/>
    <w:rsid w:val="00FC3309"/>
    <w:rsid w:val="00FC37A3"/>
    <w:rsid w:val="00FC3952"/>
    <w:rsid w:val="00FC3BE1"/>
    <w:rsid w:val="00FC401D"/>
    <w:rsid w:val="00FC4514"/>
    <w:rsid w:val="00FC4739"/>
    <w:rsid w:val="00FC4E8B"/>
    <w:rsid w:val="00FC4FED"/>
    <w:rsid w:val="00FC50E3"/>
    <w:rsid w:val="00FC51F9"/>
    <w:rsid w:val="00FC548F"/>
    <w:rsid w:val="00FC555C"/>
    <w:rsid w:val="00FC55D0"/>
    <w:rsid w:val="00FC590D"/>
    <w:rsid w:val="00FC5933"/>
    <w:rsid w:val="00FC5E0C"/>
    <w:rsid w:val="00FC5FA7"/>
    <w:rsid w:val="00FC61FA"/>
    <w:rsid w:val="00FC6296"/>
    <w:rsid w:val="00FC629D"/>
    <w:rsid w:val="00FC6595"/>
    <w:rsid w:val="00FC6736"/>
    <w:rsid w:val="00FC6971"/>
    <w:rsid w:val="00FC6A30"/>
    <w:rsid w:val="00FC6A66"/>
    <w:rsid w:val="00FC6FB3"/>
    <w:rsid w:val="00FC6FD5"/>
    <w:rsid w:val="00FC70E9"/>
    <w:rsid w:val="00FC7151"/>
    <w:rsid w:val="00FC719E"/>
    <w:rsid w:val="00FC72CA"/>
    <w:rsid w:val="00FC7498"/>
    <w:rsid w:val="00FC7821"/>
    <w:rsid w:val="00FC7838"/>
    <w:rsid w:val="00FC79BE"/>
    <w:rsid w:val="00FC7A96"/>
    <w:rsid w:val="00FC7AD3"/>
    <w:rsid w:val="00FC7C36"/>
    <w:rsid w:val="00FC7CD0"/>
    <w:rsid w:val="00FD00B0"/>
    <w:rsid w:val="00FD0609"/>
    <w:rsid w:val="00FD0914"/>
    <w:rsid w:val="00FD0915"/>
    <w:rsid w:val="00FD0B07"/>
    <w:rsid w:val="00FD0BA1"/>
    <w:rsid w:val="00FD0D6D"/>
    <w:rsid w:val="00FD0D7A"/>
    <w:rsid w:val="00FD0D91"/>
    <w:rsid w:val="00FD0DDE"/>
    <w:rsid w:val="00FD1172"/>
    <w:rsid w:val="00FD1283"/>
    <w:rsid w:val="00FD1376"/>
    <w:rsid w:val="00FD1592"/>
    <w:rsid w:val="00FD1BFE"/>
    <w:rsid w:val="00FD1C5A"/>
    <w:rsid w:val="00FD1DA4"/>
    <w:rsid w:val="00FD1DF5"/>
    <w:rsid w:val="00FD1E04"/>
    <w:rsid w:val="00FD2180"/>
    <w:rsid w:val="00FD2281"/>
    <w:rsid w:val="00FD2470"/>
    <w:rsid w:val="00FD25AD"/>
    <w:rsid w:val="00FD2A38"/>
    <w:rsid w:val="00FD2A99"/>
    <w:rsid w:val="00FD2B6B"/>
    <w:rsid w:val="00FD2F38"/>
    <w:rsid w:val="00FD36F6"/>
    <w:rsid w:val="00FD3786"/>
    <w:rsid w:val="00FD3802"/>
    <w:rsid w:val="00FD3846"/>
    <w:rsid w:val="00FD3ABE"/>
    <w:rsid w:val="00FD3AEF"/>
    <w:rsid w:val="00FD3B43"/>
    <w:rsid w:val="00FD3BA7"/>
    <w:rsid w:val="00FD3CB4"/>
    <w:rsid w:val="00FD3CE5"/>
    <w:rsid w:val="00FD3EC5"/>
    <w:rsid w:val="00FD4113"/>
    <w:rsid w:val="00FD4190"/>
    <w:rsid w:val="00FD4454"/>
    <w:rsid w:val="00FD47A7"/>
    <w:rsid w:val="00FD4C39"/>
    <w:rsid w:val="00FD4DA4"/>
    <w:rsid w:val="00FD4DBE"/>
    <w:rsid w:val="00FD5083"/>
    <w:rsid w:val="00FD5603"/>
    <w:rsid w:val="00FD5A1F"/>
    <w:rsid w:val="00FD5AE4"/>
    <w:rsid w:val="00FD5B6C"/>
    <w:rsid w:val="00FD5D59"/>
    <w:rsid w:val="00FD61C3"/>
    <w:rsid w:val="00FD63FA"/>
    <w:rsid w:val="00FD6575"/>
    <w:rsid w:val="00FD69E0"/>
    <w:rsid w:val="00FD6ABC"/>
    <w:rsid w:val="00FD6D7C"/>
    <w:rsid w:val="00FD6EA8"/>
    <w:rsid w:val="00FD7096"/>
    <w:rsid w:val="00FD710B"/>
    <w:rsid w:val="00FD7195"/>
    <w:rsid w:val="00FD71CF"/>
    <w:rsid w:val="00FD72E4"/>
    <w:rsid w:val="00FD72EB"/>
    <w:rsid w:val="00FD7390"/>
    <w:rsid w:val="00FD773B"/>
    <w:rsid w:val="00FD7769"/>
    <w:rsid w:val="00FD7806"/>
    <w:rsid w:val="00FD781B"/>
    <w:rsid w:val="00FD7C17"/>
    <w:rsid w:val="00FD7D77"/>
    <w:rsid w:val="00FD7DB4"/>
    <w:rsid w:val="00FD7DD8"/>
    <w:rsid w:val="00FD7E08"/>
    <w:rsid w:val="00FD7E48"/>
    <w:rsid w:val="00FD7F66"/>
    <w:rsid w:val="00FD7FC6"/>
    <w:rsid w:val="00FE009C"/>
    <w:rsid w:val="00FE00A2"/>
    <w:rsid w:val="00FE0106"/>
    <w:rsid w:val="00FE0158"/>
    <w:rsid w:val="00FE01EE"/>
    <w:rsid w:val="00FE0271"/>
    <w:rsid w:val="00FE02D6"/>
    <w:rsid w:val="00FE058B"/>
    <w:rsid w:val="00FE05C0"/>
    <w:rsid w:val="00FE087C"/>
    <w:rsid w:val="00FE0CC1"/>
    <w:rsid w:val="00FE0F48"/>
    <w:rsid w:val="00FE10C7"/>
    <w:rsid w:val="00FE1188"/>
    <w:rsid w:val="00FE1399"/>
    <w:rsid w:val="00FE1613"/>
    <w:rsid w:val="00FE16CE"/>
    <w:rsid w:val="00FE178D"/>
    <w:rsid w:val="00FE1A0B"/>
    <w:rsid w:val="00FE1B05"/>
    <w:rsid w:val="00FE1BFB"/>
    <w:rsid w:val="00FE1CC1"/>
    <w:rsid w:val="00FE1D26"/>
    <w:rsid w:val="00FE2308"/>
    <w:rsid w:val="00FE23C8"/>
    <w:rsid w:val="00FE26ED"/>
    <w:rsid w:val="00FE2731"/>
    <w:rsid w:val="00FE273C"/>
    <w:rsid w:val="00FE277F"/>
    <w:rsid w:val="00FE2965"/>
    <w:rsid w:val="00FE2BD9"/>
    <w:rsid w:val="00FE2C6D"/>
    <w:rsid w:val="00FE2E1C"/>
    <w:rsid w:val="00FE2ECE"/>
    <w:rsid w:val="00FE3013"/>
    <w:rsid w:val="00FE3056"/>
    <w:rsid w:val="00FE3135"/>
    <w:rsid w:val="00FE3206"/>
    <w:rsid w:val="00FE32C1"/>
    <w:rsid w:val="00FE35DA"/>
    <w:rsid w:val="00FE362E"/>
    <w:rsid w:val="00FE39C7"/>
    <w:rsid w:val="00FE3E80"/>
    <w:rsid w:val="00FE3F67"/>
    <w:rsid w:val="00FE3F68"/>
    <w:rsid w:val="00FE445F"/>
    <w:rsid w:val="00FE44C9"/>
    <w:rsid w:val="00FE44EB"/>
    <w:rsid w:val="00FE455E"/>
    <w:rsid w:val="00FE4691"/>
    <w:rsid w:val="00FE46B1"/>
    <w:rsid w:val="00FE4740"/>
    <w:rsid w:val="00FE48F2"/>
    <w:rsid w:val="00FE49BE"/>
    <w:rsid w:val="00FE4BBF"/>
    <w:rsid w:val="00FE4D77"/>
    <w:rsid w:val="00FE4EBD"/>
    <w:rsid w:val="00FE4EF0"/>
    <w:rsid w:val="00FE5264"/>
    <w:rsid w:val="00FE54FA"/>
    <w:rsid w:val="00FE5510"/>
    <w:rsid w:val="00FE55A6"/>
    <w:rsid w:val="00FE5AB5"/>
    <w:rsid w:val="00FE5C1C"/>
    <w:rsid w:val="00FE5C55"/>
    <w:rsid w:val="00FE5D92"/>
    <w:rsid w:val="00FE5D93"/>
    <w:rsid w:val="00FE5E68"/>
    <w:rsid w:val="00FE5EF8"/>
    <w:rsid w:val="00FE6026"/>
    <w:rsid w:val="00FE6162"/>
    <w:rsid w:val="00FE6247"/>
    <w:rsid w:val="00FE62EA"/>
    <w:rsid w:val="00FE6376"/>
    <w:rsid w:val="00FE64FF"/>
    <w:rsid w:val="00FE65E4"/>
    <w:rsid w:val="00FE6633"/>
    <w:rsid w:val="00FE67A1"/>
    <w:rsid w:val="00FE690F"/>
    <w:rsid w:val="00FE6928"/>
    <w:rsid w:val="00FE69E0"/>
    <w:rsid w:val="00FE71E7"/>
    <w:rsid w:val="00FE756D"/>
    <w:rsid w:val="00FE7743"/>
    <w:rsid w:val="00FE7959"/>
    <w:rsid w:val="00FE7BEB"/>
    <w:rsid w:val="00FE7C84"/>
    <w:rsid w:val="00FE7D96"/>
    <w:rsid w:val="00FE7FFA"/>
    <w:rsid w:val="00FF02EB"/>
    <w:rsid w:val="00FF0710"/>
    <w:rsid w:val="00FF08E4"/>
    <w:rsid w:val="00FF0919"/>
    <w:rsid w:val="00FF09D1"/>
    <w:rsid w:val="00FF0BAD"/>
    <w:rsid w:val="00FF1304"/>
    <w:rsid w:val="00FF16B0"/>
    <w:rsid w:val="00FF18B6"/>
    <w:rsid w:val="00FF19B2"/>
    <w:rsid w:val="00FF1A02"/>
    <w:rsid w:val="00FF1E74"/>
    <w:rsid w:val="00FF1EE8"/>
    <w:rsid w:val="00FF2153"/>
    <w:rsid w:val="00FF2468"/>
    <w:rsid w:val="00FF258E"/>
    <w:rsid w:val="00FF258F"/>
    <w:rsid w:val="00FF2754"/>
    <w:rsid w:val="00FF27D2"/>
    <w:rsid w:val="00FF288F"/>
    <w:rsid w:val="00FF29FF"/>
    <w:rsid w:val="00FF2B9C"/>
    <w:rsid w:val="00FF2BA8"/>
    <w:rsid w:val="00FF2D98"/>
    <w:rsid w:val="00FF304B"/>
    <w:rsid w:val="00FF30D0"/>
    <w:rsid w:val="00FF3158"/>
    <w:rsid w:val="00FF321A"/>
    <w:rsid w:val="00FF3424"/>
    <w:rsid w:val="00FF3555"/>
    <w:rsid w:val="00FF359D"/>
    <w:rsid w:val="00FF35E5"/>
    <w:rsid w:val="00FF37D0"/>
    <w:rsid w:val="00FF37DF"/>
    <w:rsid w:val="00FF381A"/>
    <w:rsid w:val="00FF384B"/>
    <w:rsid w:val="00FF38E9"/>
    <w:rsid w:val="00FF3AAF"/>
    <w:rsid w:val="00FF3BA8"/>
    <w:rsid w:val="00FF3C15"/>
    <w:rsid w:val="00FF3E62"/>
    <w:rsid w:val="00FF3F45"/>
    <w:rsid w:val="00FF41AD"/>
    <w:rsid w:val="00FF441B"/>
    <w:rsid w:val="00FF4488"/>
    <w:rsid w:val="00FF44FD"/>
    <w:rsid w:val="00FF4531"/>
    <w:rsid w:val="00FF4B63"/>
    <w:rsid w:val="00FF4C63"/>
    <w:rsid w:val="00FF4FD9"/>
    <w:rsid w:val="00FF506A"/>
    <w:rsid w:val="00FF51F7"/>
    <w:rsid w:val="00FF536A"/>
    <w:rsid w:val="00FF5495"/>
    <w:rsid w:val="00FF550A"/>
    <w:rsid w:val="00FF557D"/>
    <w:rsid w:val="00FF56D2"/>
    <w:rsid w:val="00FF5793"/>
    <w:rsid w:val="00FF589D"/>
    <w:rsid w:val="00FF58A1"/>
    <w:rsid w:val="00FF5D6D"/>
    <w:rsid w:val="00FF6104"/>
    <w:rsid w:val="00FF61AE"/>
    <w:rsid w:val="00FF637B"/>
    <w:rsid w:val="00FF63D6"/>
    <w:rsid w:val="00FF63FD"/>
    <w:rsid w:val="00FF6436"/>
    <w:rsid w:val="00FF6598"/>
    <w:rsid w:val="00FF6649"/>
    <w:rsid w:val="00FF6789"/>
    <w:rsid w:val="00FF67A9"/>
    <w:rsid w:val="00FF6B6B"/>
    <w:rsid w:val="00FF6BE5"/>
    <w:rsid w:val="00FF6E6A"/>
    <w:rsid w:val="00FF727C"/>
    <w:rsid w:val="00FF7588"/>
    <w:rsid w:val="00FF7797"/>
    <w:rsid w:val="00FF7AAF"/>
    <w:rsid w:val="00FF7AF8"/>
    <w:rsid w:val="00FF7C47"/>
    <w:rsid w:val="00FF7D67"/>
    <w:rsid w:val="00FF7F3A"/>
    <w:rsid w:val="0110CE5E"/>
    <w:rsid w:val="01158C88"/>
    <w:rsid w:val="011730DC"/>
    <w:rsid w:val="0118ACBC"/>
    <w:rsid w:val="011D17C4"/>
    <w:rsid w:val="012E85A1"/>
    <w:rsid w:val="012F926A"/>
    <w:rsid w:val="0133ACD0"/>
    <w:rsid w:val="01491726"/>
    <w:rsid w:val="014B5307"/>
    <w:rsid w:val="0160A49A"/>
    <w:rsid w:val="016154C4"/>
    <w:rsid w:val="017BF88B"/>
    <w:rsid w:val="018DE8C1"/>
    <w:rsid w:val="019E6E91"/>
    <w:rsid w:val="01B72999"/>
    <w:rsid w:val="01C29C97"/>
    <w:rsid w:val="01D6EDC4"/>
    <w:rsid w:val="01E2472D"/>
    <w:rsid w:val="01F73590"/>
    <w:rsid w:val="01FB7225"/>
    <w:rsid w:val="020D2D0F"/>
    <w:rsid w:val="020D954D"/>
    <w:rsid w:val="021C53E3"/>
    <w:rsid w:val="022249B3"/>
    <w:rsid w:val="024182BB"/>
    <w:rsid w:val="026C33B3"/>
    <w:rsid w:val="0277307C"/>
    <w:rsid w:val="028EA99B"/>
    <w:rsid w:val="0294707D"/>
    <w:rsid w:val="029CC697"/>
    <w:rsid w:val="02E6590F"/>
    <w:rsid w:val="02EF2FC0"/>
    <w:rsid w:val="02EFBE41"/>
    <w:rsid w:val="02F2656E"/>
    <w:rsid w:val="02FB3E16"/>
    <w:rsid w:val="0314FA67"/>
    <w:rsid w:val="0329DB51"/>
    <w:rsid w:val="0343BD8E"/>
    <w:rsid w:val="0353388E"/>
    <w:rsid w:val="035569BA"/>
    <w:rsid w:val="035CA4B1"/>
    <w:rsid w:val="03738564"/>
    <w:rsid w:val="037E5996"/>
    <w:rsid w:val="037F3C7B"/>
    <w:rsid w:val="03854C46"/>
    <w:rsid w:val="039D7243"/>
    <w:rsid w:val="03A22C8C"/>
    <w:rsid w:val="03A62DAB"/>
    <w:rsid w:val="03A7408B"/>
    <w:rsid w:val="03C5CBE1"/>
    <w:rsid w:val="03E919B1"/>
    <w:rsid w:val="03EA2485"/>
    <w:rsid w:val="03F637F0"/>
    <w:rsid w:val="040A2D43"/>
    <w:rsid w:val="041E4A1D"/>
    <w:rsid w:val="0440F8C7"/>
    <w:rsid w:val="044CAE1F"/>
    <w:rsid w:val="045B4E90"/>
    <w:rsid w:val="045FF508"/>
    <w:rsid w:val="046B546B"/>
    <w:rsid w:val="046ECED4"/>
    <w:rsid w:val="04934E5F"/>
    <w:rsid w:val="04ADE317"/>
    <w:rsid w:val="04B5DB27"/>
    <w:rsid w:val="04C4CD23"/>
    <w:rsid w:val="04D851D6"/>
    <w:rsid w:val="04DCD529"/>
    <w:rsid w:val="04EB0161"/>
    <w:rsid w:val="04EF3CB1"/>
    <w:rsid w:val="0507AC20"/>
    <w:rsid w:val="050FCA80"/>
    <w:rsid w:val="0510F7A9"/>
    <w:rsid w:val="051819CE"/>
    <w:rsid w:val="051AB3CE"/>
    <w:rsid w:val="0521F99F"/>
    <w:rsid w:val="052350C9"/>
    <w:rsid w:val="05263C07"/>
    <w:rsid w:val="052D38FE"/>
    <w:rsid w:val="0536ACE8"/>
    <w:rsid w:val="05407706"/>
    <w:rsid w:val="0555501F"/>
    <w:rsid w:val="0556E956"/>
    <w:rsid w:val="055B2D9A"/>
    <w:rsid w:val="055E51C7"/>
    <w:rsid w:val="05688C16"/>
    <w:rsid w:val="05750B03"/>
    <w:rsid w:val="058BEDC0"/>
    <w:rsid w:val="0590D8AD"/>
    <w:rsid w:val="05B0AA20"/>
    <w:rsid w:val="05BA1495"/>
    <w:rsid w:val="05E6E04D"/>
    <w:rsid w:val="05F78100"/>
    <w:rsid w:val="05F9636A"/>
    <w:rsid w:val="0605A4A7"/>
    <w:rsid w:val="0611D69F"/>
    <w:rsid w:val="061A04F8"/>
    <w:rsid w:val="061FB231"/>
    <w:rsid w:val="063C83E7"/>
    <w:rsid w:val="063E3EAB"/>
    <w:rsid w:val="0643D1E1"/>
    <w:rsid w:val="0662D651"/>
    <w:rsid w:val="06652139"/>
    <w:rsid w:val="067793FF"/>
    <w:rsid w:val="0681FC3F"/>
    <w:rsid w:val="0685C62A"/>
    <w:rsid w:val="0691BBED"/>
    <w:rsid w:val="0698E162"/>
    <w:rsid w:val="06B5735C"/>
    <w:rsid w:val="06C322F2"/>
    <w:rsid w:val="06D09E56"/>
    <w:rsid w:val="06DAAB01"/>
    <w:rsid w:val="06E109E4"/>
    <w:rsid w:val="06EA9017"/>
    <w:rsid w:val="06F008B8"/>
    <w:rsid w:val="06F3BDFB"/>
    <w:rsid w:val="070AC2EE"/>
    <w:rsid w:val="07149927"/>
    <w:rsid w:val="071DA57B"/>
    <w:rsid w:val="072C8D18"/>
    <w:rsid w:val="0735C5AE"/>
    <w:rsid w:val="0740B1ED"/>
    <w:rsid w:val="074526B1"/>
    <w:rsid w:val="07604FE8"/>
    <w:rsid w:val="076146BF"/>
    <w:rsid w:val="077953A7"/>
    <w:rsid w:val="0781DD9A"/>
    <w:rsid w:val="0782E603"/>
    <w:rsid w:val="0783EB0B"/>
    <w:rsid w:val="0790F1A7"/>
    <w:rsid w:val="0793D863"/>
    <w:rsid w:val="07B3E185"/>
    <w:rsid w:val="07B83345"/>
    <w:rsid w:val="07B8657D"/>
    <w:rsid w:val="07B95158"/>
    <w:rsid w:val="07BC3790"/>
    <w:rsid w:val="07DABD5D"/>
    <w:rsid w:val="07E4FB10"/>
    <w:rsid w:val="07EA2B37"/>
    <w:rsid w:val="07F3C104"/>
    <w:rsid w:val="081C4E6C"/>
    <w:rsid w:val="0825C9BC"/>
    <w:rsid w:val="08265D75"/>
    <w:rsid w:val="0832351C"/>
    <w:rsid w:val="083A991F"/>
    <w:rsid w:val="083EAF60"/>
    <w:rsid w:val="0843EF20"/>
    <w:rsid w:val="084B4F48"/>
    <w:rsid w:val="085C6BE2"/>
    <w:rsid w:val="0871B150"/>
    <w:rsid w:val="08792035"/>
    <w:rsid w:val="08801EF9"/>
    <w:rsid w:val="0882A9E3"/>
    <w:rsid w:val="088F51F8"/>
    <w:rsid w:val="088FDBAD"/>
    <w:rsid w:val="08A08B5D"/>
    <w:rsid w:val="08A28B56"/>
    <w:rsid w:val="08B295BC"/>
    <w:rsid w:val="08B76BB0"/>
    <w:rsid w:val="08BE6A41"/>
    <w:rsid w:val="08DBF2B6"/>
    <w:rsid w:val="08DF599B"/>
    <w:rsid w:val="08F91185"/>
    <w:rsid w:val="0906449B"/>
    <w:rsid w:val="090B9532"/>
    <w:rsid w:val="09177E49"/>
    <w:rsid w:val="0938FB0E"/>
    <w:rsid w:val="093F12A7"/>
    <w:rsid w:val="095154D9"/>
    <w:rsid w:val="096513E8"/>
    <w:rsid w:val="096A3A73"/>
    <w:rsid w:val="097ADB30"/>
    <w:rsid w:val="098C6E77"/>
    <w:rsid w:val="09A350B6"/>
    <w:rsid w:val="09ACC214"/>
    <w:rsid w:val="09BD66EC"/>
    <w:rsid w:val="09C28FE8"/>
    <w:rsid w:val="09D5E528"/>
    <w:rsid w:val="09EB1636"/>
    <w:rsid w:val="0A03FBF1"/>
    <w:rsid w:val="0A346783"/>
    <w:rsid w:val="0A40CFBD"/>
    <w:rsid w:val="0A47ABD5"/>
    <w:rsid w:val="0A50C765"/>
    <w:rsid w:val="0A64EF6F"/>
    <w:rsid w:val="0A716122"/>
    <w:rsid w:val="0A7AE10C"/>
    <w:rsid w:val="0ACB5FCF"/>
    <w:rsid w:val="0AF8E894"/>
    <w:rsid w:val="0AFBDA00"/>
    <w:rsid w:val="0B28AA0E"/>
    <w:rsid w:val="0B2F4C17"/>
    <w:rsid w:val="0B75169E"/>
    <w:rsid w:val="0B75643A"/>
    <w:rsid w:val="0BBD3A5D"/>
    <w:rsid w:val="0BCE282E"/>
    <w:rsid w:val="0BDB5202"/>
    <w:rsid w:val="0BF227A7"/>
    <w:rsid w:val="0C1463D6"/>
    <w:rsid w:val="0C32808C"/>
    <w:rsid w:val="0C64F9FC"/>
    <w:rsid w:val="0C6BDB58"/>
    <w:rsid w:val="0C71FCC7"/>
    <w:rsid w:val="0C75D592"/>
    <w:rsid w:val="0C78511D"/>
    <w:rsid w:val="0C8B8836"/>
    <w:rsid w:val="0CB08936"/>
    <w:rsid w:val="0CC3FC41"/>
    <w:rsid w:val="0CE951A5"/>
    <w:rsid w:val="0CFAAC99"/>
    <w:rsid w:val="0D0493A8"/>
    <w:rsid w:val="0D101444"/>
    <w:rsid w:val="0D31E4AE"/>
    <w:rsid w:val="0D3592FF"/>
    <w:rsid w:val="0D425505"/>
    <w:rsid w:val="0D544386"/>
    <w:rsid w:val="0D6FFF4D"/>
    <w:rsid w:val="0D7B5BE7"/>
    <w:rsid w:val="0D7F5DCB"/>
    <w:rsid w:val="0D8748FA"/>
    <w:rsid w:val="0DA2E3F1"/>
    <w:rsid w:val="0DA9AC9C"/>
    <w:rsid w:val="0DACFC57"/>
    <w:rsid w:val="0DB47E44"/>
    <w:rsid w:val="0DC797F7"/>
    <w:rsid w:val="0DC9B9F6"/>
    <w:rsid w:val="0DCC1836"/>
    <w:rsid w:val="0DD3E8C4"/>
    <w:rsid w:val="0DDD39C0"/>
    <w:rsid w:val="0DFF5827"/>
    <w:rsid w:val="0E084DB2"/>
    <w:rsid w:val="0E228A49"/>
    <w:rsid w:val="0E359691"/>
    <w:rsid w:val="0E3BE967"/>
    <w:rsid w:val="0E41E5D6"/>
    <w:rsid w:val="0E5A6ABF"/>
    <w:rsid w:val="0E5E3132"/>
    <w:rsid w:val="0E692A53"/>
    <w:rsid w:val="0E800656"/>
    <w:rsid w:val="0E9F53C4"/>
    <w:rsid w:val="0EA308BA"/>
    <w:rsid w:val="0EA9B6D8"/>
    <w:rsid w:val="0EBA2AB2"/>
    <w:rsid w:val="0ECCA606"/>
    <w:rsid w:val="0EF4DDBB"/>
    <w:rsid w:val="0EF9F048"/>
    <w:rsid w:val="0EFDDD67"/>
    <w:rsid w:val="0F0F2F37"/>
    <w:rsid w:val="0F104EEF"/>
    <w:rsid w:val="0F2623D3"/>
    <w:rsid w:val="0F3A9B9C"/>
    <w:rsid w:val="0F40D303"/>
    <w:rsid w:val="0F478CAE"/>
    <w:rsid w:val="0F6BF523"/>
    <w:rsid w:val="0F6D2106"/>
    <w:rsid w:val="0F6D8AFE"/>
    <w:rsid w:val="0F7D4BE3"/>
    <w:rsid w:val="0F858869"/>
    <w:rsid w:val="0F9E234A"/>
    <w:rsid w:val="0FC9E3C1"/>
    <w:rsid w:val="0FCF9DFF"/>
    <w:rsid w:val="0FD5553F"/>
    <w:rsid w:val="0FD79499"/>
    <w:rsid w:val="0FE8DBC6"/>
    <w:rsid w:val="0FECD606"/>
    <w:rsid w:val="0FF612B5"/>
    <w:rsid w:val="1004F421"/>
    <w:rsid w:val="1023EB4E"/>
    <w:rsid w:val="1039364D"/>
    <w:rsid w:val="104B5EC4"/>
    <w:rsid w:val="105087B6"/>
    <w:rsid w:val="10802D11"/>
    <w:rsid w:val="10810A8D"/>
    <w:rsid w:val="10841D5F"/>
    <w:rsid w:val="1094B1E1"/>
    <w:rsid w:val="10B6825B"/>
    <w:rsid w:val="10C4D1BD"/>
    <w:rsid w:val="10C4F330"/>
    <w:rsid w:val="10CBAFD5"/>
    <w:rsid w:val="10D04E67"/>
    <w:rsid w:val="10DE48EC"/>
    <w:rsid w:val="10E6B2F3"/>
    <w:rsid w:val="10E93227"/>
    <w:rsid w:val="110D1C2A"/>
    <w:rsid w:val="1116E4DF"/>
    <w:rsid w:val="11359643"/>
    <w:rsid w:val="113BF803"/>
    <w:rsid w:val="113D0961"/>
    <w:rsid w:val="114902C7"/>
    <w:rsid w:val="115450A1"/>
    <w:rsid w:val="115CF70D"/>
    <w:rsid w:val="115DD5D3"/>
    <w:rsid w:val="116FD463"/>
    <w:rsid w:val="11778298"/>
    <w:rsid w:val="117949E5"/>
    <w:rsid w:val="11806FA1"/>
    <w:rsid w:val="11878EE4"/>
    <w:rsid w:val="118BFF52"/>
    <w:rsid w:val="11D30F41"/>
    <w:rsid w:val="11DFC6B7"/>
    <w:rsid w:val="1229D4E9"/>
    <w:rsid w:val="1232A187"/>
    <w:rsid w:val="1233B7F9"/>
    <w:rsid w:val="1266A6C6"/>
    <w:rsid w:val="126F583C"/>
    <w:rsid w:val="1283A4F3"/>
    <w:rsid w:val="1288810C"/>
    <w:rsid w:val="128FD674"/>
    <w:rsid w:val="12930CDA"/>
    <w:rsid w:val="129AE6BF"/>
    <w:rsid w:val="129E2DA7"/>
    <w:rsid w:val="12ACFCA1"/>
    <w:rsid w:val="12B10DAA"/>
    <w:rsid w:val="12BECFFF"/>
    <w:rsid w:val="12C679CB"/>
    <w:rsid w:val="12C77F25"/>
    <w:rsid w:val="12D7AA2D"/>
    <w:rsid w:val="12F6FBCC"/>
    <w:rsid w:val="12F74013"/>
    <w:rsid w:val="12F9602F"/>
    <w:rsid w:val="13062610"/>
    <w:rsid w:val="130A941A"/>
    <w:rsid w:val="1310BFBE"/>
    <w:rsid w:val="131AC9FA"/>
    <w:rsid w:val="13214771"/>
    <w:rsid w:val="13426AE4"/>
    <w:rsid w:val="1350433E"/>
    <w:rsid w:val="1351C379"/>
    <w:rsid w:val="13A35AAA"/>
    <w:rsid w:val="13B8A231"/>
    <w:rsid w:val="13E38BFD"/>
    <w:rsid w:val="13E4C132"/>
    <w:rsid w:val="13FD70CC"/>
    <w:rsid w:val="140C7390"/>
    <w:rsid w:val="14194DA2"/>
    <w:rsid w:val="14196038"/>
    <w:rsid w:val="141D9384"/>
    <w:rsid w:val="1424A46C"/>
    <w:rsid w:val="1426DF33"/>
    <w:rsid w:val="142ED36E"/>
    <w:rsid w:val="144DA44B"/>
    <w:rsid w:val="145C4CFA"/>
    <w:rsid w:val="14718912"/>
    <w:rsid w:val="14848BFE"/>
    <w:rsid w:val="148B30C5"/>
    <w:rsid w:val="1493EE3D"/>
    <w:rsid w:val="14A2EF74"/>
    <w:rsid w:val="14A93A2A"/>
    <w:rsid w:val="14AB4354"/>
    <w:rsid w:val="14AF09FB"/>
    <w:rsid w:val="14B1093D"/>
    <w:rsid w:val="14B403E4"/>
    <w:rsid w:val="14D63263"/>
    <w:rsid w:val="14D6B9B1"/>
    <w:rsid w:val="14DF71DD"/>
    <w:rsid w:val="14EAA113"/>
    <w:rsid w:val="14F9562C"/>
    <w:rsid w:val="15013357"/>
    <w:rsid w:val="150665C0"/>
    <w:rsid w:val="1510D116"/>
    <w:rsid w:val="1516ED3F"/>
    <w:rsid w:val="15172480"/>
    <w:rsid w:val="151C4B51"/>
    <w:rsid w:val="1523B971"/>
    <w:rsid w:val="1534EE5F"/>
    <w:rsid w:val="153E2D85"/>
    <w:rsid w:val="153F91CF"/>
    <w:rsid w:val="1556309C"/>
    <w:rsid w:val="155DAE8A"/>
    <w:rsid w:val="15727292"/>
    <w:rsid w:val="157352D2"/>
    <w:rsid w:val="157388AB"/>
    <w:rsid w:val="15A13D1B"/>
    <w:rsid w:val="15AFF09B"/>
    <w:rsid w:val="15DCBD64"/>
    <w:rsid w:val="15F34870"/>
    <w:rsid w:val="15F78A48"/>
    <w:rsid w:val="15FA9311"/>
    <w:rsid w:val="16102050"/>
    <w:rsid w:val="162044CC"/>
    <w:rsid w:val="162322CA"/>
    <w:rsid w:val="1631D339"/>
    <w:rsid w:val="163529AC"/>
    <w:rsid w:val="163D3D04"/>
    <w:rsid w:val="16552BAC"/>
    <w:rsid w:val="165AAC82"/>
    <w:rsid w:val="1668F35C"/>
    <w:rsid w:val="16718EB0"/>
    <w:rsid w:val="168A927B"/>
    <w:rsid w:val="16C7F9EF"/>
    <w:rsid w:val="16CD1B9D"/>
    <w:rsid w:val="16E019E6"/>
    <w:rsid w:val="170FE08D"/>
    <w:rsid w:val="171A6122"/>
    <w:rsid w:val="17242B16"/>
    <w:rsid w:val="17445461"/>
    <w:rsid w:val="174D09FC"/>
    <w:rsid w:val="1754AA71"/>
    <w:rsid w:val="17642A82"/>
    <w:rsid w:val="17728C98"/>
    <w:rsid w:val="177F03E6"/>
    <w:rsid w:val="1780393A"/>
    <w:rsid w:val="17924306"/>
    <w:rsid w:val="17976BDF"/>
    <w:rsid w:val="1798422E"/>
    <w:rsid w:val="17A32073"/>
    <w:rsid w:val="17A77B3D"/>
    <w:rsid w:val="17B8E02F"/>
    <w:rsid w:val="17BF9DBF"/>
    <w:rsid w:val="17CDD4D9"/>
    <w:rsid w:val="17D8EA79"/>
    <w:rsid w:val="17E6EFF9"/>
    <w:rsid w:val="17F43CED"/>
    <w:rsid w:val="17F79EA6"/>
    <w:rsid w:val="1802E917"/>
    <w:rsid w:val="182293D3"/>
    <w:rsid w:val="182BB903"/>
    <w:rsid w:val="18685350"/>
    <w:rsid w:val="186CAB1E"/>
    <w:rsid w:val="186D9C2D"/>
    <w:rsid w:val="186DAEE8"/>
    <w:rsid w:val="1871FFEA"/>
    <w:rsid w:val="18804620"/>
    <w:rsid w:val="189C5EA6"/>
    <w:rsid w:val="18ACEB56"/>
    <w:rsid w:val="18CFC565"/>
    <w:rsid w:val="18ED0E46"/>
    <w:rsid w:val="1907E7D7"/>
    <w:rsid w:val="19113039"/>
    <w:rsid w:val="19147C7A"/>
    <w:rsid w:val="191B811A"/>
    <w:rsid w:val="1922A946"/>
    <w:rsid w:val="192E343C"/>
    <w:rsid w:val="193150B8"/>
    <w:rsid w:val="1963FEEE"/>
    <w:rsid w:val="197AA854"/>
    <w:rsid w:val="197B888C"/>
    <w:rsid w:val="1997E701"/>
    <w:rsid w:val="19AC7137"/>
    <w:rsid w:val="19BD274E"/>
    <w:rsid w:val="19DB47EF"/>
    <w:rsid w:val="19DEBA11"/>
    <w:rsid w:val="1A0B256E"/>
    <w:rsid w:val="1A0C848F"/>
    <w:rsid w:val="1A221E69"/>
    <w:rsid w:val="1A2DEED1"/>
    <w:rsid w:val="1A2E0095"/>
    <w:rsid w:val="1A361005"/>
    <w:rsid w:val="1A5B88D4"/>
    <w:rsid w:val="1A5EC235"/>
    <w:rsid w:val="1A6286BC"/>
    <w:rsid w:val="1A67FA16"/>
    <w:rsid w:val="1A68BD4A"/>
    <w:rsid w:val="1A9F4855"/>
    <w:rsid w:val="1AB5B889"/>
    <w:rsid w:val="1AB703F6"/>
    <w:rsid w:val="1AD25728"/>
    <w:rsid w:val="1AE28FB0"/>
    <w:rsid w:val="1AE8466C"/>
    <w:rsid w:val="1AF0FDCC"/>
    <w:rsid w:val="1B07B916"/>
    <w:rsid w:val="1B1C33A2"/>
    <w:rsid w:val="1B2D977F"/>
    <w:rsid w:val="1B4C9EAB"/>
    <w:rsid w:val="1B638A76"/>
    <w:rsid w:val="1B91D1F7"/>
    <w:rsid w:val="1BA26678"/>
    <w:rsid w:val="1BA7E1B4"/>
    <w:rsid w:val="1BB82873"/>
    <w:rsid w:val="1BC55336"/>
    <w:rsid w:val="1BE8E141"/>
    <w:rsid w:val="1C067D00"/>
    <w:rsid w:val="1C2B393B"/>
    <w:rsid w:val="1C61DDC4"/>
    <w:rsid w:val="1C64BB30"/>
    <w:rsid w:val="1C65D4FE"/>
    <w:rsid w:val="1C664380"/>
    <w:rsid w:val="1C6A86DF"/>
    <w:rsid w:val="1C6C34FD"/>
    <w:rsid w:val="1C717664"/>
    <w:rsid w:val="1C7F2D40"/>
    <w:rsid w:val="1C8E9CE6"/>
    <w:rsid w:val="1CBBC63A"/>
    <w:rsid w:val="1CC273A3"/>
    <w:rsid w:val="1CC474B0"/>
    <w:rsid w:val="1CCD492B"/>
    <w:rsid w:val="1CD23DCB"/>
    <w:rsid w:val="1CE4BC69"/>
    <w:rsid w:val="1CECE16E"/>
    <w:rsid w:val="1CFF8332"/>
    <w:rsid w:val="1D04EF2B"/>
    <w:rsid w:val="1D056B8F"/>
    <w:rsid w:val="1D13B962"/>
    <w:rsid w:val="1D158EA7"/>
    <w:rsid w:val="1D2D5B23"/>
    <w:rsid w:val="1D325FF9"/>
    <w:rsid w:val="1D554091"/>
    <w:rsid w:val="1D679F9F"/>
    <w:rsid w:val="1D6E0E9F"/>
    <w:rsid w:val="1D707F0C"/>
    <w:rsid w:val="1D88C307"/>
    <w:rsid w:val="1D9A350C"/>
    <w:rsid w:val="1D9A4976"/>
    <w:rsid w:val="1DA28BBA"/>
    <w:rsid w:val="1DAB9DFD"/>
    <w:rsid w:val="1DC590D1"/>
    <w:rsid w:val="1DCBBC05"/>
    <w:rsid w:val="1DD8ED36"/>
    <w:rsid w:val="1DE83551"/>
    <w:rsid w:val="1E0B101C"/>
    <w:rsid w:val="1E4F94BA"/>
    <w:rsid w:val="1E582DF1"/>
    <w:rsid w:val="1E88FC43"/>
    <w:rsid w:val="1E8B55C8"/>
    <w:rsid w:val="1E8DD456"/>
    <w:rsid w:val="1EA5E774"/>
    <w:rsid w:val="1ECD076D"/>
    <w:rsid w:val="1ED4EBAC"/>
    <w:rsid w:val="1ED5DFBD"/>
    <w:rsid w:val="1EE3D190"/>
    <w:rsid w:val="1EE93808"/>
    <w:rsid w:val="1EF8BECF"/>
    <w:rsid w:val="1EFFBE82"/>
    <w:rsid w:val="1F040A11"/>
    <w:rsid w:val="1F085B69"/>
    <w:rsid w:val="1F1FD15C"/>
    <w:rsid w:val="1F1FEF75"/>
    <w:rsid w:val="1F2A2AA2"/>
    <w:rsid w:val="1F2EAB5C"/>
    <w:rsid w:val="1F486C6F"/>
    <w:rsid w:val="1F5CF0F6"/>
    <w:rsid w:val="1F616132"/>
    <w:rsid w:val="1F69C180"/>
    <w:rsid w:val="1F6A546C"/>
    <w:rsid w:val="1F802DEE"/>
    <w:rsid w:val="1F8072C7"/>
    <w:rsid w:val="1F815E8E"/>
    <w:rsid w:val="1F8369C4"/>
    <w:rsid w:val="1F9A10C3"/>
    <w:rsid w:val="1F9D75C0"/>
    <w:rsid w:val="1FB6A359"/>
    <w:rsid w:val="1FBB90A4"/>
    <w:rsid w:val="1FC31A74"/>
    <w:rsid w:val="1FC8CB6C"/>
    <w:rsid w:val="1FD4E5B5"/>
    <w:rsid w:val="1FDA33E4"/>
    <w:rsid w:val="1FDB75BF"/>
    <w:rsid w:val="1FECF1A5"/>
    <w:rsid w:val="1FFD992B"/>
    <w:rsid w:val="2015F1AB"/>
    <w:rsid w:val="20222027"/>
    <w:rsid w:val="202807EB"/>
    <w:rsid w:val="20304D52"/>
    <w:rsid w:val="20326838"/>
    <w:rsid w:val="2032A250"/>
    <w:rsid w:val="20394DA4"/>
    <w:rsid w:val="2039EDBA"/>
    <w:rsid w:val="2055650B"/>
    <w:rsid w:val="205CDC06"/>
    <w:rsid w:val="206DBF9F"/>
    <w:rsid w:val="206DF2C0"/>
    <w:rsid w:val="207976E5"/>
    <w:rsid w:val="207C3E9A"/>
    <w:rsid w:val="207CA671"/>
    <w:rsid w:val="208AE690"/>
    <w:rsid w:val="2093CE14"/>
    <w:rsid w:val="20966928"/>
    <w:rsid w:val="20DB86E9"/>
    <w:rsid w:val="20E863AE"/>
    <w:rsid w:val="20F0B590"/>
    <w:rsid w:val="20F5617C"/>
    <w:rsid w:val="20FA5E7C"/>
    <w:rsid w:val="20FF7326"/>
    <w:rsid w:val="21282EB3"/>
    <w:rsid w:val="212C0552"/>
    <w:rsid w:val="2134DB28"/>
    <w:rsid w:val="215B653D"/>
    <w:rsid w:val="2177688F"/>
    <w:rsid w:val="217A2D12"/>
    <w:rsid w:val="21871ACF"/>
    <w:rsid w:val="21B6C10F"/>
    <w:rsid w:val="21CCDC61"/>
    <w:rsid w:val="21CFBBD2"/>
    <w:rsid w:val="21DF452C"/>
    <w:rsid w:val="21E51AE6"/>
    <w:rsid w:val="21E6F576"/>
    <w:rsid w:val="21EA46D2"/>
    <w:rsid w:val="21ECDE41"/>
    <w:rsid w:val="21F4CDCE"/>
    <w:rsid w:val="21F841C6"/>
    <w:rsid w:val="2207B7CB"/>
    <w:rsid w:val="220846BF"/>
    <w:rsid w:val="22149F50"/>
    <w:rsid w:val="224672FA"/>
    <w:rsid w:val="224B64D3"/>
    <w:rsid w:val="2262E2BE"/>
    <w:rsid w:val="2274E70D"/>
    <w:rsid w:val="228787D3"/>
    <w:rsid w:val="22A0B028"/>
    <w:rsid w:val="22A3047F"/>
    <w:rsid w:val="22BD7534"/>
    <w:rsid w:val="22C27634"/>
    <w:rsid w:val="22CD3960"/>
    <w:rsid w:val="22D51682"/>
    <w:rsid w:val="22E6BC88"/>
    <w:rsid w:val="22EDE367"/>
    <w:rsid w:val="22F1F758"/>
    <w:rsid w:val="2300CA68"/>
    <w:rsid w:val="232B6F29"/>
    <w:rsid w:val="233FD13A"/>
    <w:rsid w:val="2345AA48"/>
    <w:rsid w:val="23465D9C"/>
    <w:rsid w:val="23572874"/>
    <w:rsid w:val="23573FF4"/>
    <w:rsid w:val="2361B6AF"/>
    <w:rsid w:val="23811050"/>
    <w:rsid w:val="23811265"/>
    <w:rsid w:val="2394EA4E"/>
    <w:rsid w:val="23AFA154"/>
    <w:rsid w:val="23B1855C"/>
    <w:rsid w:val="23BB7B4C"/>
    <w:rsid w:val="23BE68B9"/>
    <w:rsid w:val="23D093D3"/>
    <w:rsid w:val="23D1EB34"/>
    <w:rsid w:val="23D223AA"/>
    <w:rsid w:val="23F4A73B"/>
    <w:rsid w:val="23FB8DCE"/>
    <w:rsid w:val="2403C127"/>
    <w:rsid w:val="2407A69B"/>
    <w:rsid w:val="240E1C53"/>
    <w:rsid w:val="241ADA04"/>
    <w:rsid w:val="242A422A"/>
    <w:rsid w:val="242D023E"/>
    <w:rsid w:val="242FCF4C"/>
    <w:rsid w:val="2435332D"/>
    <w:rsid w:val="243B29AB"/>
    <w:rsid w:val="243B2ACF"/>
    <w:rsid w:val="2441A6FA"/>
    <w:rsid w:val="244D41FD"/>
    <w:rsid w:val="246566F4"/>
    <w:rsid w:val="246A5D22"/>
    <w:rsid w:val="249152FA"/>
    <w:rsid w:val="24995956"/>
    <w:rsid w:val="249D709F"/>
    <w:rsid w:val="24AF753C"/>
    <w:rsid w:val="24D279A0"/>
    <w:rsid w:val="24F08DAD"/>
    <w:rsid w:val="24FA03A4"/>
    <w:rsid w:val="250270B3"/>
    <w:rsid w:val="2524923E"/>
    <w:rsid w:val="253A3157"/>
    <w:rsid w:val="253B89F4"/>
    <w:rsid w:val="253C11A8"/>
    <w:rsid w:val="25417927"/>
    <w:rsid w:val="254AD5FA"/>
    <w:rsid w:val="255FFBF8"/>
    <w:rsid w:val="25663CF2"/>
    <w:rsid w:val="2573F49E"/>
    <w:rsid w:val="25773545"/>
    <w:rsid w:val="2583FD59"/>
    <w:rsid w:val="25A5C985"/>
    <w:rsid w:val="25B7763B"/>
    <w:rsid w:val="25D0CA63"/>
    <w:rsid w:val="25E354B7"/>
    <w:rsid w:val="25E7C8E6"/>
    <w:rsid w:val="25F093DC"/>
    <w:rsid w:val="260B216B"/>
    <w:rsid w:val="262E30D3"/>
    <w:rsid w:val="264683FB"/>
    <w:rsid w:val="2652A07B"/>
    <w:rsid w:val="265F2B0A"/>
    <w:rsid w:val="266C96B9"/>
    <w:rsid w:val="268CA495"/>
    <w:rsid w:val="269EE2A5"/>
    <w:rsid w:val="26AADCFE"/>
    <w:rsid w:val="26B3DBFA"/>
    <w:rsid w:val="26CFE063"/>
    <w:rsid w:val="26E07E34"/>
    <w:rsid w:val="26E45FE6"/>
    <w:rsid w:val="26FF46BC"/>
    <w:rsid w:val="27177927"/>
    <w:rsid w:val="271C27DA"/>
    <w:rsid w:val="272958FE"/>
    <w:rsid w:val="27310DDF"/>
    <w:rsid w:val="2734A786"/>
    <w:rsid w:val="273AD00F"/>
    <w:rsid w:val="276C6C44"/>
    <w:rsid w:val="2776B653"/>
    <w:rsid w:val="27937E18"/>
    <w:rsid w:val="27AA15F4"/>
    <w:rsid w:val="27B697BE"/>
    <w:rsid w:val="27C1EEFE"/>
    <w:rsid w:val="27DE34A5"/>
    <w:rsid w:val="27E162BA"/>
    <w:rsid w:val="27E9DCFB"/>
    <w:rsid w:val="27F3C395"/>
    <w:rsid w:val="2812C2BF"/>
    <w:rsid w:val="2832D980"/>
    <w:rsid w:val="28370A07"/>
    <w:rsid w:val="2851E4F6"/>
    <w:rsid w:val="285E1C78"/>
    <w:rsid w:val="2864D119"/>
    <w:rsid w:val="28689911"/>
    <w:rsid w:val="28689DCA"/>
    <w:rsid w:val="2885B5BD"/>
    <w:rsid w:val="28898C0F"/>
    <w:rsid w:val="289CDCC5"/>
    <w:rsid w:val="28A12879"/>
    <w:rsid w:val="28BFC6D2"/>
    <w:rsid w:val="28C2EFCC"/>
    <w:rsid w:val="28C61E29"/>
    <w:rsid w:val="28CBEA9B"/>
    <w:rsid w:val="28CF4BB4"/>
    <w:rsid w:val="28D1B801"/>
    <w:rsid w:val="28D35476"/>
    <w:rsid w:val="28E04E96"/>
    <w:rsid w:val="292AA76C"/>
    <w:rsid w:val="293EF21D"/>
    <w:rsid w:val="29491B17"/>
    <w:rsid w:val="29660F93"/>
    <w:rsid w:val="296985F7"/>
    <w:rsid w:val="299B3DD9"/>
    <w:rsid w:val="29A1AD0C"/>
    <w:rsid w:val="29ABF156"/>
    <w:rsid w:val="29D674E8"/>
    <w:rsid w:val="29DA9971"/>
    <w:rsid w:val="29DDDBCB"/>
    <w:rsid w:val="29E8939C"/>
    <w:rsid w:val="29EA3480"/>
    <w:rsid w:val="29ECAC31"/>
    <w:rsid w:val="29F946A8"/>
    <w:rsid w:val="29FABFFD"/>
    <w:rsid w:val="29FEDF3A"/>
    <w:rsid w:val="2A065D2C"/>
    <w:rsid w:val="2A4092B3"/>
    <w:rsid w:val="2A44DB75"/>
    <w:rsid w:val="2A764175"/>
    <w:rsid w:val="2A77F226"/>
    <w:rsid w:val="2A8E9A5A"/>
    <w:rsid w:val="2AA01298"/>
    <w:rsid w:val="2AA159C2"/>
    <w:rsid w:val="2AA70F6F"/>
    <w:rsid w:val="2AA92487"/>
    <w:rsid w:val="2ABA2451"/>
    <w:rsid w:val="2AC99353"/>
    <w:rsid w:val="2ACE8460"/>
    <w:rsid w:val="2AD685A7"/>
    <w:rsid w:val="2AE19ECB"/>
    <w:rsid w:val="2AEA69FD"/>
    <w:rsid w:val="2AEC05E6"/>
    <w:rsid w:val="2B070D57"/>
    <w:rsid w:val="2B0D9D4D"/>
    <w:rsid w:val="2B0E1DA8"/>
    <w:rsid w:val="2B1483F2"/>
    <w:rsid w:val="2B160BA0"/>
    <w:rsid w:val="2B25FBFD"/>
    <w:rsid w:val="2B27EC32"/>
    <w:rsid w:val="2B368CFE"/>
    <w:rsid w:val="2B564D79"/>
    <w:rsid w:val="2B5D9790"/>
    <w:rsid w:val="2B6818B7"/>
    <w:rsid w:val="2B68891C"/>
    <w:rsid w:val="2B7DF1B3"/>
    <w:rsid w:val="2B8A7CF0"/>
    <w:rsid w:val="2B990EBA"/>
    <w:rsid w:val="2BB7B7FA"/>
    <w:rsid w:val="2BD1FC38"/>
    <w:rsid w:val="2BD69327"/>
    <w:rsid w:val="2BDCFCF5"/>
    <w:rsid w:val="2BEB30A9"/>
    <w:rsid w:val="2BF776B2"/>
    <w:rsid w:val="2C12D6C4"/>
    <w:rsid w:val="2C226217"/>
    <w:rsid w:val="2C4D1668"/>
    <w:rsid w:val="2C4E70EF"/>
    <w:rsid w:val="2C55AEDB"/>
    <w:rsid w:val="2C582EAC"/>
    <w:rsid w:val="2C5F2B35"/>
    <w:rsid w:val="2C6A5D82"/>
    <w:rsid w:val="2C6DA7B1"/>
    <w:rsid w:val="2C6DEB36"/>
    <w:rsid w:val="2C7366C5"/>
    <w:rsid w:val="2C762278"/>
    <w:rsid w:val="2C85D5DE"/>
    <w:rsid w:val="2C9D7257"/>
    <w:rsid w:val="2CA147E9"/>
    <w:rsid w:val="2CB830D3"/>
    <w:rsid w:val="2CC372B1"/>
    <w:rsid w:val="2CEA0A6F"/>
    <w:rsid w:val="2CECA4EC"/>
    <w:rsid w:val="2CEE1509"/>
    <w:rsid w:val="2CF8CED1"/>
    <w:rsid w:val="2D24BCA5"/>
    <w:rsid w:val="2D2E28E3"/>
    <w:rsid w:val="2D5AA9CB"/>
    <w:rsid w:val="2D5AE238"/>
    <w:rsid w:val="2D5DB6E9"/>
    <w:rsid w:val="2D65A9AA"/>
    <w:rsid w:val="2D75D620"/>
    <w:rsid w:val="2D775EA9"/>
    <w:rsid w:val="2D7F990B"/>
    <w:rsid w:val="2D8791D6"/>
    <w:rsid w:val="2D9CE4F3"/>
    <w:rsid w:val="2DBDFEDF"/>
    <w:rsid w:val="2DBFB437"/>
    <w:rsid w:val="2DE35B31"/>
    <w:rsid w:val="2DEB7531"/>
    <w:rsid w:val="2DFDC438"/>
    <w:rsid w:val="2E10B5BE"/>
    <w:rsid w:val="2E1708F5"/>
    <w:rsid w:val="2E183E81"/>
    <w:rsid w:val="2E22D501"/>
    <w:rsid w:val="2E314C97"/>
    <w:rsid w:val="2E5F71FD"/>
    <w:rsid w:val="2E6D435D"/>
    <w:rsid w:val="2E7247B7"/>
    <w:rsid w:val="2E78AFF9"/>
    <w:rsid w:val="2E82766A"/>
    <w:rsid w:val="2E868F7D"/>
    <w:rsid w:val="2E8EA4B0"/>
    <w:rsid w:val="2E9C88BA"/>
    <w:rsid w:val="2EA79CA3"/>
    <w:rsid w:val="2EA918E9"/>
    <w:rsid w:val="2EB23C72"/>
    <w:rsid w:val="2EBEC89C"/>
    <w:rsid w:val="2ECC1C8D"/>
    <w:rsid w:val="2EE0B2AA"/>
    <w:rsid w:val="2F0171CA"/>
    <w:rsid w:val="2F08E808"/>
    <w:rsid w:val="2F113A9A"/>
    <w:rsid w:val="2F14F945"/>
    <w:rsid w:val="2F302FB1"/>
    <w:rsid w:val="2F3C8B06"/>
    <w:rsid w:val="2F48249F"/>
    <w:rsid w:val="2F5FDA9A"/>
    <w:rsid w:val="2F6F5A9B"/>
    <w:rsid w:val="2F7886B6"/>
    <w:rsid w:val="2F9CB61A"/>
    <w:rsid w:val="2FA203C2"/>
    <w:rsid w:val="2FAC9759"/>
    <w:rsid w:val="2FAE7210"/>
    <w:rsid w:val="2FB18DBA"/>
    <w:rsid w:val="2FB62138"/>
    <w:rsid w:val="2FBB8710"/>
    <w:rsid w:val="2FE43271"/>
    <w:rsid w:val="2FEF1932"/>
    <w:rsid w:val="2FF91B4C"/>
    <w:rsid w:val="301892A8"/>
    <w:rsid w:val="301B77D9"/>
    <w:rsid w:val="3031E81D"/>
    <w:rsid w:val="3051FA63"/>
    <w:rsid w:val="305E2D85"/>
    <w:rsid w:val="306377D8"/>
    <w:rsid w:val="306B5D13"/>
    <w:rsid w:val="3074421E"/>
    <w:rsid w:val="30A5796F"/>
    <w:rsid w:val="30AA3BEF"/>
    <w:rsid w:val="30AB69AC"/>
    <w:rsid w:val="30C0B3A8"/>
    <w:rsid w:val="30C8DB21"/>
    <w:rsid w:val="30E72F97"/>
    <w:rsid w:val="30F464B8"/>
    <w:rsid w:val="30F812F6"/>
    <w:rsid w:val="30FE4A69"/>
    <w:rsid w:val="30FE7399"/>
    <w:rsid w:val="310D706B"/>
    <w:rsid w:val="310FEA40"/>
    <w:rsid w:val="311527BA"/>
    <w:rsid w:val="3121A193"/>
    <w:rsid w:val="3126BF88"/>
    <w:rsid w:val="313DCB3D"/>
    <w:rsid w:val="315D120C"/>
    <w:rsid w:val="3161F88C"/>
    <w:rsid w:val="31659D59"/>
    <w:rsid w:val="316E9A2A"/>
    <w:rsid w:val="31A16D97"/>
    <w:rsid w:val="31AA79EF"/>
    <w:rsid w:val="31B23B21"/>
    <w:rsid w:val="31D11725"/>
    <w:rsid w:val="31DB28BA"/>
    <w:rsid w:val="31E0C5DC"/>
    <w:rsid w:val="31EB8FC3"/>
    <w:rsid w:val="32000331"/>
    <w:rsid w:val="3208D33F"/>
    <w:rsid w:val="321D1549"/>
    <w:rsid w:val="322BE204"/>
    <w:rsid w:val="322D3546"/>
    <w:rsid w:val="32644BDF"/>
    <w:rsid w:val="3266B165"/>
    <w:rsid w:val="327E201D"/>
    <w:rsid w:val="329C1A31"/>
    <w:rsid w:val="32AEF131"/>
    <w:rsid w:val="32C3D4D6"/>
    <w:rsid w:val="32D5712E"/>
    <w:rsid w:val="32DBAC02"/>
    <w:rsid w:val="32DCAB98"/>
    <w:rsid w:val="32E67233"/>
    <w:rsid w:val="32EE0826"/>
    <w:rsid w:val="32EF37AB"/>
    <w:rsid w:val="32FACA34"/>
    <w:rsid w:val="330615DF"/>
    <w:rsid w:val="333A59EE"/>
    <w:rsid w:val="3340E4C2"/>
    <w:rsid w:val="33413EE4"/>
    <w:rsid w:val="3351681C"/>
    <w:rsid w:val="3352FB00"/>
    <w:rsid w:val="336AB2FD"/>
    <w:rsid w:val="3370C581"/>
    <w:rsid w:val="33749644"/>
    <w:rsid w:val="339EFE14"/>
    <w:rsid w:val="33A7A1B1"/>
    <w:rsid w:val="33B2C90B"/>
    <w:rsid w:val="33DB53D8"/>
    <w:rsid w:val="33E33237"/>
    <w:rsid w:val="33EA07D3"/>
    <w:rsid w:val="33EA8BA4"/>
    <w:rsid w:val="3408E9F2"/>
    <w:rsid w:val="34223243"/>
    <w:rsid w:val="345A0A83"/>
    <w:rsid w:val="345F9D80"/>
    <w:rsid w:val="3464BF3B"/>
    <w:rsid w:val="34822208"/>
    <w:rsid w:val="34B04CBD"/>
    <w:rsid w:val="34BF7A5A"/>
    <w:rsid w:val="34C0A941"/>
    <w:rsid w:val="34CBDFF2"/>
    <w:rsid w:val="34E46042"/>
    <w:rsid w:val="34ECBD04"/>
    <w:rsid w:val="34F213DA"/>
    <w:rsid w:val="34F9EFEE"/>
    <w:rsid w:val="3500F1C0"/>
    <w:rsid w:val="3533DD91"/>
    <w:rsid w:val="35379444"/>
    <w:rsid w:val="353F3B8F"/>
    <w:rsid w:val="354CF5E4"/>
    <w:rsid w:val="35573F2C"/>
    <w:rsid w:val="356017C6"/>
    <w:rsid w:val="3561EDF9"/>
    <w:rsid w:val="356F14EB"/>
    <w:rsid w:val="35760053"/>
    <w:rsid w:val="357A23E9"/>
    <w:rsid w:val="358A4432"/>
    <w:rsid w:val="3592C86D"/>
    <w:rsid w:val="359FD081"/>
    <w:rsid w:val="35B17F07"/>
    <w:rsid w:val="35BCAFD3"/>
    <w:rsid w:val="35CD9F7A"/>
    <w:rsid w:val="35E83B80"/>
    <w:rsid w:val="35EBD68D"/>
    <w:rsid w:val="35F1EF6A"/>
    <w:rsid w:val="35FA151F"/>
    <w:rsid w:val="35FAB8EB"/>
    <w:rsid w:val="35FD233F"/>
    <w:rsid w:val="36048169"/>
    <w:rsid w:val="3626AADC"/>
    <w:rsid w:val="362FE4AE"/>
    <w:rsid w:val="3632B56B"/>
    <w:rsid w:val="365428A0"/>
    <w:rsid w:val="366171C8"/>
    <w:rsid w:val="366A2A61"/>
    <w:rsid w:val="3675DE20"/>
    <w:rsid w:val="367F2F35"/>
    <w:rsid w:val="368B9702"/>
    <w:rsid w:val="368CF8BB"/>
    <w:rsid w:val="36A30BF6"/>
    <w:rsid w:val="36A4661F"/>
    <w:rsid w:val="36A57F5E"/>
    <w:rsid w:val="36ABFF3E"/>
    <w:rsid w:val="36C142E7"/>
    <w:rsid w:val="36D15E1D"/>
    <w:rsid w:val="36D8AF48"/>
    <w:rsid w:val="36DF510D"/>
    <w:rsid w:val="36E61F62"/>
    <w:rsid w:val="36EA7B70"/>
    <w:rsid w:val="36F14A1B"/>
    <w:rsid w:val="36FDD4E4"/>
    <w:rsid w:val="3734FB6C"/>
    <w:rsid w:val="37374122"/>
    <w:rsid w:val="373AC356"/>
    <w:rsid w:val="373E317B"/>
    <w:rsid w:val="37501E65"/>
    <w:rsid w:val="376A9A44"/>
    <w:rsid w:val="37713414"/>
    <w:rsid w:val="37727B6B"/>
    <w:rsid w:val="3778F174"/>
    <w:rsid w:val="37822547"/>
    <w:rsid w:val="378EFD96"/>
    <w:rsid w:val="3797F97D"/>
    <w:rsid w:val="379BB6CF"/>
    <w:rsid w:val="37ACC1D0"/>
    <w:rsid w:val="37B1ED16"/>
    <w:rsid w:val="37C1F9D0"/>
    <w:rsid w:val="37CB2D3B"/>
    <w:rsid w:val="37D0CCC6"/>
    <w:rsid w:val="37DF19AD"/>
    <w:rsid w:val="37EED62C"/>
    <w:rsid w:val="38248242"/>
    <w:rsid w:val="38317CAF"/>
    <w:rsid w:val="384A57FC"/>
    <w:rsid w:val="385392A2"/>
    <w:rsid w:val="3871B851"/>
    <w:rsid w:val="3879221F"/>
    <w:rsid w:val="3879FED9"/>
    <w:rsid w:val="387F9B1D"/>
    <w:rsid w:val="388F8C2C"/>
    <w:rsid w:val="389920AB"/>
    <w:rsid w:val="3899B5BC"/>
    <w:rsid w:val="38A0D7D0"/>
    <w:rsid w:val="38AB5B24"/>
    <w:rsid w:val="38AF1316"/>
    <w:rsid w:val="38B22B78"/>
    <w:rsid w:val="38BC581D"/>
    <w:rsid w:val="38C737E2"/>
    <w:rsid w:val="38D3E7F1"/>
    <w:rsid w:val="39181F98"/>
    <w:rsid w:val="3925862E"/>
    <w:rsid w:val="3939F8C1"/>
    <w:rsid w:val="39437F9B"/>
    <w:rsid w:val="394CC7F2"/>
    <w:rsid w:val="395007C0"/>
    <w:rsid w:val="39714E8B"/>
    <w:rsid w:val="397B2AB5"/>
    <w:rsid w:val="3987E4D0"/>
    <w:rsid w:val="398ED3BA"/>
    <w:rsid w:val="39A2BA2B"/>
    <w:rsid w:val="39B11830"/>
    <w:rsid w:val="39BF5B90"/>
    <w:rsid w:val="39DB7894"/>
    <w:rsid w:val="39DBFC71"/>
    <w:rsid w:val="39E0023E"/>
    <w:rsid w:val="39E2339B"/>
    <w:rsid w:val="39E5CA9C"/>
    <w:rsid w:val="39F8CA86"/>
    <w:rsid w:val="39F999E3"/>
    <w:rsid w:val="3A205F5C"/>
    <w:rsid w:val="3A28D37D"/>
    <w:rsid w:val="3A3013D7"/>
    <w:rsid w:val="3A4348AC"/>
    <w:rsid w:val="3A4A205F"/>
    <w:rsid w:val="3A4AB0FE"/>
    <w:rsid w:val="3A68890D"/>
    <w:rsid w:val="3A6EA0DE"/>
    <w:rsid w:val="3A70648E"/>
    <w:rsid w:val="3A97D9B8"/>
    <w:rsid w:val="3AA9F92F"/>
    <w:rsid w:val="3ABFAF18"/>
    <w:rsid w:val="3AE3F5D5"/>
    <w:rsid w:val="3AE6431B"/>
    <w:rsid w:val="3AE9B61E"/>
    <w:rsid w:val="3AEB1102"/>
    <w:rsid w:val="3AEF20DE"/>
    <w:rsid w:val="3AF3257B"/>
    <w:rsid w:val="3AF6FD30"/>
    <w:rsid w:val="3AFFAC08"/>
    <w:rsid w:val="3B043415"/>
    <w:rsid w:val="3B09FDCC"/>
    <w:rsid w:val="3B1A5E95"/>
    <w:rsid w:val="3B1F9E77"/>
    <w:rsid w:val="3B202807"/>
    <w:rsid w:val="3B57A30C"/>
    <w:rsid w:val="3B70F2A1"/>
    <w:rsid w:val="3B72DAE1"/>
    <w:rsid w:val="3B73D228"/>
    <w:rsid w:val="3B764032"/>
    <w:rsid w:val="3B8023EA"/>
    <w:rsid w:val="3B89A616"/>
    <w:rsid w:val="3B8C5C1A"/>
    <w:rsid w:val="3BA4A073"/>
    <w:rsid w:val="3BCE4270"/>
    <w:rsid w:val="3BD0930B"/>
    <w:rsid w:val="3C1D9678"/>
    <w:rsid w:val="3C2889A6"/>
    <w:rsid w:val="3C2E5930"/>
    <w:rsid w:val="3C311A4F"/>
    <w:rsid w:val="3C396732"/>
    <w:rsid w:val="3C64773E"/>
    <w:rsid w:val="3C758D69"/>
    <w:rsid w:val="3C76CE6E"/>
    <w:rsid w:val="3C797338"/>
    <w:rsid w:val="3C89506F"/>
    <w:rsid w:val="3C911BEB"/>
    <w:rsid w:val="3CA2D9FD"/>
    <w:rsid w:val="3CB9F033"/>
    <w:rsid w:val="3CC4370C"/>
    <w:rsid w:val="3CD1A40F"/>
    <w:rsid w:val="3CD28116"/>
    <w:rsid w:val="3CD9BBB0"/>
    <w:rsid w:val="3CDA8F43"/>
    <w:rsid w:val="3CEB9978"/>
    <w:rsid w:val="3CF8FA53"/>
    <w:rsid w:val="3CFB846F"/>
    <w:rsid w:val="3D0AFE95"/>
    <w:rsid w:val="3D10AC4F"/>
    <w:rsid w:val="3D125CDC"/>
    <w:rsid w:val="3D16B938"/>
    <w:rsid w:val="3D2E2BCD"/>
    <w:rsid w:val="3D5D90C8"/>
    <w:rsid w:val="3D659468"/>
    <w:rsid w:val="3D82CDA7"/>
    <w:rsid w:val="3D84E248"/>
    <w:rsid w:val="3D95EE22"/>
    <w:rsid w:val="3D97FD02"/>
    <w:rsid w:val="3D9D1FFC"/>
    <w:rsid w:val="3D9E12D8"/>
    <w:rsid w:val="3DB4A83D"/>
    <w:rsid w:val="3DB5595D"/>
    <w:rsid w:val="3DE58BB7"/>
    <w:rsid w:val="3E08A2E2"/>
    <w:rsid w:val="3E6CBABE"/>
    <w:rsid w:val="3E74A539"/>
    <w:rsid w:val="3E7D070F"/>
    <w:rsid w:val="3EEC491C"/>
    <w:rsid w:val="3F075EEF"/>
    <w:rsid w:val="3F088789"/>
    <w:rsid w:val="3F0F7EE3"/>
    <w:rsid w:val="3F173456"/>
    <w:rsid w:val="3F1D8558"/>
    <w:rsid w:val="3F37FE82"/>
    <w:rsid w:val="3F48F037"/>
    <w:rsid w:val="3F49BFCB"/>
    <w:rsid w:val="3F4B3DCE"/>
    <w:rsid w:val="3F523A21"/>
    <w:rsid w:val="3F61CA4A"/>
    <w:rsid w:val="3F65E946"/>
    <w:rsid w:val="3F6861A8"/>
    <w:rsid w:val="3F6D0760"/>
    <w:rsid w:val="3F734795"/>
    <w:rsid w:val="3F964CD6"/>
    <w:rsid w:val="3FA2EBCB"/>
    <w:rsid w:val="3FB84F67"/>
    <w:rsid w:val="3FBC730E"/>
    <w:rsid w:val="3FE575DB"/>
    <w:rsid w:val="3FE962C0"/>
    <w:rsid w:val="3FE9D1E4"/>
    <w:rsid w:val="4025AD80"/>
    <w:rsid w:val="402694FE"/>
    <w:rsid w:val="403812CC"/>
    <w:rsid w:val="403B3EE9"/>
    <w:rsid w:val="4065EE12"/>
    <w:rsid w:val="407ED970"/>
    <w:rsid w:val="407EE3B8"/>
    <w:rsid w:val="408F2D58"/>
    <w:rsid w:val="4091D68A"/>
    <w:rsid w:val="4095965D"/>
    <w:rsid w:val="409CBEF8"/>
    <w:rsid w:val="409F26A2"/>
    <w:rsid w:val="40A51C39"/>
    <w:rsid w:val="40BA7043"/>
    <w:rsid w:val="40CE6C10"/>
    <w:rsid w:val="40E5AFBD"/>
    <w:rsid w:val="40EF822D"/>
    <w:rsid w:val="4104BD33"/>
    <w:rsid w:val="4117B094"/>
    <w:rsid w:val="41196870"/>
    <w:rsid w:val="41323C53"/>
    <w:rsid w:val="41472A9D"/>
    <w:rsid w:val="414E6AD1"/>
    <w:rsid w:val="415416F1"/>
    <w:rsid w:val="417EED9A"/>
    <w:rsid w:val="4186A7AD"/>
    <w:rsid w:val="41AF602C"/>
    <w:rsid w:val="41AF8C65"/>
    <w:rsid w:val="41D433AB"/>
    <w:rsid w:val="41E9CE40"/>
    <w:rsid w:val="41F5DBD8"/>
    <w:rsid w:val="41FC43A6"/>
    <w:rsid w:val="4201BEE9"/>
    <w:rsid w:val="42097083"/>
    <w:rsid w:val="4237FA7C"/>
    <w:rsid w:val="424BF738"/>
    <w:rsid w:val="4254AE62"/>
    <w:rsid w:val="427164AE"/>
    <w:rsid w:val="427E824E"/>
    <w:rsid w:val="4285A99C"/>
    <w:rsid w:val="42906D06"/>
    <w:rsid w:val="429AE3EC"/>
    <w:rsid w:val="42AEB57D"/>
    <w:rsid w:val="42AF5BE9"/>
    <w:rsid w:val="42B7787A"/>
    <w:rsid w:val="42CB559D"/>
    <w:rsid w:val="42F33829"/>
    <w:rsid w:val="42F7A001"/>
    <w:rsid w:val="430402B4"/>
    <w:rsid w:val="430A69F3"/>
    <w:rsid w:val="430EB31F"/>
    <w:rsid w:val="430FE3D0"/>
    <w:rsid w:val="43137EDF"/>
    <w:rsid w:val="4321A3FC"/>
    <w:rsid w:val="4352264E"/>
    <w:rsid w:val="435DEC46"/>
    <w:rsid w:val="43890EB2"/>
    <w:rsid w:val="43C20B64"/>
    <w:rsid w:val="43D629C1"/>
    <w:rsid w:val="43D90D92"/>
    <w:rsid w:val="43EA2C38"/>
    <w:rsid w:val="43F1A8E0"/>
    <w:rsid w:val="43F62805"/>
    <w:rsid w:val="43F7C4D0"/>
    <w:rsid w:val="44035193"/>
    <w:rsid w:val="4403837B"/>
    <w:rsid w:val="4403D9E2"/>
    <w:rsid w:val="440DC16F"/>
    <w:rsid w:val="4413A40C"/>
    <w:rsid w:val="44167E8F"/>
    <w:rsid w:val="4436E2AD"/>
    <w:rsid w:val="44406084"/>
    <w:rsid w:val="4444FF46"/>
    <w:rsid w:val="446A9A0B"/>
    <w:rsid w:val="4470144F"/>
    <w:rsid w:val="447878B5"/>
    <w:rsid w:val="447CF30B"/>
    <w:rsid w:val="4483A596"/>
    <w:rsid w:val="448878C0"/>
    <w:rsid w:val="44A41C7B"/>
    <w:rsid w:val="44B7CC6D"/>
    <w:rsid w:val="44C63E20"/>
    <w:rsid w:val="44CF5819"/>
    <w:rsid w:val="44E98EC1"/>
    <w:rsid w:val="44EE4FF3"/>
    <w:rsid w:val="44F2DDAE"/>
    <w:rsid w:val="4500D9AE"/>
    <w:rsid w:val="45228351"/>
    <w:rsid w:val="45228C22"/>
    <w:rsid w:val="45291B6E"/>
    <w:rsid w:val="452A3AA9"/>
    <w:rsid w:val="45335AC7"/>
    <w:rsid w:val="45355F1D"/>
    <w:rsid w:val="45408538"/>
    <w:rsid w:val="45455D63"/>
    <w:rsid w:val="454648AD"/>
    <w:rsid w:val="4547BA34"/>
    <w:rsid w:val="4555F6BF"/>
    <w:rsid w:val="45575133"/>
    <w:rsid w:val="4561A825"/>
    <w:rsid w:val="4565A141"/>
    <w:rsid w:val="456CAABC"/>
    <w:rsid w:val="459A8347"/>
    <w:rsid w:val="45A1E474"/>
    <w:rsid w:val="45A52545"/>
    <w:rsid w:val="45A58A23"/>
    <w:rsid w:val="45A76CC3"/>
    <w:rsid w:val="45B22992"/>
    <w:rsid w:val="45B34231"/>
    <w:rsid w:val="45C89734"/>
    <w:rsid w:val="45D928AC"/>
    <w:rsid w:val="45D950BD"/>
    <w:rsid w:val="45E72BB8"/>
    <w:rsid w:val="45EB530B"/>
    <w:rsid w:val="4606FDF9"/>
    <w:rsid w:val="46176158"/>
    <w:rsid w:val="461BC75A"/>
    <w:rsid w:val="46214687"/>
    <w:rsid w:val="4622D930"/>
    <w:rsid w:val="4627E401"/>
    <w:rsid w:val="4639D392"/>
    <w:rsid w:val="4646392C"/>
    <w:rsid w:val="465CB55B"/>
    <w:rsid w:val="4674AA5A"/>
    <w:rsid w:val="469044E1"/>
    <w:rsid w:val="46992357"/>
    <w:rsid w:val="46A61A71"/>
    <w:rsid w:val="46BB06D9"/>
    <w:rsid w:val="46C212F0"/>
    <w:rsid w:val="46D0C958"/>
    <w:rsid w:val="46E8F20E"/>
    <w:rsid w:val="47087B1D"/>
    <w:rsid w:val="471CC273"/>
    <w:rsid w:val="4735E5AD"/>
    <w:rsid w:val="473F8C45"/>
    <w:rsid w:val="474BDE1E"/>
    <w:rsid w:val="475EF5F2"/>
    <w:rsid w:val="4760063F"/>
    <w:rsid w:val="4763F78E"/>
    <w:rsid w:val="47665B3D"/>
    <w:rsid w:val="477794E6"/>
    <w:rsid w:val="478FCBB5"/>
    <w:rsid w:val="47912EFA"/>
    <w:rsid w:val="47984BD8"/>
    <w:rsid w:val="47D2B841"/>
    <w:rsid w:val="47EE2695"/>
    <w:rsid w:val="4803590E"/>
    <w:rsid w:val="481EA1B0"/>
    <w:rsid w:val="482AA17A"/>
    <w:rsid w:val="483957B8"/>
    <w:rsid w:val="483D9C6E"/>
    <w:rsid w:val="483F7E8D"/>
    <w:rsid w:val="4848F249"/>
    <w:rsid w:val="484EA06C"/>
    <w:rsid w:val="485A2CE4"/>
    <w:rsid w:val="485E41D2"/>
    <w:rsid w:val="48727691"/>
    <w:rsid w:val="487819CE"/>
    <w:rsid w:val="489310A7"/>
    <w:rsid w:val="48953E04"/>
    <w:rsid w:val="48AC143C"/>
    <w:rsid w:val="48D38B81"/>
    <w:rsid w:val="48FD5D39"/>
    <w:rsid w:val="49053788"/>
    <w:rsid w:val="491317A4"/>
    <w:rsid w:val="4914514F"/>
    <w:rsid w:val="49203847"/>
    <w:rsid w:val="49257894"/>
    <w:rsid w:val="49370EA2"/>
    <w:rsid w:val="493E37B1"/>
    <w:rsid w:val="493F4B8F"/>
    <w:rsid w:val="494AF75D"/>
    <w:rsid w:val="49521B2C"/>
    <w:rsid w:val="4953EEE0"/>
    <w:rsid w:val="4959D92F"/>
    <w:rsid w:val="4969078D"/>
    <w:rsid w:val="499B445C"/>
    <w:rsid w:val="49B391D7"/>
    <w:rsid w:val="49B754E5"/>
    <w:rsid w:val="49C7653E"/>
    <w:rsid w:val="49DD2776"/>
    <w:rsid w:val="49E4AE7C"/>
    <w:rsid w:val="49E89601"/>
    <w:rsid w:val="49ED1B14"/>
    <w:rsid w:val="49F19C74"/>
    <w:rsid w:val="49FAB0C1"/>
    <w:rsid w:val="49FC393E"/>
    <w:rsid w:val="49FF6661"/>
    <w:rsid w:val="4A0F353A"/>
    <w:rsid w:val="4A19966E"/>
    <w:rsid w:val="4A401BDF"/>
    <w:rsid w:val="4A449D47"/>
    <w:rsid w:val="4A47DFF9"/>
    <w:rsid w:val="4A7EE270"/>
    <w:rsid w:val="4A83D3C1"/>
    <w:rsid w:val="4A9219BF"/>
    <w:rsid w:val="4A9A17A9"/>
    <w:rsid w:val="4AA2A9B0"/>
    <w:rsid w:val="4ABEB360"/>
    <w:rsid w:val="4ACF3E26"/>
    <w:rsid w:val="4ADB2594"/>
    <w:rsid w:val="4AE42CDC"/>
    <w:rsid w:val="4AF115B7"/>
    <w:rsid w:val="4B039045"/>
    <w:rsid w:val="4B0A41E9"/>
    <w:rsid w:val="4B276214"/>
    <w:rsid w:val="4B304FDC"/>
    <w:rsid w:val="4B3CA3CD"/>
    <w:rsid w:val="4B4AC049"/>
    <w:rsid w:val="4B7CE22D"/>
    <w:rsid w:val="4B7E78B9"/>
    <w:rsid w:val="4B92DE6D"/>
    <w:rsid w:val="4B955584"/>
    <w:rsid w:val="4B96FB8C"/>
    <w:rsid w:val="4B9E0209"/>
    <w:rsid w:val="4BB41AC6"/>
    <w:rsid w:val="4BCD21D6"/>
    <w:rsid w:val="4BD6908B"/>
    <w:rsid w:val="4BE02696"/>
    <w:rsid w:val="4BF1B1B8"/>
    <w:rsid w:val="4BF26732"/>
    <w:rsid w:val="4C561B12"/>
    <w:rsid w:val="4C7B5438"/>
    <w:rsid w:val="4C963D5C"/>
    <w:rsid w:val="4C968155"/>
    <w:rsid w:val="4CAE22B1"/>
    <w:rsid w:val="4CCA8AEE"/>
    <w:rsid w:val="4D149210"/>
    <w:rsid w:val="4D28D8AA"/>
    <w:rsid w:val="4D2E5F91"/>
    <w:rsid w:val="4D30F4E1"/>
    <w:rsid w:val="4D4AD58E"/>
    <w:rsid w:val="4D4FEEC7"/>
    <w:rsid w:val="4D529733"/>
    <w:rsid w:val="4D59ED5E"/>
    <w:rsid w:val="4D5BC4DD"/>
    <w:rsid w:val="4D5C1A1E"/>
    <w:rsid w:val="4D61425B"/>
    <w:rsid w:val="4D6739F8"/>
    <w:rsid w:val="4D840C9B"/>
    <w:rsid w:val="4D8ADD75"/>
    <w:rsid w:val="4DB216B1"/>
    <w:rsid w:val="4DBAFC35"/>
    <w:rsid w:val="4E0F07BB"/>
    <w:rsid w:val="4E0F8B1F"/>
    <w:rsid w:val="4E1EE41B"/>
    <w:rsid w:val="4E28963B"/>
    <w:rsid w:val="4E350B6B"/>
    <w:rsid w:val="4E4E4B52"/>
    <w:rsid w:val="4E4E4ED8"/>
    <w:rsid w:val="4E6F4573"/>
    <w:rsid w:val="4E7DBD77"/>
    <w:rsid w:val="4E8ADFFD"/>
    <w:rsid w:val="4E954911"/>
    <w:rsid w:val="4EA88C51"/>
    <w:rsid w:val="4EAC0367"/>
    <w:rsid w:val="4EB7E807"/>
    <w:rsid w:val="4EC52BEB"/>
    <w:rsid w:val="4EC92816"/>
    <w:rsid w:val="4EE20D6C"/>
    <w:rsid w:val="4EE4F535"/>
    <w:rsid w:val="4F027ED7"/>
    <w:rsid w:val="4F03CDAB"/>
    <w:rsid w:val="4F0C80AB"/>
    <w:rsid w:val="4F11DFE0"/>
    <w:rsid w:val="4F1FAB7A"/>
    <w:rsid w:val="4F208C7A"/>
    <w:rsid w:val="4F23EF25"/>
    <w:rsid w:val="4F25E526"/>
    <w:rsid w:val="4F2CC225"/>
    <w:rsid w:val="4F36DF2C"/>
    <w:rsid w:val="4F47F954"/>
    <w:rsid w:val="4F4A0738"/>
    <w:rsid w:val="4F660044"/>
    <w:rsid w:val="4F67F9D7"/>
    <w:rsid w:val="4F700F77"/>
    <w:rsid w:val="4F71251F"/>
    <w:rsid w:val="4F79553D"/>
    <w:rsid w:val="4F9772DE"/>
    <w:rsid w:val="4FA08941"/>
    <w:rsid w:val="4FBFE3D2"/>
    <w:rsid w:val="4FC8153E"/>
    <w:rsid w:val="4FD6C5BC"/>
    <w:rsid w:val="4FEA5744"/>
    <w:rsid w:val="4FFAC283"/>
    <w:rsid w:val="4FFFCEFE"/>
    <w:rsid w:val="500FDFAB"/>
    <w:rsid w:val="501563EB"/>
    <w:rsid w:val="502B38B4"/>
    <w:rsid w:val="502D598C"/>
    <w:rsid w:val="5044572D"/>
    <w:rsid w:val="5048A3A8"/>
    <w:rsid w:val="505AF657"/>
    <w:rsid w:val="506FC332"/>
    <w:rsid w:val="50711327"/>
    <w:rsid w:val="507517D4"/>
    <w:rsid w:val="5092CA7F"/>
    <w:rsid w:val="509BC2A1"/>
    <w:rsid w:val="50A63BAB"/>
    <w:rsid w:val="50BCD190"/>
    <w:rsid w:val="50C51047"/>
    <w:rsid w:val="50F61662"/>
    <w:rsid w:val="50FB287C"/>
    <w:rsid w:val="511E7C9C"/>
    <w:rsid w:val="512B24F4"/>
    <w:rsid w:val="512D3C64"/>
    <w:rsid w:val="515684DD"/>
    <w:rsid w:val="5159A005"/>
    <w:rsid w:val="5176A7EA"/>
    <w:rsid w:val="5179F1A2"/>
    <w:rsid w:val="5186FC64"/>
    <w:rsid w:val="5192F63C"/>
    <w:rsid w:val="51AE9A94"/>
    <w:rsid w:val="51E17D9B"/>
    <w:rsid w:val="51EB57AE"/>
    <w:rsid w:val="51FC7B80"/>
    <w:rsid w:val="51FF3C01"/>
    <w:rsid w:val="52212FEA"/>
    <w:rsid w:val="5249CB52"/>
    <w:rsid w:val="52666C37"/>
    <w:rsid w:val="528B8CC4"/>
    <w:rsid w:val="52933D66"/>
    <w:rsid w:val="5297FB52"/>
    <w:rsid w:val="52C50DFF"/>
    <w:rsid w:val="52D126D7"/>
    <w:rsid w:val="52D8C828"/>
    <w:rsid w:val="52DEB056"/>
    <w:rsid w:val="52E00E46"/>
    <w:rsid w:val="52EDFD76"/>
    <w:rsid w:val="52EF5C1C"/>
    <w:rsid w:val="52F6BB3D"/>
    <w:rsid w:val="5306115D"/>
    <w:rsid w:val="530D28E5"/>
    <w:rsid w:val="53105775"/>
    <w:rsid w:val="531B2D6C"/>
    <w:rsid w:val="5321E905"/>
    <w:rsid w:val="5331A6D9"/>
    <w:rsid w:val="5338B51C"/>
    <w:rsid w:val="533D231C"/>
    <w:rsid w:val="533D9E76"/>
    <w:rsid w:val="5373BE61"/>
    <w:rsid w:val="5373D835"/>
    <w:rsid w:val="5385B658"/>
    <w:rsid w:val="53AC2D18"/>
    <w:rsid w:val="53B66146"/>
    <w:rsid w:val="53B89B09"/>
    <w:rsid w:val="53BB7CCB"/>
    <w:rsid w:val="53C5024E"/>
    <w:rsid w:val="53E4BF1A"/>
    <w:rsid w:val="53E61C11"/>
    <w:rsid w:val="540758EC"/>
    <w:rsid w:val="54181168"/>
    <w:rsid w:val="54202116"/>
    <w:rsid w:val="543BEEED"/>
    <w:rsid w:val="54454BC2"/>
    <w:rsid w:val="544A070A"/>
    <w:rsid w:val="546FC15D"/>
    <w:rsid w:val="54723D82"/>
    <w:rsid w:val="5499F44F"/>
    <w:rsid w:val="54BA06D4"/>
    <w:rsid w:val="54C1D608"/>
    <w:rsid w:val="54C38981"/>
    <w:rsid w:val="54D061EA"/>
    <w:rsid w:val="54D06634"/>
    <w:rsid w:val="54DF6A9C"/>
    <w:rsid w:val="5507BE98"/>
    <w:rsid w:val="550FD765"/>
    <w:rsid w:val="5516F73F"/>
    <w:rsid w:val="5524E22B"/>
    <w:rsid w:val="552A5B02"/>
    <w:rsid w:val="55409D72"/>
    <w:rsid w:val="5546EECE"/>
    <w:rsid w:val="555EE53B"/>
    <w:rsid w:val="5571CC4C"/>
    <w:rsid w:val="557ADC6A"/>
    <w:rsid w:val="558B097E"/>
    <w:rsid w:val="55969B64"/>
    <w:rsid w:val="5597D5EF"/>
    <w:rsid w:val="55A614E5"/>
    <w:rsid w:val="55E4BD63"/>
    <w:rsid w:val="55E9265B"/>
    <w:rsid w:val="55F89E45"/>
    <w:rsid w:val="561C04A2"/>
    <w:rsid w:val="56248B0E"/>
    <w:rsid w:val="562A3D38"/>
    <w:rsid w:val="5639C5E4"/>
    <w:rsid w:val="563E4CE9"/>
    <w:rsid w:val="564A3DF2"/>
    <w:rsid w:val="565248D9"/>
    <w:rsid w:val="565BBD08"/>
    <w:rsid w:val="5667EBAD"/>
    <w:rsid w:val="56705E51"/>
    <w:rsid w:val="568BB591"/>
    <w:rsid w:val="56950EEB"/>
    <w:rsid w:val="569ACA0E"/>
    <w:rsid w:val="56C2F978"/>
    <w:rsid w:val="56D50CE7"/>
    <w:rsid w:val="56D53C21"/>
    <w:rsid w:val="56DB96CF"/>
    <w:rsid w:val="56F17445"/>
    <w:rsid w:val="56FD5A82"/>
    <w:rsid w:val="57163EED"/>
    <w:rsid w:val="57397936"/>
    <w:rsid w:val="575E957E"/>
    <w:rsid w:val="575E9D5B"/>
    <w:rsid w:val="576341E4"/>
    <w:rsid w:val="576A120D"/>
    <w:rsid w:val="5771113F"/>
    <w:rsid w:val="57746A89"/>
    <w:rsid w:val="57843972"/>
    <w:rsid w:val="57990F0F"/>
    <w:rsid w:val="57A9E185"/>
    <w:rsid w:val="57A9E74E"/>
    <w:rsid w:val="57AC9E04"/>
    <w:rsid w:val="57B2B7FE"/>
    <w:rsid w:val="57B46611"/>
    <w:rsid w:val="57B76924"/>
    <w:rsid w:val="57BB9134"/>
    <w:rsid w:val="57DBF86B"/>
    <w:rsid w:val="57EF82BA"/>
    <w:rsid w:val="57FE8F12"/>
    <w:rsid w:val="580C2FE1"/>
    <w:rsid w:val="5835DEC7"/>
    <w:rsid w:val="5836EB78"/>
    <w:rsid w:val="583830C8"/>
    <w:rsid w:val="583CB300"/>
    <w:rsid w:val="585F77B8"/>
    <w:rsid w:val="58651B6B"/>
    <w:rsid w:val="586958FA"/>
    <w:rsid w:val="5872E416"/>
    <w:rsid w:val="58976567"/>
    <w:rsid w:val="58A543E7"/>
    <w:rsid w:val="58B25986"/>
    <w:rsid w:val="58CCA268"/>
    <w:rsid w:val="58DFBF91"/>
    <w:rsid w:val="58E90EB0"/>
    <w:rsid w:val="590405D2"/>
    <w:rsid w:val="590895FC"/>
    <w:rsid w:val="590A3147"/>
    <w:rsid w:val="590E7E97"/>
    <w:rsid w:val="5924F186"/>
    <w:rsid w:val="5963CFCB"/>
    <w:rsid w:val="59709068"/>
    <w:rsid w:val="59875F08"/>
    <w:rsid w:val="59ADC704"/>
    <w:rsid w:val="59B2064F"/>
    <w:rsid w:val="59BF5B04"/>
    <w:rsid w:val="59F87F8A"/>
    <w:rsid w:val="5A24B39B"/>
    <w:rsid w:val="5A26D2FE"/>
    <w:rsid w:val="5A2F767E"/>
    <w:rsid w:val="5A443FBD"/>
    <w:rsid w:val="5A47FC41"/>
    <w:rsid w:val="5A9277F5"/>
    <w:rsid w:val="5A976381"/>
    <w:rsid w:val="5A9CCDDC"/>
    <w:rsid w:val="5AAC5FFE"/>
    <w:rsid w:val="5ABC491A"/>
    <w:rsid w:val="5ABDA3D1"/>
    <w:rsid w:val="5AC25FB4"/>
    <w:rsid w:val="5ACD15DF"/>
    <w:rsid w:val="5AD9B063"/>
    <w:rsid w:val="5ADCCC44"/>
    <w:rsid w:val="5AEC0EDD"/>
    <w:rsid w:val="5AFF8B5D"/>
    <w:rsid w:val="5B051F18"/>
    <w:rsid w:val="5B058E37"/>
    <w:rsid w:val="5B27AFEA"/>
    <w:rsid w:val="5B39233C"/>
    <w:rsid w:val="5B3A6544"/>
    <w:rsid w:val="5B3F11E5"/>
    <w:rsid w:val="5B42A304"/>
    <w:rsid w:val="5B4D10F6"/>
    <w:rsid w:val="5B60240D"/>
    <w:rsid w:val="5B667338"/>
    <w:rsid w:val="5B69F495"/>
    <w:rsid w:val="5B75832F"/>
    <w:rsid w:val="5B7C37F3"/>
    <w:rsid w:val="5B99952C"/>
    <w:rsid w:val="5B9E6CE3"/>
    <w:rsid w:val="5BAA778F"/>
    <w:rsid w:val="5BC16740"/>
    <w:rsid w:val="5BCAC2D7"/>
    <w:rsid w:val="5BDA27E6"/>
    <w:rsid w:val="5BEDD17E"/>
    <w:rsid w:val="5BEF7503"/>
    <w:rsid w:val="5C216B62"/>
    <w:rsid w:val="5C367055"/>
    <w:rsid w:val="5C3976D9"/>
    <w:rsid w:val="5C398EC2"/>
    <w:rsid w:val="5C3EE3D7"/>
    <w:rsid w:val="5C44ACAC"/>
    <w:rsid w:val="5C56AA88"/>
    <w:rsid w:val="5C74ECFB"/>
    <w:rsid w:val="5C87DF3E"/>
    <w:rsid w:val="5C943021"/>
    <w:rsid w:val="5C993784"/>
    <w:rsid w:val="5C9AA3DF"/>
    <w:rsid w:val="5C9EFB95"/>
    <w:rsid w:val="5CA0DEA4"/>
    <w:rsid w:val="5CA4C980"/>
    <w:rsid w:val="5CB7BABB"/>
    <w:rsid w:val="5CBB7631"/>
    <w:rsid w:val="5CCCAAA0"/>
    <w:rsid w:val="5CF6FBC6"/>
    <w:rsid w:val="5D25624C"/>
    <w:rsid w:val="5D3BBD32"/>
    <w:rsid w:val="5D485CA8"/>
    <w:rsid w:val="5D4CD9C7"/>
    <w:rsid w:val="5D6B1111"/>
    <w:rsid w:val="5D6DCAF6"/>
    <w:rsid w:val="5D749809"/>
    <w:rsid w:val="5D792466"/>
    <w:rsid w:val="5D802640"/>
    <w:rsid w:val="5D8413C8"/>
    <w:rsid w:val="5DB85331"/>
    <w:rsid w:val="5DBC85CD"/>
    <w:rsid w:val="5DCEF46B"/>
    <w:rsid w:val="5E022501"/>
    <w:rsid w:val="5E0851BC"/>
    <w:rsid w:val="5E0E5EBF"/>
    <w:rsid w:val="5E13A1B7"/>
    <w:rsid w:val="5E13DDAA"/>
    <w:rsid w:val="5E1B7B0F"/>
    <w:rsid w:val="5E1BDF88"/>
    <w:rsid w:val="5E43C899"/>
    <w:rsid w:val="5E44FBCF"/>
    <w:rsid w:val="5E46B9DA"/>
    <w:rsid w:val="5E4786AF"/>
    <w:rsid w:val="5E546A10"/>
    <w:rsid w:val="5E569275"/>
    <w:rsid w:val="5E5B1488"/>
    <w:rsid w:val="5E5F42D3"/>
    <w:rsid w:val="5E6B5B5F"/>
    <w:rsid w:val="5E6EACC3"/>
    <w:rsid w:val="5E7845DC"/>
    <w:rsid w:val="5E814952"/>
    <w:rsid w:val="5E98B1C8"/>
    <w:rsid w:val="5EAAE245"/>
    <w:rsid w:val="5EB1BD57"/>
    <w:rsid w:val="5EC788DB"/>
    <w:rsid w:val="5EDEEE48"/>
    <w:rsid w:val="5EE77D61"/>
    <w:rsid w:val="5F00276F"/>
    <w:rsid w:val="5F0EF282"/>
    <w:rsid w:val="5F1F3B5A"/>
    <w:rsid w:val="5F31A180"/>
    <w:rsid w:val="5F325D40"/>
    <w:rsid w:val="5F38C7D4"/>
    <w:rsid w:val="5F3B1909"/>
    <w:rsid w:val="5F4D162B"/>
    <w:rsid w:val="5F51F56E"/>
    <w:rsid w:val="5F54506E"/>
    <w:rsid w:val="5F6F0BE4"/>
    <w:rsid w:val="5F7F3E9E"/>
    <w:rsid w:val="5F7F56C9"/>
    <w:rsid w:val="5F8E6AD6"/>
    <w:rsid w:val="5FB3C583"/>
    <w:rsid w:val="5FB6828E"/>
    <w:rsid w:val="5FBCEA3C"/>
    <w:rsid w:val="5FBD3860"/>
    <w:rsid w:val="5FCA93DD"/>
    <w:rsid w:val="5FD3240D"/>
    <w:rsid w:val="5FDD0BE5"/>
    <w:rsid w:val="5FDE0B7B"/>
    <w:rsid w:val="5FE0CE59"/>
    <w:rsid w:val="5FE967E5"/>
    <w:rsid w:val="5FFAFCE3"/>
    <w:rsid w:val="600769E2"/>
    <w:rsid w:val="600FC2B4"/>
    <w:rsid w:val="6017B960"/>
    <w:rsid w:val="601C8239"/>
    <w:rsid w:val="60245CE7"/>
    <w:rsid w:val="60283569"/>
    <w:rsid w:val="60288B0D"/>
    <w:rsid w:val="602E9C88"/>
    <w:rsid w:val="603A36E0"/>
    <w:rsid w:val="603CF406"/>
    <w:rsid w:val="604D7DA9"/>
    <w:rsid w:val="604DCECA"/>
    <w:rsid w:val="605860EE"/>
    <w:rsid w:val="6063F8C8"/>
    <w:rsid w:val="60646BD4"/>
    <w:rsid w:val="6064DEC9"/>
    <w:rsid w:val="606D52BB"/>
    <w:rsid w:val="6075CE18"/>
    <w:rsid w:val="608A3BE7"/>
    <w:rsid w:val="60953298"/>
    <w:rsid w:val="60B0C9C1"/>
    <w:rsid w:val="60BA9CB5"/>
    <w:rsid w:val="60BB4503"/>
    <w:rsid w:val="60C17DFC"/>
    <w:rsid w:val="60D3E0C2"/>
    <w:rsid w:val="60D47343"/>
    <w:rsid w:val="60D48082"/>
    <w:rsid w:val="60DA03B6"/>
    <w:rsid w:val="60ECD22F"/>
    <w:rsid w:val="60F2AC98"/>
    <w:rsid w:val="60F9F1A2"/>
    <w:rsid w:val="61085870"/>
    <w:rsid w:val="610A9FAD"/>
    <w:rsid w:val="6118931E"/>
    <w:rsid w:val="61292677"/>
    <w:rsid w:val="612C987C"/>
    <w:rsid w:val="61398266"/>
    <w:rsid w:val="614414E5"/>
    <w:rsid w:val="61442E34"/>
    <w:rsid w:val="61574FD5"/>
    <w:rsid w:val="6170A6BB"/>
    <w:rsid w:val="618EE7E1"/>
    <w:rsid w:val="619F0784"/>
    <w:rsid w:val="61B95D78"/>
    <w:rsid w:val="61BAD46F"/>
    <w:rsid w:val="61D20AD9"/>
    <w:rsid w:val="61E0E3D6"/>
    <w:rsid w:val="61E723EF"/>
    <w:rsid w:val="61EF0B39"/>
    <w:rsid w:val="62073EA9"/>
    <w:rsid w:val="62225CB8"/>
    <w:rsid w:val="62230E0D"/>
    <w:rsid w:val="62404326"/>
    <w:rsid w:val="6245D468"/>
    <w:rsid w:val="6245E672"/>
    <w:rsid w:val="6257907E"/>
    <w:rsid w:val="62687F09"/>
    <w:rsid w:val="626A8E89"/>
    <w:rsid w:val="626FA3A5"/>
    <w:rsid w:val="628F5F09"/>
    <w:rsid w:val="62A580F5"/>
    <w:rsid w:val="62D50DCC"/>
    <w:rsid w:val="62E3A153"/>
    <w:rsid w:val="62E5DF08"/>
    <w:rsid w:val="6317F0A0"/>
    <w:rsid w:val="6328B44F"/>
    <w:rsid w:val="63376A02"/>
    <w:rsid w:val="633C9E27"/>
    <w:rsid w:val="63474C47"/>
    <w:rsid w:val="634A18BF"/>
    <w:rsid w:val="63580F26"/>
    <w:rsid w:val="637F1AAD"/>
    <w:rsid w:val="638999E7"/>
    <w:rsid w:val="63A8D1CE"/>
    <w:rsid w:val="63AA7AF9"/>
    <w:rsid w:val="63BE8051"/>
    <w:rsid w:val="63D8244E"/>
    <w:rsid w:val="63EC2C68"/>
    <w:rsid w:val="63F6265A"/>
    <w:rsid w:val="640B865A"/>
    <w:rsid w:val="6414354C"/>
    <w:rsid w:val="642E5F45"/>
    <w:rsid w:val="643E31FF"/>
    <w:rsid w:val="64401D36"/>
    <w:rsid w:val="644CEC59"/>
    <w:rsid w:val="644D0D05"/>
    <w:rsid w:val="644D7221"/>
    <w:rsid w:val="6456EFD8"/>
    <w:rsid w:val="6467CE24"/>
    <w:rsid w:val="646D7D80"/>
    <w:rsid w:val="6478D571"/>
    <w:rsid w:val="64888E21"/>
    <w:rsid w:val="64937AE5"/>
    <w:rsid w:val="6496F741"/>
    <w:rsid w:val="64B4577C"/>
    <w:rsid w:val="64B88D80"/>
    <w:rsid w:val="64C52CC5"/>
    <w:rsid w:val="64CB0F54"/>
    <w:rsid w:val="64D7BC85"/>
    <w:rsid w:val="64D89014"/>
    <w:rsid w:val="64E14994"/>
    <w:rsid w:val="64E66355"/>
    <w:rsid w:val="64EAC85C"/>
    <w:rsid w:val="64F27A96"/>
    <w:rsid w:val="64F3AA07"/>
    <w:rsid w:val="6506CEB6"/>
    <w:rsid w:val="650DFEEA"/>
    <w:rsid w:val="652583F0"/>
    <w:rsid w:val="6544C65C"/>
    <w:rsid w:val="654A39E3"/>
    <w:rsid w:val="655C1BF4"/>
    <w:rsid w:val="6572AB65"/>
    <w:rsid w:val="6579A930"/>
    <w:rsid w:val="658CFFEF"/>
    <w:rsid w:val="659AC350"/>
    <w:rsid w:val="65A1DA19"/>
    <w:rsid w:val="65A258C8"/>
    <w:rsid w:val="65A78643"/>
    <w:rsid w:val="65AECA17"/>
    <w:rsid w:val="65C6A7A1"/>
    <w:rsid w:val="65D0E652"/>
    <w:rsid w:val="65D31D87"/>
    <w:rsid w:val="65D64483"/>
    <w:rsid w:val="660BCF0B"/>
    <w:rsid w:val="6612D761"/>
    <w:rsid w:val="661AEC1D"/>
    <w:rsid w:val="6621D774"/>
    <w:rsid w:val="662D0A53"/>
    <w:rsid w:val="66314ADC"/>
    <w:rsid w:val="6638E40C"/>
    <w:rsid w:val="664FB64A"/>
    <w:rsid w:val="665285DF"/>
    <w:rsid w:val="665536FE"/>
    <w:rsid w:val="665BFC84"/>
    <w:rsid w:val="6669F779"/>
    <w:rsid w:val="666EAA3A"/>
    <w:rsid w:val="6674EEFD"/>
    <w:rsid w:val="6674FAAD"/>
    <w:rsid w:val="66998BDE"/>
    <w:rsid w:val="66A6B1AA"/>
    <w:rsid w:val="66C217F1"/>
    <w:rsid w:val="66EBABDE"/>
    <w:rsid w:val="6702B93E"/>
    <w:rsid w:val="67201694"/>
    <w:rsid w:val="6724EDF5"/>
    <w:rsid w:val="67260872"/>
    <w:rsid w:val="6729616C"/>
    <w:rsid w:val="6734E1C9"/>
    <w:rsid w:val="673BBD0C"/>
    <w:rsid w:val="6745432B"/>
    <w:rsid w:val="67490343"/>
    <w:rsid w:val="674C4147"/>
    <w:rsid w:val="6764DC3A"/>
    <w:rsid w:val="676B0A0E"/>
    <w:rsid w:val="677465F8"/>
    <w:rsid w:val="6776246B"/>
    <w:rsid w:val="67919E43"/>
    <w:rsid w:val="67A15E28"/>
    <w:rsid w:val="67A1854F"/>
    <w:rsid w:val="67CC0006"/>
    <w:rsid w:val="67DA57B5"/>
    <w:rsid w:val="67E616F5"/>
    <w:rsid w:val="67F24B8D"/>
    <w:rsid w:val="6803952B"/>
    <w:rsid w:val="680D8F9B"/>
    <w:rsid w:val="681A28F5"/>
    <w:rsid w:val="6822691E"/>
    <w:rsid w:val="6827B9C2"/>
    <w:rsid w:val="682A27E0"/>
    <w:rsid w:val="68439FE9"/>
    <w:rsid w:val="684EBE50"/>
    <w:rsid w:val="6856E085"/>
    <w:rsid w:val="685C5AEE"/>
    <w:rsid w:val="6864C1D3"/>
    <w:rsid w:val="6880DD63"/>
    <w:rsid w:val="6887DDBF"/>
    <w:rsid w:val="6893980E"/>
    <w:rsid w:val="6896D921"/>
    <w:rsid w:val="68AC1CE7"/>
    <w:rsid w:val="68AE62F0"/>
    <w:rsid w:val="68B98FE7"/>
    <w:rsid w:val="68BBFFB7"/>
    <w:rsid w:val="68BC7DBE"/>
    <w:rsid w:val="68D433D8"/>
    <w:rsid w:val="68D5A83B"/>
    <w:rsid w:val="68E82128"/>
    <w:rsid w:val="68EA6E3C"/>
    <w:rsid w:val="68EF4F8E"/>
    <w:rsid w:val="68F1C4DF"/>
    <w:rsid w:val="68F4B706"/>
    <w:rsid w:val="68FC1BDE"/>
    <w:rsid w:val="690BAF21"/>
    <w:rsid w:val="69117301"/>
    <w:rsid w:val="691F6154"/>
    <w:rsid w:val="6923C83C"/>
    <w:rsid w:val="69334711"/>
    <w:rsid w:val="693686B9"/>
    <w:rsid w:val="693B96A6"/>
    <w:rsid w:val="69402CF7"/>
    <w:rsid w:val="6944F7C9"/>
    <w:rsid w:val="6948C531"/>
    <w:rsid w:val="69535D62"/>
    <w:rsid w:val="6954DD20"/>
    <w:rsid w:val="6965E51A"/>
    <w:rsid w:val="696A07DF"/>
    <w:rsid w:val="69739636"/>
    <w:rsid w:val="69801B10"/>
    <w:rsid w:val="698224F1"/>
    <w:rsid w:val="698F3D37"/>
    <w:rsid w:val="69981692"/>
    <w:rsid w:val="699AA913"/>
    <w:rsid w:val="699DBC3C"/>
    <w:rsid w:val="69A728F7"/>
    <w:rsid w:val="69BB2A60"/>
    <w:rsid w:val="69C0DB70"/>
    <w:rsid w:val="69D7908A"/>
    <w:rsid w:val="69DC8015"/>
    <w:rsid w:val="69ECC239"/>
    <w:rsid w:val="6A3C98E3"/>
    <w:rsid w:val="6A4067B3"/>
    <w:rsid w:val="6A4B532D"/>
    <w:rsid w:val="6A5185C6"/>
    <w:rsid w:val="6A544352"/>
    <w:rsid w:val="6A5A5EFA"/>
    <w:rsid w:val="6A7139B0"/>
    <w:rsid w:val="6A967857"/>
    <w:rsid w:val="6AA3B6AA"/>
    <w:rsid w:val="6AAEFB37"/>
    <w:rsid w:val="6ABA804F"/>
    <w:rsid w:val="6ACD4602"/>
    <w:rsid w:val="6ACD66A7"/>
    <w:rsid w:val="6AD2A7F8"/>
    <w:rsid w:val="6ADE0922"/>
    <w:rsid w:val="6AF92174"/>
    <w:rsid w:val="6AFD1492"/>
    <w:rsid w:val="6AFD69AE"/>
    <w:rsid w:val="6B1B6FB5"/>
    <w:rsid w:val="6B26CC81"/>
    <w:rsid w:val="6B2EEBF6"/>
    <w:rsid w:val="6B30384B"/>
    <w:rsid w:val="6B3B209F"/>
    <w:rsid w:val="6B494FB0"/>
    <w:rsid w:val="6B570634"/>
    <w:rsid w:val="6B621B76"/>
    <w:rsid w:val="6B63029D"/>
    <w:rsid w:val="6B89E7C6"/>
    <w:rsid w:val="6B967BDB"/>
    <w:rsid w:val="6B9906B9"/>
    <w:rsid w:val="6BA09966"/>
    <w:rsid w:val="6BAC6E7C"/>
    <w:rsid w:val="6BAE7B68"/>
    <w:rsid w:val="6BC7C143"/>
    <w:rsid w:val="6BDB8321"/>
    <w:rsid w:val="6BF25732"/>
    <w:rsid w:val="6BFB9C1D"/>
    <w:rsid w:val="6C0FB570"/>
    <w:rsid w:val="6C19FCF8"/>
    <w:rsid w:val="6C206305"/>
    <w:rsid w:val="6C246677"/>
    <w:rsid w:val="6C252668"/>
    <w:rsid w:val="6C2DE083"/>
    <w:rsid w:val="6C3E2C36"/>
    <w:rsid w:val="6C5A07DB"/>
    <w:rsid w:val="6C5EA019"/>
    <w:rsid w:val="6C606AD0"/>
    <w:rsid w:val="6C60AF52"/>
    <w:rsid w:val="6C70BDF8"/>
    <w:rsid w:val="6C7449DE"/>
    <w:rsid w:val="6C8DBB10"/>
    <w:rsid w:val="6C920A4E"/>
    <w:rsid w:val="6CA67F84"/>
    <w:rsid w:val="6CC7B5CF"/>
    <w:rsid w:val="6CCA48F0"/>
    <w:rsid w:val="6CCB4D2F"/>
    <w:rsid w:val="6CE73612"/>
    <w:rsid w:val="6D07BB63"/>
    <w:rsid w:val="6D178917"/>
    <w:rsid w:val="6D1BFC04"/>
    <w:rsid w:val="6D249FBE"/>
    <w:rsid w:val="6D57954E"/>
    <w:rsid w:val="6D5911B5"/>
    <w:rsid w:val="6D6408C8"/>
    <w:rsid w:val="6D658604"/>
    <w:rsid w:val="6D69C211"/>
    <w:rsid w:val="6D6B14DA"/>
    <w:rsid w:val="6D83AA44"/>
    <w:rsid w:val="6D87B85D"/>
    <w:rsid w:val="6D87EFB4"/>
    <w:rsid w:val="6D9EB71B"/>
    <w:rsid w:val="6DC7E650"/>
    <w:rsid w:val="6DEE40F3"/>
    <w:rsid w:val="6DF5F773"/>
    <w:rsid w:val="6E05F243"/>
    <w:rsid w:val="6E16F4A6"/>
    <w:rsid w:val="6E1A583E"/>
    <w:rsid w:val="6E1E72C8"/>
    <w:rsid w:val="6E2F58C7"/>
    <w:rsid w:val="6E3854CA"/>
    <w:rsid w:val="6E4CFEFD"/>
    <w:rsid w:val="6E4DC5FD"/>
    <w:rsid w:val="6E4F1265"/>
    <w:rsid w:val="6E5D66D3"/>
    <w:rsid w:val="6E63659D"/>
    <w:rsid w:val="6E8DD7E6"/>
    <w:rsid w:val="6E908B49"/>
    <w:rsid w:val="6E97125F"/>
    <w:rsid w:val="6E9A85D8"/>
    <w:rsid w:val="6EA7BEE7"/>
    <w:rsid w:val="6EA841EC"/>
    <w:rsid w:val="6EA94F49"/>
    <w:rsid w:val="6EB12F6C"/>
    <w:rsid w:val="6EB23742"/>
    <w:rsid w:val="6EC9D0A5"/>
    <w:rsid w:val="6ECB5707"/>
    <w:rsid w:val="6ED95F04"/>
    <w:rsid w:val="6EF65FD0"/>
    <w:rsid w:val="6F2E88F3"/>
    <w:rsid w:val="6F39EF5B"/>
    <w:rsid w:val="6F3C8774"/>
    <w:rsid w:val="6F494F04"/>
    <w:rsid w:val="6F4BD405"/>
    <w:rsid w:val="6F4CBC5F"/>
    <w:rsid w:val="6F547A11"/>
    <w:rsid w:val="6F60D770"/>
    <w:rsid w:val="6F9C0DDF"/>
    <w:rsid w:val="6FC173B3"/>
    <w:rsid w:val="6FCB2527"/>
    <w:rsid w:val="6FD30A6E"/>
    <w:rsid w:val="6FDE7F70"/>
    <w:rsid w:val="6FE5E265"/>
    <w:rsid w:val="6FF95ABE"/>
    <w:rsid w:val="701E199C"/>
    <w:rsid w:val="702C3CA8"/>
    <w:rsid w:val="703568FF"/>
    <w:rsid w:val="7042FD2E"/>
    <w:rsid w:val="70496358"/>
    <w:rsid w:val="7059C068"/>
    <w:rsid w:val="7063F59D"/>
    <w:rsid w:val="708195D6"/>
    <w:rsid w:val="70834CFD"/>
    <w:rsid w:val="709BF78F"/>
    <w:rsid w:val="70DC5D32"/>
    <w:rsid w:val="70E26446"/>
    <w:rsid w:val="70E6E409"/>
    <w:rsid w:val="70EEADEB"/>
    <w:rsid w:val="70F6AA39"/>
    <w:rsid w:val="70FCF78F"/>
    <w:rsid w:val="71168A59"/>
    <w:rsid w:val="711F931B"/>
    <w:rsid w:val="712F267C"/>
    <w:rsid w:val="714692A4"/>
    <w:rsid w:val="716C39EC"/>
    <w:rsid w:val="71BA2DFE"/>
    <w:rsid w:val="71BAAABF"/>
    <w:rsid w:val="71DA2883"/>
    <w:rsid w:val="71E8953D"/>
    <w:rsid w:val="71F62C4B"/>
    <w:rsid w:val="72124AC0"/>
    <w:rsid w:val="7215A8D0"/>
    <w:rsid w:val="721F5788"/>
    <w:rsid w:val="722F656A"/>
    <w:rsid w:val="723921F4"/>
    <w:rsid w:val="725F18D1"/>
    <w:rsid w:val="726A4621"/>
    <w:rsid w:val="726C1364"/>
    <w:rsid w:val="72B68863"/>
    <w:rsid w:val="72BF20FE"/>
    <w:rsid w:val="72D46321"/>
    <w:rsid w:val="731A08DF"/>
    <w:rsid w:val="731FC9D8"/>
    <w:rsid w:val="73262517"/>
    <w:rsid w:val="734B3BE6"/>
    <w:rsid w:val="736063BD"/>
    <w:rsid w:val="736CFF80"/>
    <w:rsid w:val="73760308"/>
    <w:rsid w:val="7395C36A"/>
    <w:rsid w:val="73B66191"/>
    <w:rsid w:val="73BBA796"/>
    <w:rsid w:val="73C3CB69"/>
    <w:rsid w:val="73C50374"/>
    <w:rsid w:val="73E5F914"/>
    <w:rsid w:val="73E6AFDD"/>
    <w:rsid w:val="73E87355"/>
    <w:rsid w:val="73E8C3EF"/>
    <w:rsid w:val="73F87054"/>
    <w:rsid w:val="73F93768"/>
    <w:rsid w:val="73FC6A03"/>
    <w:rsid w:val="740BDA72"/>
    <w:rsid w:val="740EF27F"/>
    <w:rsid w:val="7436BA17"/>
    <w:rsid w:val="7454E958"/>
    <w:rsid w:val="745957B1"/>
    <w:rsid w:val="745971ED"/>
    <w:rsid w:val="745DEA0F"/>
    <w:rsid w:val="747065AF"/>
    <w:rsid w:val="74715FE1"/>
    <w:rsid w:val="7476F34D"/>
    <w:rsid w:val="7478CB17"/>
    <w:rsid w:val="74B72B5F"/>
    <w:rsid w:val="74BF8873"/>
    <w:rsid w:val="74C76826"/>
    <w:rsid w:val="74C9696B"/>
    <w:rsid w:val="74D4005F"/>
    <w:rsid w:val="74DFF695"/>
    <w:rsid w:val="74E85595"/>
    <w:rsid w:val="74F4E97F"/>
    <w:rsid w:val="74F73B2A"/>
    <w:rsid w:val="7505F39F"/>
    <w:rsid w:val="750F4011"/>
    <w:rsid w:val="75103F3F"/>
    <w:rsid w:val="75128460"/>
    <w:rsid w:val="75749FFC"/>
    <w:rsid w:val="757629FD"/>
    <w:rsid w:val="75788612"/>
    <w:rsid w:val="75788D89"/>
    <w:rsid w:val="75902516"/>
    <w:rsid w:val="75954223"/>
    <w:rsid w:val="75959A7F"/>
    <w:rsid w:val="7597FCA4"/>
    <w:rsid w:val="75D0A424"/>
    <w:rsid w:val="75D385F1"/>
    <w:rsid w:val="75DB86BC"/>
    <w:rsid w:val="75E09921"/>
    <w:rsid w:val="75E4FB97"/>
    <w:rsid w:val="75FFB36F"/>
    <w:rsid w:val="7603EB77"/>
    <w:rsid w:val="7615DEF9"/>
    <w:rsid w:val="761B9CA2"/>
    <w:rsid w:val="761D4D76"/>
    <w:rsid w:val="762787D8"/>
    <w:rsid w:val="762CAC72"/>
    <w:rsid w:val="763C581B"/>
    <w:rsid w:val="763CB4F0"/>
    <w:rsid w:val="76449416"/>
    <w:rsid w:val="7647BFBC"/>
    <w:rsid w:val="764DB237"/>
    <w:rsid w:val="7667EC25"/>
    <w:rsid w:val="766C0571"/>
    <w:rsid w:val="7672AEEE"/>
    <w:rsid w:val="76866874"/>
    <w:rsid w:val="76887520"/>
    <w:rsid w:val="7691504C"/>
    <w:rsid w:val="76A784A1"/>
    <w:rsid w:val="76B3FC52"/>
    <w:rsid w:val="76B54DE3"/>
    <w:rsid w:val="76C9EF14"/>
    <w:rsid w:val="76CA0979"/>
    <w:rsid w:val="76D65E8B"/>
    <w:rsid w:val="76E6FAAE"/>
    <w:rsid w:val="76F02FD0"/>
    <w:rsid w:val="76F91E71"/>
    <w:rsid w:val="770DC7B6"/>
    <w:rsid w:val="77117797"/>
    <w:rsid w:val="77374711"/>
    <w:rsid w:val="775E8BA6"/>
    <w:rsid w:val="7767A2E0"/>
    <w:rsid w:val="7774F6ED"/>
    <w:rsid w:val="777B3EF2"/>
    <w:rsid w:val="7780F1D1"/>
    <w:rsid w:val="778112BD"/>
    <w:rsid w:val="778E9C7A"/>
    <w:rsid w:val="7796CA11"/>
    <w:rsid w:val="77C767F6"/>
    <w:rsid w:val="77E6FD3B"/>
    <w:rsid w:val="77F0640F"/>
    <w:rsid w:val="77FACEDD"/>
    <w:rsid w:val="782070EB"/>
    <w:rsid w:val="7841F24C"/>
    <w:rsid w:val="786DAD82"/>
    <w:rsid w:val="7885FCD8"/>
    <w:rsid w:val="78989DD2"/>
    <w:rsid w:val="78A64BC3"/>
    <w:rsid w:val="78AB8C53"/>
    <w:rsid w:val="78BC1302"/>
    <w:rsid w:val="7902E877"/>
    <w:rsid w:val="7922D12E"/>
    <w:rsid w:val="792704F7"/>
    <w:rsid w:val="792E1D41"/>
    <w:rsid w:val="792FAE62"/>
    <w:rsid w:val="79333C0B"/>
    <w:rsid w:val="794C84D3"/>
    <w:rsid w:val="794DC96A"/>
    <w:rsid w:val="795A887A"/>
    <w:rsid w:val="7962A0FF"/>
    <w:rsid w:val="7976869F"/>
    <w:rsid w:val="79AA764B"/>
    <w:rsid w:val="79C958FE"/>
    <w:rsid w:val="79EEAF01"/>
    <w:rsid w:val="79FE0D30"/>
    <w:rsid w:val="7A0F952D"/>
    <w:rsid w:val="7A119983"/>
    <w:rsid w:val="7A392A49"/>
    <w:rsid w:val="7A5015CE"/>
    <w:rsid w:val="7A632430"/>
    <w:rsid w:val="7A6CF27A"/>
    <w:rsid w:val="7AC76B66"/>
    <w:rsid w:val="7ACE87FE"/>
    <w:rsid w:val="7AE16A71"/>
    <w:rsid w:val="7AE8F139"/>
    <w:rsid w:val="7AF7C236"/>
    <w:rsid w:val="7B147D16"/>
    <w:rsid w:val="7B17ECE3"/>
    <w:rsid w:val="7B1FA411"/>
    <w:rsid w:val="7B2BA1B4"/>
    <w:rsid w:val="7B44AE7A"/>
    <w:rsid w:val="7B487F53"/>
    <w:rsid w:val="7B5A2999"/>
    <w:rsid w:val="7B807520"/>
    <w:rsid w:val="7B8B75B9"/>
    <w:rsid w:val="7BC283C5"/>
    <w:rsid w:val="7BDAE0A8"/>
    <w:rsid w:val="7BEC61FB"/>
    <w:rsid w:val="7BF352DE"/>
    <w:rsid w:val="7BF39C14"/>
    <w:rsid w:val="7C0F4437"/>
    <w:rsid w:val="7C2048A4"/>
    <w:rsid w:val="7C28379F"/>
    <w:rsid w:val="7C6D3484"/>
    <w:rsid w:val="7CB2142A"/>
    <w:rsid w:val="7CCD28A2"/>
    <w:rsid w:val="7CCFA35C"/>
    <w:rsid w:val="7CE1E82F"/>
    <w:rsid w:val="7CF3F60A"/>
    <w:rsid w:val="7D2BB2E9"/>
    <w:rsid w:val="7D2E0C48"/>
    <w:rsid w:val="7D37FB35"/>
    <w:rsid w:val="7D511730"/>
    <w:rsid w:val="7D5EA453"/>
    <w:rsid w:val="7D6BB479"/>
    <w:rsid w:val="7D8D07B2"/>
    <w:rsid w:val="7D8FAE09"/>
    <w:rsid w:val="7D931370"/>
    <w:rsid w:val="7DBE37D3"/>
    <w:rsid w:val="7DC2C66A"/>
    <w:rsid w:val="7DC7042F"/>
    <w:rsid w:val="7DD85D05"/>
    <w:rsid w:val="7DEAAE36"/>
    <w:rsid w:val="7DF79BC3"/>
    <w:rsid w:val="7DF8EC65"/>
    <w:rsid w:val="7E262EEA"/>
    <w:rsid w:val="7E3EAA76"/>
    <w:rsid w:val="7E50F117"/>
    <w:rsid w:val="7E53DA56"/>
    <w:rsid w:val="7E762BDA"/>
    <w:rsid w:val="7E81519D"/>
    <w:rsid w:val="7E88E5E8"/>
    <w:rsid w:val="7E9C685B"/>
    <w:rsid w:val="7EA57AC8"/>
    <w:rsid w:val="7EAAB7E5"/>
    <w:rsid w:val="7EB77342"/>
    <w:rsid w:val="7ED6A8DF"/>
    <w:rsid w:val="7EE72352"/>
    <w:rsid w:val="7EEE3C0D"/>
    <w:rsid w:val="7EF08E0F"/>
    <w:rsid w:val="7EFCC32E"/>
    <w:rsid w:val="7F0E4CED"/>
    <w:rsid w:val="7F26E15D"/>
    <w:rsid w:val="7F33BA48"/>
    <w:rsid w:val="7F452345"/>
    <w:rsid w:val="7F496197"/>
    <w:rsid w:val="7F54B8AB"/>
    <w:rsid w:val="7F753BDC"/>
    <w:rsid w:val="7F846882"/>
    <w:rsid w:val="7F8BCE97"/>
    <w:rsid w:val="7F93DED7"/>
    <w:rsid w:val="7F99E305"/>
    <w:rsid w:val="7FB46580"/>
    <w:rsid w:val="7FD10970"/>
    <w:rsid w:val="7FD5B434"/>
    <w:rsid w:val="7FD85F95"/>
    <w:rsid w:val="7FD8959F"/>
    <w:rsid w:val="7FDD8397"/>
    <w:rsid w:val="7FDFA92F"/>
    <w:rsid w:val="7FF14BE3"/>
    <w:rsid w:val="7FF1F0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5BDF11"/>
  <w15:docId w15:val="{2E0D67EC-FBA6-477E-8134-65AED6E9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C92"/>
    <w:pPr>
      <w:spacing w:line="480" w:lineRule="auto"/>
    </w:pPr>
    <w:rPr>
      <w:rFonts w:ascii="Times New Roman" w:hAnsi="Times New Roman"/>
      <w:sz w:val="24"/>
      <w:szCs w:val="24"/>
      <w:lang w:val="en-US" w:eastAsia="en-US"/>
    </w:rPr>
  </w:style>
  <w:style w:type="paragraph" w:styleId="Heading1">
    <w:name w:val="heading 1"/>
    <w:basedOn w:val="Normal"/>
    <w:next w:val="ParIndent"/>
    <w:link w:val="Heading1Char"/>
    <w:autoRedefine/>
    <w:uiPriority w:val="9"/>
    <w:qFormat/>
    <w:rsid w:val="00084642"/>
    <w:pPr>
      <w:keepNext/>
      <w:keepLines/>
      <w:widowControl w:val="0"/>
      <w:suppressAutoHyphens/>
      <w:autoSpaceDN w:val="0"/>
      <w:spacing w:before="240" w:line="240" w:lineRule="auto"/>
      <w:ind w:left="432" w:hanging="432"/>
      <w:textAlignment w:val="baseline"/>
      <w:outlineLvl w:val="0"/>
    </w:pPr>
    <w:rPr>
      <w:b/>
      <w:bCs/>
      <w:kern w:val="32"/>
      <w:sz w:val="32"/>
      <w:szCs w:val="32"/>
    </w:rPr>
  </w:style>
  <w:style w:type="paragraph" w:styleId="Heading2">
    <w:name w:val="heading 2"/>
    <w:basedOn w:val="Normal"/>
    <w:next w:val="ParIndent"/>
    <w:link w:val="Heading2Char"/>
    <w:autoRedefine/>
    <w:uiPriority w:val="9"/>
    <w:qFormat/>
    <w:rsid w:val="00111C1E"/>
    <w:pPr>
      <w:keepNext/>
      <w:numPr>
        <w:numId w:val="37"/>
      </w:numPr>
      <w:spacing w:before="240" w:after="240" w:line="240" w:lineRule="auto"/>
      <w:outlineLvl w:val="1"/>
    </w:pPr>
    <w:rPr>
      <w:b/>
      <w:bCs/>
      <w:iCs/>
      <w:sz w:val="28"/>
      <w:szCs w:val="28"/>
      <w:lang w:val="en-CA"/>
    </w:rPr>
  </w:style>
  <w:style w:type="paragraph" w:styleId="Heading3">
    <w:name w:val="heading 3"/>
    <w:basedOn w:val="Normal"/>
    <w:next w:val="ParIndent"/>
    <w:link w:val="Heading3Char"/>
    <w:autoRedefine/>
    <w:uiPriority w:val="9"/>
    <w:qFormat/>
    <w:rsid w:val="005E217C"/>
    <w:pPr>
      <w:keepNext/>
      <w:numPr>
        <w:ilvl w:val="2"/>
        <w:numId w:val="28"/>
      </w:numPr>
      <w:spacing w:before="240" w:line="240" w:lineRule="auto"/>
      <w:outlineLvl w:val="2"/>
    </w:pPr>
    <w:rPr>
      <w:b/>
      <w:bCs/>
      <w:szCs w:val="26"/>
    </w:rPr>
  </w:style>
  <w:style w:type="paragraph" w:styleId="Heading4">
    <w:name w:val="heading 4"/>
    <w:basedOn w:val="Normal"/>
    <w:next w:val="Normal"/>
    <w:link w:val="Heading4Char"/>
    <w:autoRedefine/>
    <w:uiPriority w:val="9"/>
    <w:qFormat/>
    <w:rsid w:val="00BF73F4"/>
    <w:pPr>
      <w:keepNext/>
      <w:numPr>
        <w:ilvl w:val="3"/>
        <w:numId w:val="28"/>
      </w:numPr>
      <w:spacing w:before="240" w:after="60"/>
      <w:outlineLvl w:val="3"/>
    </w:pPr>
    <w:rPr>
      <w:b/>
      <w:bCs/>
      <w:szCs w:val="28"/>
      <w:lang w:val="en-CA"/>
    </w:rPr>
  </w:style>
  <w:style w:type="paragraph" w:styleId="Heading5">
    <w:name w:val="heading 5"/>
    <w:basedOn w:val="Normal"/>
    <w:next w:val="Normal"/>
    <w:link w:val="Heading5Char"/>
    <w:uiPriority w:val="9"/>
    <w:unhideWhenUsed/>
    <w:qFormat/>
    <w:rsid w:val="004E4C9C"/>
    <w:pPr>
      <w:keepNext/>
      <w:keepLines/>
      <w:numPr>
        <w:ilvl w:val="4"/>
        <w:numId w:val="2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565E6"/>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565E6"/>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565E6"/>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565E6"/>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84642"/>
    <w:rPr>
      <w:rFonts w:ascii="Times New Roman" w:hAnsi="Times New Roman"/>
      <w:b/>
      <w:bCs/>
      <w:kern w:val="32"/>
      <w:sz w:val="32"/>
      <w:szCs w:val="32"/>
      <w:lang w:val="en-US" w:eastAsia="en-US"/>
    </w:rPr>
  </w:style>
  <w:style w:type="character" w:customStyle="1" w:styleId="Heading2Char">
    <w:name w:val="Heading 2 Char"/>
    <w:basedOn w:val="DefaultParagraphFont"/>
    <w:link w:val="Heading2"/>
    <w:uiPriority w:val="9"/>
    <w:locked/>
    <w:rsid w:val="00111C1E"/>
    <w:rPr>
      <w:rFonts w:ascii="Times New Roman" w:hAnsi="Times New Roman"/>
      <w:b/>
      <w:bCs/>
      <w:iCs/>
      <w:sz w:val="28"/>
      <w:szCs w:val="28"/>
      <w:lang w:eastAsia="en-US"/>
    </w:rPr>
  </w:style>
  <w:style w:type="character" w:customStyle="1" w:styleId="Heading3Char">
    <w:name w:val="Heading 3 Char"/>
    <w:basedOn w:val="DefaultParagraphFont"/>
    <w:link w:val="Heading3"/>
    <w:uiPriority w:val="9"/>
    <w:locked/>
    <w:rsid w:val="005E217C"/>
    <w:rPr>
      <w:rFonts w:ascii="Times New Roman" w:hAnsi="Times New Roman"/>
      <w:b/>
      <w:bCs/>
      <w:sz w:val="24"/>
      <w:szCs w:val="26"/>
      <w:lang w:val="en-US" w:eastAsia="en-US"/>
    </w:rPr>
  </w:style>
  <w:style w:type="character" w:customStyle="1" w:styleId="Heading4Char">
    <w:name w:val="Heading 4 Char"/>
    <w:basedOn w:val="DefaultParagraphFont"/>
    <w:link w:val="Heading4"/>
    <w:uiPriority w:val="9"/>
    <w:locked/>
    <w:rsid w:val="00BF73F4"/>
    <w:rPr>
      <w:rFonts w:ascii="Times New Roman" w:hAnsi="Times New Roman"/>
      <w:b/>
      <w:bCs/>
      <w:sz w:val="24"/>
      <w:szCs w:val="28"/>
      <w:lang w:eastAsia="en-US"/>
    </w:rPr>
  </w:style>
  <w:style w:type="paragraph" w:customStyle="1" w:styleId="ParNoIndent">
    <w:name w:val="ParNoIndent"/>
    <w:basedOn w:val="Normal"/>
    <w:next w:val="ParIndent"/>
    <w:rsid w:val="00643AD6"/>
    <w:pPr>
      <w:spacing w:before="100" w:beforeAutospacing="1" w:after="100" w:afterAutospacing="1"/>
      <w:jc w:val="both"/>
    </w:pPr>
  </w:style>
  <w:style w:type="paragraph" w:customStyle="1" w:styleId="ParIndent">
    <w:name w:val="ParIndent"/>
    <w:link w:val="ParIndentChar"/>
    <w:rsid w:val="00643AD6"/>
    <w:pPr>
      <w:spacing w:before="100" w:beforeAutospacing="1" w:after="100" w:afterAutospacing="1" w:line="480" w:lineRule="auto"/>
      <w:ind w:firstLine="720"/>
      <w:jc w:val="both"/>
    </w:pPr>
    <w:rPr>
      <w:rFonts w:ascii="Times New Roman" w:hAnsi="Times New Roman"/>
      <w:sz w:val="24"/>
      <w:szCs w:val="24"/>
      <w:lang w:val="en-US" w:eastAsia="en-US"/>
    </w:rPr>
  </w:style>
  <w:style w:type="character" w:styleId="CommentReference">
    <w:name w:val="annotation reference"/>
    <w:basedOn w:val="DefaultParagraphFont"/>
    <w:uiPriority w:val="99"/>
    <w:rsid w:val="00643AD6"/>
    <w:rPr>
      <w:rFonts w:cs="Times New Roman"/>
      <w:sz w:val="16"/>
      <w:szCs w:val="16"/>
    </w:rPr>
  </w:style>
  <w:style w:type="paragraph" w:styleId="CommentText">
    <w:name w:val="annotation text"/>
    <w:basedOn w:val="Normal"/>
    <w:link w:val="CommentTextChar"/>
    <w:uiPriority w:val="99"/>
    <w:rsid w:val="00643AD6"/>
    <w:rPr>
      <w:sz w:val="20"/>
      <w:szCs w:val="20"/>
    </w:rPr>
  </w:style>
  <w:style w:type="character" w:customStyle="1" w:styleId="CommentTextChar">
    <w:name w:val="Comment Text Char"/>
    <w:basedOn w:val="DefaultParagraphFont"/>
    <w:link w:val="CommentText"/>
    <w:uiPriority w:val="99"/>
    <w:locked/>
    <w:rsid w:val="00643AD6"/>
    <w:rPr>
      <w:rFonts w:ascii="Times New Roman" w:hAnsi="Times New Roman" w:cs="Times New Roman"/>
      <w:sz w:val="20"/>
      <w:szCs w:val="20"/>
      <w:lang w:val="en-US"/>
    </w:rPr>
  </w:style>
  <w:style w:type="character" w:customStyle="1" w:styleId="ParIndentChar">
    <w:name w:val="ParIndent Char"/>
    <w:basedOn w:val="DefaultParagraphFont"/>
    <w:link w:val="ParIndent"/>
    <w:locked/>
    <w:rsid w:val="00643AD6"/>
    <w:rPr>
      <w:rFonts w:ascii="Times New Roman" w:hAnsi="Times New Roman"/>
      <w:sz w:val="24"/>
      <w:szCs w:val="24"/>
      <w:lang w:val="en-US" w:eastAsia="en-US" w:bidi="ar-SA"/>
    </w:rPr>
  </w:style>
  <w:style w:type="paragraph" w:customStyle="1" w:styleId="Thesis">
    <w:name w:val="Thesis"/>
    <w:basedOn w:val="ParIndent"/>
    <w:link w:val="ThesisChar"/>
    <w:qFormat/>
    <w:rsid w:val="0014454D"/>
    <w:pPr>
      <w:tabs>
        <w:tab w:val="left" w:pos="709"/>
      </w:tabs>
      <w:ind w:firstLine="709"/>
    </w:pPr>
    <w:rPr>
      <w:lang w:eastAsia="de-DE"/>
    </w:rPr>
  </w:style>
  <w:style w:type="character" w:customStyle="1" w:styleId="ThesisChar">
    <w:name w:val="Thesis Char"/>
    <w:basedOn w:val="ParIndentChar"/>
    <w:link w:val="Thesis"/>
    <w:locked/>
    <w:rsid w:val="0014454D"/>
    <w:rPr>
      <w:rFonts w:ascii="Times New Roman" w:hAnsi="Times New Roman"/>
      <w:sz w:val="24"/>
      <w:szCs w:val="24"/>
      <w:lang w:val="en-US" w:eastAsia="de-DE" w:bidi="ar-SA"/>
    </w:rPr>
  </w:style>
  <w:style w:type="paragraph" w:styleId="BalloonText">
    <w:name w:val="Balloon Text"/>
    <w:basedOn w:val="Normal"/>
    <w:link w:val="BalloonTextChar"/>
    <w:uiPriority w:val="99"/>
    <w:semiHidden/>
    <w:unhideWhenUsed/>
    <w:rsid w:val="00643A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43AD6"/>
    <w:rPr>
      <w:rFonts w:ascii="Tahoma" w:hAnsi="Tahoma" w:cs="Tahoma"/>
      <w:sz w:val="16"/>
      <w:szCs w:val="16"/>
      <w:lang w:val="en-US"/>
    </w:rPr>
  </w:style>
  <w:style w:type="paragraph" w:customStyle="1" w:styleId="HeadingNoNumbering">
    <w:name w:val="Heading No Numbering"/>
    <w:basedOn w:val="Heading1"/>
    <w:next w:val="ParIndent"/>
    <w:link w:val="HeadingNoNumberingChar"/>
    <w:rsid w:val="007B3DDE"/>
    <w:pPr>
      <w:pBdr>
        <w:bottom w:val="single" w:sz="4" w:space="10" w:color="auto"/>
      </w:pBdr>
      <w:spacing w:after="480"/>
      <w:ind w:left="0" w:firstLine="0"/>
    </w:pPr>
  </w:style>
  <w:style w:type="paragraph" w:customStyle="1" w:styleId="bulletlist">
    <w:name w:val="bullet list"/>
    <w:next w:val="Thesis"/>
    <w:link w:val="bulletlistChar"/>
    <w:rsid w:val="007B43BF"/>
    <w:pPr>
      <w:numPr>
        <w:numId w:val="3"/>
      </w:numPr>
      <w:spacing w:after="120" w:line="228" w:lineRule="auto"/>
      <w:jc w:val="both"/>
    </w:pPr>
    <w:rPr>
      <w:rFonts w:eastAsia="SimSun"/>
      <w:spacing w:val="-1"/>
      <w:lang w:eastAsia="en-US"/>
    </w:rPr>
  </w:style>
  <w:style w:type="character" w:customStyle="1" w:styleId="bulletlistChar">
    <w:name w:val="bullet list Char"/>
    <w:basedOn w:val="BodyTextChar"/>
    <w:link w:val="bulletlist"/>
    <w:locked/>
    <w:rsid w:val="007B43BF"/>
    <w:rPr>
      <w:rFonts w:ascii="Times New Roman" w:eastAsia="SimSun" w:hAnsi="Times New Roman" w:cs="Times New Roman"/>
      <w:spacing w:val="-1"/>
      <w:sz w:val="24"/>
      <w:szCs w:val="24"/>
      <w:lang w:val="en-US" w:eastAsia="en-US"/>
    </w:rPr>
  </w:style>
  <w:style w:type="paragraph" w:styleId="BodyText">
    <w:name w:val="Body Text"/>
    <w:basedOn w:val="Normal"/>
    <w:link w:val="BodyTextChar"/>
    <w:uiPriority w:val="99"/>
    <w:semiHidden/>
    <w:unhideWhenUsed/>
    <w:rsid w:val="007B43BF"/>
    <w:pPr>
      <w:spacing w:after="120"/>
    </w:pPr>
  </w:style>
  <w:style w:type="character" w:customStyle="1" w:styleId="BodyTextChar">
    <w:name w:val="Body Text Char"/>
    <w:basedOn w:val="DefaultParagraphFont"/>
    <w:link w:val="BodyText"/>
    <w:uiPriority w:val="99"/>
    <w:semiHidden/>
    <w:locked/>
    <w:rsid w:val="007B43BF"/>
    <w:rPr>
      <w:rFonts w:ascii="Times New Roman" w:hAnsi="Times New Roman" w:cs="Times New Roman"/>
      <w:sz w:val="24"/>
      <w:szCs w:val="24"/>
      <w:lang w:val="en-US"/>
    </w:rPr>
  </w:style>
  <w:style w:type="paragraph" w:styleId="ListParagraph">
    <w:name w:val="List Paragraph"/>
    <w:basedOn w:val="Normal"/>
    <w:uiPriority w:val="34"/>
    <w:qFormat/>
    <w:rsid w:val="004A0A3C"/>
    <w:pPr>
      <w:spacing w:after="200" w:line="276" w:lineRule="auto"/>
      <w:ind w:left="720"/>
      <w:contextualSpacing/>
    </w:pPr>
    <w:rPr>
      <w:rFonts w:ascii="Calibri" w:eastAsia="SimSun" w:hAnsi="Calibri"/>
      <w:sz w:val="22"/>
      <w:szCs w:val="22"/>
      <w:lang w:val="en-CA"/>
    </w:rPr>
  </w:style>
  <w:style w:type="paragraph" w:styleId="Header">
    <w:name w:val="header"/>
    <w:basedOn w:val="Normal"/>
    <w:link w:val="HeaderChar"/>
    <w:uiPriority w:val="99"/>
    <w:unhideWhenUsed/>
    <w:rsid w:val="003A4A74"/>
    <w:pPr>
      <w:tabs>
        <w:tab w:val="center" w:pos="4680"/>
        <w:tab w:val="right" w:pos="9360"/>
      </w:tabs>
    </w:pPr>
  </w:style>
  <w:style w:type="character" w:customStyle="1" w:styleId="HeaderChar">
    <w:name w:val="Header Char"/>
    <w:basedOn w:val="DefaultParagraphFont"/>
    <w:link w:val="Header"/>
    <w:uiPriority w:val="99"/>
    <w:locked/>
    <w:rsid w:val="003A4A74"/>
    <w:rPr>
      <w:rFonts w:ascii="Times New Roman" w:hAnsi="Times New Roman" w:cs="Times New Roman"/>
      <w:sz w:val="24"/>
      <w:szCs w:val="24"/>
      <w:lang w:val="en-US"/>
    </w:rPr>
  </w:style>
  <w:style w:type="paragraph" w:styleId="Footer">
    <w:name w:val="footer"/>
    <w:basedOn w:val="Normal"/>
    <w:link w:val="FooterChar"/>
    <w:uiPriority w:val="99"/>
    <w:unhideWhenUsed/>
    <w:rsid w:val="003A4A74"/>
    <w:pPr>
      <w:tabs>
        <w:tab w:val="center" w:pos="4680"/>
        <w:tab w:val="right" w:pos="9360"/>
      </w:tabs>
    </w:pPr>
  </w:style>
  <w:style w:type="character" w:customStyle="1" w:styleId="FooterChar">
    <w:name w:val="Footer Char"/>
    <w:basedOn w:val="DefaultParagraphFont"/>
    <w:link w:val="Footer"/>
    <w:uiPriority w:val="99"/>
    <w:locked/>
    <w:rsid w:val="003A4A74"/>
    <w:rPr>
      <w:rFonts w:ascii="Times New Roman" w:hAnsi="Times New Roman" w:cs="Times New Roman"/>
      <w:sz w:val="24"/>
      <w:szCs w:val="24"/>
      <w:lang w:val="en-US"/>
    </w:rPr>
  </w:style>
  <w:style w:type="paragraph" w:styleId="Caption">
    <w:name w:val="caption"/>
    <w:basedOn w:val="Normal"/>
    <w:next w:val="Normal"/>
    <w:link w:val="CaptionChar"/>
    <w:uiPriority w:val="35"/>
    <w:unhideWhenUsed/>
    <w:qFormat/>
    <w:rsid w:val="00DD5C5F"/>
    <w:pPr>
      <w:spacing w:after="200" w:line="240" w:lineRule="auto"/>
    </w:pPr>
    <w:rPr>
      <w:b/>
      <w:bCs/>
      <w:sz w:val="20"/>
      <w:szCs w:val="18"/>
    </w:rPr>
  </w:style>
  <w:style w:type="paragraph" w:customStyle="1" w:styleId="BulletedText">
    <w:name w:val="Bulleted Text"/>
    <w:basedOn w:val="bulletlist"/>
    <w:link w:val="BulletedTextChar"/>
    <w:qFormat/>
    <w:rsid w:val="004F6201"/>
    <w:pPr>
      <w:numPr>
        <w:numId w:val="0"/>
      </w:numPr>
      <w:tabs>
        <w:tab w:val="num" w:pos="2160"/>
      </w:tabs>
      <w:ind w:left="2160" w:hanging="2160"/>
    </w:pPr>
  </w:style>
  <w:style w:type="character" w:customStyle="1" w:styleId="BulletedTextChar">
    <w:name w:val="Bulleted Text Char"/>
    <w:basedOn w:val="bulletlistChar"/>
    <w:link w:val="BulletedText"/>
    <w:locked/>
    <w:rsid w:val="004F6201"/>
    <w:rPr>
      <w:rFonts w:ascii="Times New Roman" w:eastAsia="SimSun" w:hAnsi="Times New Roman" w:cs="Times New Roman"/>
      <w:spacing w:val="-1"/>
      <w:sz w:val="24"/>
      <w:szCs w:val="24"/>
      <w:lang w:val="en-CA" w:eastAsia="en-US" w:bidi="ar-SA"/>
    </w:rPr>
  </w:style>
  <w:style w:type="paragraph" w:customStyle="1" w:styleId="Author">
    <w:name w:val="Author"/>
    <w:rsid w:val="0022381C"/>
    <w:pPr>
      <w:jc w:val="center"/>
    </w:pPr>
    <w:rPr>
      <w:rFonts w:ascii="Times New Roman" w:hAnsi="Times New Roman" w:cs="Arial"/>
      <w:b/>
      <w:bCs/>
      <w:kern w:val="32"/>
      <w:sz w:val="32"/>
      <w:szCs w:val="32"/>
      <w:lang w:val="en-US" w:eastAsia="en-US"/>
    </w:rPr>
  </w:style>
  <w:style w:type="paragraph" w:customStyle="1" w:styleId="ThesisSubmitDetailHeader">
    <w:name w:val="Thesis Submit Detail Header"/>
    <w:rsid w:val="0022381C"/>
    <w:pPr>
      <w:spacing w:line="480" w:lineRule="auto"/>
      <w:jc w:val="center"/>
    </w:pPr>
    <w:rPr>
      <w:rFonts w:ascii="Times New Roman" w:hAnsi="Times New Roman"/>
      <w:sz w:val="24"/>
      <w:szCs w:val="24"/>
      <w:lang w:val="en-US" w:eastAsia="en-US"/>
    </w:rPr>
  </w:style>
  <w:style w:type="paragraph" w:customStyle="1" w:styleId="UnivofOttawaHeader">
    <w:name w:val="Univ of Ottawa Header"/>
    <w:rsid w:val="0022381C"/>
    <w:pPr>
      <w:spacing w:line="360" w:lineRule="auto"/>
      <w:jc w:val="center"/>
    </w:pPr>
    <w:rPr>
      <w:rFonts w:ascii="Times New Roman" w:hAnsi="Times New Roman"/>
      <w:sz w:val="24"/>
      <w:szCs w:val="24"/>
      <w:lang w:val="en-US" w:eastAsia="en-US"/>
    </w:rPr>
  </w:style>
  <w:style w:type="paragraph" w:styleId="Title">
    <w:name w:val="Title"/>
    <w:basedOn w:val="Normal"/>
    <w:next w:val="Normal"/>
    <w:link w:val="TitleChar"/>
    <w:uiPriority w:val="10"/>
    <w:qFormat/>
    <w:rsid w:val="0022381C"/>
    <w:pPr>
      <w:spacing w:before="240" w:after="60" w:line="288" w:lineRule="auto"/>
      <w:jc w:val="center"/>
      <w:outlineLvl w:val="0"/>
    </w:pPr>
    <w:rPr>
      <w:rFonts w:ascii="Cambria" w:eastAsia="SimSun" w:hAnsi="Cambria"/>
      <w:b/>
      <w:bCs/>
      <w:kern w:val="28"/>
      <w:sz w:val="32"/>
      <w:szCs w:val="32"/>
      <w:lang w:eastAsia="zh-CN"/>
    </w:rPr>
  </w:style>
  <w:style w:type="character" w:customStyle="1" w:styleId="TitleChar">
    <w:name w:val="Title Char"/>
    <w:basedOn w:val="DefaultParagraphFont"/>
    <w:link w:val="Title"/>
    <w:uiPriority w:val="10"/>
    <w:locked/>
    <w:rsid w:val="0022381C"/>
    <w:rPr>
      <w:rFonts w:ascii="Cambria" w:eastAsia="SimSun" w:hAnsi="Cambria" w:cs="Times New Roman"/>
      <w:b/>
      <w:bCs/>
      <w:kern w:val="28"/>
      <w:sz w:val="32"/>
      <w:szCs w:val="32"/>
      <w:lang w:val="en-US" w:eastAsia="zh-CN"/>
    </w:rPr>
  </w:style>
  <w:style w:type="paragraph" w:customStyle="1" w:styleId="Abstract">
    <w:name w:val="Abstract"/>
    <w:rsid w:val="00A21C97"/>
    <w:pPr>
      <w:spacing w:after="200"/>
      <w:jc w:val="both"/>
    </w:pPr>
    <w:rPr>
      <w:rFonts w:ascii="Times New Roman" w:eastAsia="SimSun" w:hAnsi="Times New Roman"/>
      <w:b/>
      <w:bCs/>
      <w:sz w:val="18"/>
      <w:szCs w:val="18"/>
      <w:lang w:val="en-US" w:eastAsia="en-US"/>
    </w:rPr>
  </w:style>
  <w:style w:type="paragraph" w:customStyle="1" w:styleId="references0">
    <w:name w:val="references"/>
    <w:rsid w:val="00A21C97"/>
    <w:pPr>
      <w:numPr>
        <w:numId w:val="4"/>
      </w:numPr>
      <w:spacing w:after="50" w:line="180" w:lineRule="exact"/>
      <w:ind w:left="0" w:firstLine="0"/>
      <w:jc w:val="both"/>
    </w:pPr>
    <w:rPr>
      <w:rFonts w:ascii="Times New Roman" w:eastAsia="MS Mincho" w:hAnsi="Times New Roman"/>
      <w:noProof/>
      <w:sz w:val="16"/>
      <w:szCs w:val="16"/>
      <w:lang w:val="en-US" w:eastAsia="en-US"/>
    </w:rPr>
  </w:style>
  <w:style w:type="character" w:styleId="Hyperlink">
    <w:name w:val="Hyperlink"/>
    <w:basedOn w:val="DefaultParagraphFont"/>
    <w:uiPriority w:val="99"/>
    <w:rsid w:val="00A21C97"/>
    <w:rPr>
      <w:rFonts w:cs="Times New Roman"/>
      <w:color w:val="0000FF"/>
      <w:u w:val="single"/>
    </w:rPr>
  </w:style>
  <w:style w:type="character" w:customStyle="1" w:styleId="apple-style-span">
    <w:name w:val="apple-style-span"/>
    <w:basedOn w:val="DefaultParagraphFont"/>
    <w:rsid w:val="00A21C97"/>
    <w:rPr>
      <w:rFonts w:cs="Times New Roman"/>
    </w:rPr>
  </w:style>
  <w:style w:type="character" w:customStyle="1" w:styleId="apple-converted-space">
    <w:name w:val="apple-converted-space"/>
    <w:basedOn w:val="DefaultParagraphFont"/>
    <w:rsid w:val="00A21C97"/>
    <w:rPr>
      <w:rFonts w:cs="Times New Roman"/>
    </w:rPr>
  </w:style>
  <w:style w:type="character" w:styleId="Strong">
    <w:name w:val="Strong"/>
    <w:basedOn w:val="DefaultParagraphFont"/>
    <w:uiPriority w:val="22"/>
    <w:qFormat/>
    <w:rsid w:val="00A21C97"/>
    <w:rPr>
      <w:rFonts w:cs="Times New Roman"/>
      <w:b/>
      <w:bCs/>
    </w:rPr>
  </w:style>
  <w:style w:type="table" w:styleId="TableGrid">
    <w:name w:val="Table Grid"/>
    <w:basedOn w:val="TableNormal"/>
    <w:uiPriority w:val="39"/>
    <w:rsid w:val="001C5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077ADE"/>
    <w:pPr>
      <w:numPr>
        <w:numId w:val="5"/>
      </w:numPr>
    </w:pPr>
  </w:style>
  <w:style w:type="paragraph" w:styleId="TOCHeading">
    <w:name w:val="TOC Heading"/>
    <w:basedOn w:val="Heading1"/>
    <w:next w:val="Normal"/>
    <w:uiPriority w:val="39"/>
    <w:unhideWhenUsed/>
    <w:qFormat/>
    <w:rsid w:val="00600CC3"/>
    <w:pPr>
      <w:spacing w:before="480" w:line="276" w:lineRule="auto"/>
      <w:ind w:left="0" w:firstLine="0"/>
      <w:outlineLvl w:val="9"/>
    </w:pPr>
    <w:rPr>
      <w:rFonts w:ascii="Cambria" w:hAnsi="Cambria"/>
      <w:color w:val="365F91"/>
      <w:kern w:val="0"/>
      <w:sz w:val="28"/>
      <w:szCs w:val="28"/>
    </w:rPr>
  </w:style>
  <w:style w:type="paragraph" w:styleId="TOC1">
    <w:name w:val="toc 1"/>
    <w:basedOn w:val="Normal"/>
    <w:next w:val="Normal"/>
    <w:autoRedefine/>
    <w:uiPriority w:val="39"/>
    <w:unhideWhenUsed/>
    <w:rsid w:val="00600CC3"/>
  </w:style>
  <w:style w:type="paragraph" w:styleId="TOC2">
    <w:name w:val="toc 2"/>
    <w:basedOn w:val="Normal"/>
    <w:next w:val="Normal"/>
    <w:autoRedefine/>
    <w:uiPriority w:val="39"/>
    <w:unhideWhenUsed/>
    <w:rsid w:val="00600CC3"/>
    <w:pPr>
      <w:ind w:left="240"/>
    </w:pPr>
  </w:style>
  <w:style w:type="paragraph" w:styleId="TOC3">
    <w:name w:val="toc 3"/>
    <w:basedOn w:val="Normal"/>
    <w:next w:val="Normal"/>
    <w:autoRedefine/>
    <w:uiPriority w:val="39"/>
    <w:unhideWhenUsed/>
    <w:rsid w:val="00600CC3"/>
    <w:pPr>
      <w:ind w:left="480"/>
    </w:pPr>
  </w:style>
  <w:style w:type="paragraph" w:styleId="TableofFigures">
    <w:name w:val="table of figures"/>
    <w:basedOn w:val="Normal"/>
    <w:next w:val="Normal"/>
    <w:uiPriority w:val="99"/>
    <w:unhideWhenUsed/>
    <w:rsid w:val="005363F6"/>
    <w:pPr>
      <w:tabs>
        <w:tab w:val="right" w:leader="dot" w:pos="9356"/>
      </w:tabs>
      <w:ind w:right="713"/>
    </w:pPr>
    <w:rPr>
      <w:noProof/>
    </w:rPr>
  </w:style>
  <w:style w:type="paragraph" w:styleId="CommentSubject">
    <w:name w:val="annotation subject"/>
    <w:basedOn w:val="CommentText"/>
    <w:next w:val="CommentText"/>
    <w:link w:val="CommentSubjectChar"/>
    <w:uiPriority w:val="99"/>
    <w:semiHidden/>
    <w:unhideWhenUsed/>
    <w:rsid w:val="00C9720B"/>
    <w:rPr>
      <w:b/>
      <w:bCs/>
    </w:rPr>
  </w:style>
  <w:style w:type="character" w:customStyle="1" w:styleId="CommentSubjectChar">
    <w:name w:val="Comment Subject Char"/>
    <w:basedOn w:val="CommentTextChar"/>
    <w:link w:val="CommentSubject"/>
    <w:uiPriority w:val="99"/>
    <w:semiHidden/>
    <w:rsid w:val="00C9720B"/>
    <w:rPr>
      <w:rFonts w:ascii="Times New Roman" w:hAnsi="Times New Roman" w:cs="Times New Roman"/>
      <w:b/>
      <w:bCs/>
      <w:sz w:val="20"/>
      <w:szCs w:val="20"/>
      <w:lang w:val="en-US"/>
    </w:rPr>
  </w:style>
  <w:style w:type="paragraph" w:customStyle="1" w:styleId="Default">
    <w:name w:val="Default"/>
    <w:rsid w:val="00645B67"/>
    <w:pPr>
      <w:autoSpaceDE w:val="0"/>
      <w:autoSpaceDN w:val="0"/>
      <w:adjustRightInd w:val="0"/>
    </w:pPr>
    <w:rPr>
      <w:rFonts w:ascii="Times New Roman" w:hAnsi="Times New Roman"/>
      <w:color w:val="000000"/>
      <w:sz w:val="24"/>
      <w:szCs w:val="24"/>
    </w:rPr>
  </w:style>
  <w:style w:type="character" w:styleId="FollowedHyperlink">
    <w:name w:val="FollowedHyperlink"/>
    <w:basedOn w:val="DefaultParagraphFont"/>
    <w:uiPriority w:val="99"/>
    <w:semiHidden/>
    <w:unhideWhenUsed/>
    <w:rsid w:val="00E309A6"/>
    <w:rPr>
      <w:color w:val="800080"/>
      <w:u w:val="single"/>
    </w:rPr>
  </w:style>
  <w:style w:type="paragraph" w:styleId="TOC4">
    <w:name w:val="toc 4"/>
    <w:basedOn w:val="Normal"/>
    <w:next w:val="Normal"/>
    <w:autoRedefine/>
    <w:uiPriority w:val="39"/>
    <w:unhideWhenUsed/>
    <w:rsid w:val="0036487F"/>
    <w:pPr>
      <w:spacing w:after="100" w:line="276" w:lineRule="auto"/>
      <w:ind w:left="660"/>
    </w:pPr>
    <w:rPr>
      <w:rFonts w:ascii="Calibri" w:hAnsi="Calibri"/>
      <w:sz w:val="22"/>
      <w:szCs w:val="22"/>
      <w:lang w:val="en-CA" w:eastAsia="en-CA"/>
    </w:rPr>
  </w:style>
  <w:style w:type="paragraph" w:styleId="TOC5">
    <w:name w:val="toc 5"/>
    <w:basedOn w:val="Normal"/>
    <w:next w:val="Normal"/>
    <w:autoRedefine/>
    <w:uiPriority w:val="39"/>
    <w:unhideWhenUsed/>
    <w:rsid w:val="0036487F"/>
    <w:pPr>
      <w:spacing w:after="100" w:line="276" w:lineRule="auto"/>
      <w:ind w:left="880"/>
    </w:pPr>
    <w:rPr>
      <w:rFonts w:ascii="Calibri" w:hAnsi="Calibri"/>
      <w:sz w:val="22"/>
      <w:szCs w:val="22"/>
      <w:lang w:val="en-CA" w:eastAsia="en-CA"/>
    </w:rPr>
  </w:style>
  <w:style w:type="paragraph" w:styleId="TOC6">
    <w:name w:val="toc 6"/>
    <w:basedOn w:val="Normal"/>
    <w:next w:val="Normal"/>
    <w:autoRedefine/>
    <w:uiPriority w:val="39"/>
    <w:unhideWhenUsed/>
    <w:rsid w:val="0036487F"/>
    <w:pPr>
      <w:spacing w:after="100" w:line="276" w:lineRule="auto"/>
      <w:ind w:left="1100"/>
    </w:pPr>
    <w:rPr>
      <w:rFonts w:ascii="Calibri" w:hAnsi="Calibri"/>
      <w:sz w:val="22"/>
      <w:szCs w:val="22"/>
      <w:lang w:val="en-CA" w:eastAsia="en-CA"/>
    </w:rPr>
  </w:style>
  <w:style w:type="paragraph" w:styleId="TOC7">
    <w:name w:val="toc 7"/>
    <w:basedOn w:val="Normal"/>
    <w:next w:val="Normal"/>
    <w:autoRedefine/>
    <w:uiPriority w:val="39"/>
    <w:unhideWhenUsed/>
    <w:rsid w:val="0036487F"/>
    <w:pPr>
      <w:spacing w:after="100" w:line="276" w:lineRule="auto"/>
      <w:ind w:left="1320"/>
    </w:pPr>
    <w:rPr>
      <w:rFonts w:ascii="Calibri" w:hAnsi="Calibri"/>
      <w:sz w:val="22"/>
      <w:szCs w:val="22"/>
      <w:lang w:val="en-CA" w:eastAsia="en-CA"/>
    </w:rPr>
  </w:style>
  <w:style w:type="paragraph" w:styleId="TOC8">
    <w:name w:val="toc 8"/>
    <w:basedOn w:val="Normal"/>
    <w:next w:val="Normal"/>
    <w:autoRedefine/>
    <w:uiPriority w:val="39"/>
    <w:unhideWhenUsed/>
    <w:rsid w:val="0036487F"/>
    <w:pPr>
      <w:spacing w:after="100" w:line="276" w:lineRule="auto"/>
      <w:ind w:left="1540"/>
    </w:pPr>
    <w:rPr>
      <w:rFonts w:ascii="Calibri" w:hAnsi="Calibri"/>
      <w:sz w:val="22"/>
      <w:szCs w:val="22"/>
      <w:lang w:val="en-CA" w:eastAsia="en-CA"/>
    </w:rPr>
  </w:style>
  <w:style w:type="paragraph" w:styleId="TOC9">
    <w:name w:val="toc 9"/>
    <w:basedOn w:val="Normal"/>
    <w:next w:val="Normal"/>
    <w:autoRedefine/>
    <w:uiPriority w:val="39"/>
    <w:unhideWhenUsed/>
    <w:rsid w:val="0036487F"/>
    <w:pPr>
      <w:spacing w:after="100" w:line="276" w:lineRule="auto"/>
      <w:ind w:left="1760"/>
    </w:pPr>
    <w:rPr>
      <w:rFonts w:ascii="Calibri" w:hAnsi="Calibri"/>
      <w:sz w:val="22"/>
      <w:szCs w:val="22"/>
      <w:lang w:val="en-CA" w:eastAsia="en-CA"/>
    </w:rPr>
  </w:style>
  <w:style w:type="character" w:customStyle="1" w:styleId="CaptionChar">
    <w:name w:val="Caption Char"/>
    <w:basedOn w:val="DefaultParagraphFont"/>
    <w:link w:val="Caption"/>
    <w:uiPriority w:val="35"/>
    <w:locked/>
    <w:rsid w:val="00DD5C5F"/>
    <w:rPr>
      <w:rFonts w:ascii="Times New Roman" w:hAnsi="Times New Roman"/>
      <w:b/>
      <w:bCs/>
      <w:szCs w:val="18"/>
      <w:lang w:val="en-US" w:eastAsia="en-US"/>
    </w:rPr>
  </w:style>
  <w:style w:type="paragraph" w:styleId="Revision">
    <w:name w:val="Revision"/>
    <w:hidden/>
    <w:uiPriority w:val="99"/>
    <w:semiHidden/>
    <w:rsid w:val="00607F38"/>
    <w:rPr>
      <w:rFonts w:ascii="Times New Roman" w:hAnsi="Times New Roman"/>
      <w:sz w:val="24"/>
      <w:szCs w:val="24"/>
      <w:lang w:val="en-US" w:eastAsia="en-US"/>
    </w:rPr>
  </w:style>
  <w:style w:type="character" w:styleId="PageNumber">
    <w:name w:val="page number"/>
    <w:basedOn w:val="DefaultParagraphFont"/>
    <w:rsid w:val="00C4433E"/>
  </w:style>
  <w:style w:type="paragraph" w:customStyle="1" w:styleId="Captions">
    <w:name w:val="Captions"/>
    <w:basedOn w:val="Normal"/>
    <w:rsid w:val="009313B6"/>
    <w:pPr>
      <w:framePr w:w="4680" w:h="2160" w:hRule="exact" w:hSpace="187" w:wrap="around" w:hAnchor="text" w:yAlign="bottom" w:anchorLock="1"/>
      <w:spacing w:after="80" w:line="240" w:lineRule="auto"/>
      <w:jc w:val="center"/>
    </w:pPr>
    <w:rPr>
      <w:b/>
      <w:sz w:val="18"/>
      <w:szCs w:val="20"/>
    </w:rPr>
  </w:style>
  <w:style w:type="paragraph" w:customStyle="1" w:styleId="Bullet">
    <w:name w:val="Bullet"/>
    <w:basedOn w:val="Normal"/>
    <w:rsid w:val="00643753"/>
    <w:pPr>
      <w:spacing w:after="80" w:line="240" w:lineRule="auto"/>
      <w:ind w:left="144" w:hanging="144"/>
      <w:jc w:val="both"/>
    </w:pPr>
    <w:rPr>
      <w:sz w:val="18"/>
      <w:szCs w:val="20"/>
    </w:rPr>
  </w:style>
  <w:style w:type="paragraph" w:customStyle="1" w:styleId="References">
    <w:name w:val="References"/>
    <w:basedOn w:val="Normal"/>
    <w:rsid w:val="00430F5F"/>
    <w:pPr>
      <w:numPr>
        <w:numId w:val="7"/>
      </w:numPr>
      <w:tabs>
        <w:tab w:val="clear" w:pos="450"/>
        <w:tab w:val="num" w:pos="360"/>
      </w:tabs>
      <w:autoSpaceDE w:val="0"/>
      <w:autoSpaceDN w:val="0"/>
      <w:spacing w:line="240" w:lineRule="auto"/>
      <w:ind w:left="360"/>
      <w:jc w:val="both"/>
    </w:pPr>
    <w:rPr>
      <w:rFonts w:eastAsia="SimSun"/>
      <w:sz w:val="16"/>
      <w:szCs w:val="16"/>
    </w:rPr>
  </w:style>
  <w:style w:type="character" w:customStyle="1" w:styleId="Heading5Char">
    <w:name w:val="Heading 5 Char"/>
    <w:basedOn w:val="DefaultParagraphFont"/>
    <w:link w:val="Heading5"/>
    <w:uiPriority w:val="9"/>
    <w:rsid w:val="004E4C9C"/>
    <w:rPr>
      <w:rFonts w:asciiTheme="majorHAnsi" w:eastAsiaTheme="majorEastAsia" w:hAnsiTheme="majorHAnsi" w:cstheme="majorBidi"/>
      <w:color w:val="243F60" w:themeColor="accent1" w:themeShade="7F"/>
      <w:sz w:val="24"/>
      <w:szCs w:val="24"/>
      <w:lang w:val="en-US" w:eastAsia="en-US"/>
    </w:rPr>
  </w:style>
  <w:style w:type="paragraph" w:styleId="BodyTextIndent">
    <w:name w:val="Body Text Indent"/>
    <w:basedOn w:val="Normal"/>
    <w:link w:val="BodyTextIndentChar"/>
    <w:uiPriority w:val="99"/>
    <w:semiHidden/>
    <w:unhideWhenUsed/>
    <w:rsid w:val="00CB11DB"/>
    <w:pPr>
      <w:spacing w:after="120"/>
      <w:ind w:left="360"/>
    </w:pPr>
  </w:style>
  <w:style w:type="character" w:customStyle="1" w:styleId="BodyTextIndentChar">
    <w:name w:val="Body Text Indent Char"/>
    <w:basedOn w:val="DefaultParagraphFont"/>
    <w:link w:val="BodyTextIndent"/>
    <w:uiPriority w:val="99"/>
    <w:semiHidden/>
    <w:rsid w:val="00CB11DB"/>
    <w:rPr>
      <w:rFonts w:ascii="Times New Roman" w:hAnsi="Times New Roman"/>
      <w:sz w:val="24"/>
      <w:szCs w:val="24"/>
      <w:lang w:val="en-US" w:eastAsia="en-US"/>
    </w:rPr>
  </w:style>
  <w:style w:type="paragraph" w:styleId="Bibliography">
    <w:name w:val="Bibliography"/>
    <w:basedOn w:val="Normal"/>
    <w:next w:val="Normal"/>
    <w:uiPriority w:val="37"/>
    <w:unhideWhenUsed/>
    <w:rsid w:val="00DD1993"/>
    <w:pPr>
      <w:spacing w:before="240" w:line="240" w:lineRule="auto"/>
    </w:pPr>
    <w:rPr>
      <w:noProof/>
    </w:rPr>
  </w:style>
  <w:style w:type="paragraph" w:styleId="NormalWeb">
    <w:name w:val="Normal (Web)"/>
    <w:basedOn w:val="Normal"/>
    <w:uiPriority w:val="99"/>
    <w:semiHidden/>
    <w:unhideWhenUsed/>
    <w:rsid w:val="00895456"/>
    <w:pPr>
      <w:spacing w:before="100" w:beforeAutospacing="1" w:after="100" w:afterAutospacing="1" w:line="240" w:lineRule="auto"/>
    </w:pPr>
    <w:rPr>
      <w:rFonts w:eastAsiaTheme="minorEastAsia"/>
      <w:lang w:val="en-CA" w:eastAsia="en-CA"/>
    </w:rPr>
  </w:style>
  <w:style w:type="paragraph" w:styleId="DocumentMap">
    <w:name w:val="Document Map"/>
    <w:basedOn w:val="Normal"/>
    <w:link w:val="DocumentMapChar"/>
    <w:uiPriority w:val="99"/>
    <w:rsid w:val="00F8733F"/>
    <w:pPr>
      <w:spacing w:line="240" w:lineRule="auto"/>
      <w:jc w:val="center"/>
    </w:pPr>
    <w:rPr>
      <w:rFonts w:ascii="Tahoma" w:eastAsia="SimSun" w:hAnsi="Tahoma" w:cs="Tahoma"/>
      <w:sz w:val="16"/>
      <w:szCs w:val="16"/>
    </w:rPr>
  </w:style>
  <w:style w:type="character" w:customStyle="1" w:styleId="DocumentMapChar">
    <w:name w:val="Document Map Char"/>
    <w:basedOn w:val="DefaultParagraphFont"/>
    <w:link w:val="DocumentMap"/>
    <w:uiPriority w:val="99"/>
    <w:rsid w:val="00F8733F"/>
    <w:rPr>
      <w:rFonts w:ascii="Tahoma" w:eastAsia="SimSun" w:hAnsi="Tahoma" w:cs="Tahoma"/>
      <w:sz w:val="16"/>
      <w:szCs w:val="16"/>
      <w:lang w:val="en-US" w:eastAsia="en-US"/>
    </w:rPr>
  </w:style>
  <w:style w:type="paragraph" w:customStyle="1" w:styleId="tablecopy">
    <w:name w:val="table copy"/>
    <w:rsid w:val="000B436F"/>
    <w:pPr>
      <w:jc w:val="both"/>
    </w:pPr>
    <w:rPr>
      <w:rFonts w:ascii="Times New Roman" w:eastAsia="SimSun" w:hAnsi="Times New Roman"/>
      <w:noProof/>
      <w:sz w:val="16"/>
      <w:szCs w:val="16"/>
      <w:lang w:val="en-US"/>
    </w:rPr>
  </w:style>
  <w:style w:type="paragraph" w:customStyle="1" w:styleId="tablecolhead">
    <w:name w:val="table col head"/>
    <w:basedOn w:val="Normal"/>
    <w:rsid w:val="00AF5367"/>
    <w:pPr>
      <w:spacing w:line="240" w:lineRule="auto"/>
      <w:jc w:val="center"/>
    </w:pPr>
    <w:rPr>
      <w:rFonts w:eastAsia="SimSun"/>
      <w:b/>
      <w:bCs/>
      <w:sz w:val="16"/>
      <w:szCs w:val="16"/>
      <w:lang w:eastAsia="en-CA"/>
    </w:rPr>
  </w:style>
  <w:style w:type="paragraph" w:customStyle="1" w:styleId="tablecolsubhead">
    <w:name w:val="table col subhead"/>
    <w:basedOn w:val="tablecolhead"/>
    <w:rsid w:val="00AF5367"/>
    <w:rPr>
      <w:i/>
      <w:iCs/>
      <w:sz w:val="15"/>
      <w:szCs w:val="15"/>
    </w:rPr>
  </w:style>
  <w:style w:type="paragraph" w:customStyle="1" w:styleId="Standard">
    <w:name w:val="Standard"/>
    <w:rsid w:val="00CE6378"/>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6Char">
    <w:name w:val="Heading 6 Char"/>
    <w:basedOn w:val="DefaultParagraphFont"/>
    <w:link w:val="Heading6"/>
    <w:uiPriority w:val="9"/>
    <w:semiHidden/>
    <w:rsid w:val="008565E6"/>
    <w:rPr>
      <w:rFonts w:asciiTheme="majorHAnsi" w:eastAsiaTheme="majorEastAsia" w:hAnsiTheme="majorHAnsi" w:cstheme="majorBidi"/>
      <w:color w:val="243F60" w:themeColor="accent1" w:themeShade="7F"/>
      <w:sz w:val="24"/>
      <w:szCs w:val="24"/>
      <w:lang w:val="en-US" w:eastAsia="en-US"/>
    </w:rPr>
  </w:style>
  <w:style w:type="character" w:customStyle="1" w:styleId="Heading7Char">
    <w:name w:val="Heading 7 Char"/>
    <w:basedOn w:val="DefaultParagraphFont"/>
    <w:link w:val="Heading7"/>
    <w:uiPriority w:val="9"/>
    <w:semiHidden/>
    <w:rsid w:val="008565E6"/>
    <w:rPr>
      <w:rFonts w:asciiTheme="majorHAnsi" w:eastAsiaTheme="majorEastAsia" w:hAnsiTheme="majorHAnsi" w:cstheme="majorBidi"/>
      <w:i/>
      <w:iCs/>
      <w:color w:val="243F60" w:themeColor="accent1" w:themeShade="7F"/>
      <w:sz w:val="24"/>
      <w:szCs w:val="24"/>
      <w:lang w:val="en-US" w:eastAsia="en-US"/>
    </w:rPr>
  </w:style>
  <w:style w:type="character" w:customStyle="1" w:styleId="Heading8Char">
    <w:name w:val="Heading 8 Char"/>
    <w:basedOn w:val="DefaultParagraphFont"/>
    <w:link w:val="Heading8"/>
    <w:uiPriority w:val="9"/>
    <w:semiHidden/>
    <w:rsid w:val="008565E6"/>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8565E6"/>
    <w:rPr>
      <w:rFonts w:asciiTheme="majorHAnsi" w:eastAsiaTheme="majorEastAsia" w:hAnsiTheme="majorHAnsi" w:cstheme="majorBidi"/>
      <w:i/>
      <w:iCs/>
      <w:color w:val="272727" w:themeColor="text1" w:themeTint="D8"/>
      <w:sz w:val="21"/>
      <w:szCs w:val="21"/>
      <w:lang w:val="en-US" w:eastAsia="en-US"/>
    </w:rPr>
  </w:style>
  <w:style w:type="paragraph" w:customStyle="1" w:styleId="Abstract1">
    <w:name w:val="Abstract1"/>
    <w:basedOn w:val="HeadingNoNumbering"/>
    <w:link w:val="Abstract1Char"/>
    <w:qFormat/>
    <w:rsid w:val="008565E6"/>
  </w:style>
  <w:style w:type="paragraph" w:customStyle="1" w:styleId="TableofContents">
    <w:name w:val="Table of Contents !"/>
    <w:basedOn w:val="HeadingNoNumbering"/>
    <w:link w:val="TableofContentsChar"/>
    <w:qFormat/>
    <w:rsid w:val="008565E6"/>
  </w:style>
  <w:style w:type="character" w:customStyle="1" w:styleId="HeadingNoNumberingChar">
    <w:name w:val="Heading No Numbering Char"/>
    <w:basedOn w:val="Heading1Char"/>
    <w:link w:val="HeadingNoNumbering"/>
    <w:rsid w:val="008565E6"/>
    <w:rPr>
      <w:rFonts w:ascii="Times New Roman" w:hAnsi="Times New Roman"/>
      <w:b/>
      <w:bCs/>
      <w:kern w:val="32"/>
      <w:sz w:val="32"/>
      <w:szCs w:val="32"/>
      <w:lang w:val="en-US" w:eastAsia="en-US"/>
    </w:rPr>
  </w:style>
  <w:style w:type="character" w:customStyle="1" w:styleId="Abstract1Char">
    <w:name w:val="Abstract1 Char"/>
    <w:basedOn w:val="HeadingNoNumberingChar"/>
    <w:link w:val="Abstract1"/>
    <w:rsid w:val="008565E6"/>
    <w:rPr>
      <w:rFonts w:ascii="Times New Roman" w:hAnsi="Times New Roman"/>
      <w:b/>
      <w:bCs/>
      <w:kern w:val="32"/>
      <w:sz w:val="32"/>
      <w:szCs w:val="32"/>
      <w:lang w:val="en-US" w:eastAsia="en-US"/>
    </w:rPr>
  </w:style>
  <w:style w:type="paragraph" w:customStyle="1" w:styleId="ListofFigures1">
    <w:name w:val="List of Figures 1"/>
    <w:basedOn w:val="HeadingNoNumbering"/>
    <w:link w:val="ListofFigures1Char"/>
    <w:qFormat/>
    <w:rsid w:val="008565E6"/>
  </w:style>
  <w:style w:type="character" w:customStyle="1" w:styleId="TableofContentsChar">
    <w:name w:val="Table of Contents ! Char"/>
    <w:basedOn w:val="HeadingNoNumberingChar"/>
    <w:link w:val="TableofContents"/>
    <w:rsid w:val="008565E6"/>
    <w:rPr>
      <w:rFonts w:ascii="Times New Roman" w:hAnsi="Times New Roman"/>
      <w:b/>
      <w:bCs/>
      <w:kern w:val="32"/>
      <w:sz w:val="32"/>
      <w:szCs w:val="32"/>
      <w:lang w:val="en-US" w:eastAsia="en-US"/>
    </w:rPr>
  </w:style>
  <w:style w:type="paragraph" w:customStyle="1" w:styleId="ListofTables1">
    <w:name w:val="List of Tables 1"/>
    <w:basedOn w:val="HeadingNoNumbering"/>
    <w:link w:val="ListofTables1Char"/>
    <w:qFormat/>
    <w:rsid w:val="008565E6"/>
  </w:style>
  <w:style w:type="character" w:customStyle="1" w:styleId="ListofFigures1Char">
    <w:name w:val="List of Figures 1 Char"/>
    <w:basedOn w:val="HeadingNoNumberingChar"/>
    <w:link w:val="ListofFigures1"/>
    <w:rsid w:val="008565E6"/>
    <w:rPr>
      <w:rFonts w:ascii="Times New Roman" w:hAnsi="Times New Roman"/>
      <w:b/>
      <w:bCs/>
      <w:kern w:val="32"/>
      <w:sz w:val="32"/>
      <w:szCs w:val="32"/>
      <w:lang w:val="en-US" w:eastAsia="en-US"/>
    </w:rPr>
  </w:style>
  <w:style w:type="paragraph" w:customStyle="1" w:styleId="ListofAcronyms">
    <w:name w:val="List of Acronyms"/>
    <w:basedOn w:val="HeadingNoNumbering"/>
    <w:link w:val="ListofAcronymsChar"/>
    <w:qFormat/>
    <w:rsid w:val="00D560D4"/>
  </w:style>
  <w:style w:type="character" w:customStyle="1" w:styleId="ListofTables1Char">
    <w:name w:val="List of Tables 1 Char"/>
    <w:basedOn w:val="HeadingNoNumberingChar"/>
    <w:link w:val="ListofTables1"/>
    <w:rsid w:val="008565E6"/>
    <w:rPr>
      <w:rFonts w:ascii="Times New Roman" w:hAnsi="Times New Roman"/>
      <w:b/>
      <w:bCs/>
      <w:kern w:val="32"/>
      <w:sz w:val="32"/>
      <w:szCs w:val="32"/>
      <w:lang w:val="en-US" w:eastAsia="en-US"/>
    </w:rPr>
  </w:style>
  <w:style w:type="paragraph" w:customStyle="1" w:styleId="APPENDIX1">
    <w:name w:val="APPENDIX1"/>
    <w:basedOn w:val="Heading1"/>
    <w:link w:val="APPENDIX1Char"/>
    <w:qFormat/>
    <w:rsid w:val="00D560D4"/>
    <w:pPr>
      <w:ind w:firstLine="0"/>
    </w:pPr>
  </w:style>
  <w:style w:type="character" w:customStyle="1" w:styleId="ListofAcronymsChar">
    <w:name w:val="List of Acronyms Char"/>
    <w:basedOn w:val="HeadingNoNumberingChar"/>
    <w:link w:val="ListofAcronyms"/>
    <w:rsid w:val="00D560D4"/>
    <w:rPr>
      <w:rFonts w:ascii="Times New Roman" w:hAnsi="Times New Roman"/>
      <w:b/>
      <w:bCs/>
      <w:kern w:val="32"/>
      <w:sz w:val="32"/>
      <w:szCs w:val="32"/>
      <w:lang w:val="en-US" w:eastAsia="en-US"/>
    </w:rPr>
  </w:style>
  <w:style w:type="character" w:customStyle="1" w:styleId="APPENDIX1Char">
    <w:name w:val="APPENDIX1 Char"/>
    <w:basedOn w:val="Heading1Char"/>
    <w:link w:val="APPENDIX1"/>
    <w:rsid w:val="00D560D4"/>
    <w:rPr>
      <w:rFonts w:ascii="Times New Roman" w:hAnsi="Times New Roman"/>
      <w:b/>
      <w:bCs/>
      <w:kern w:val="32"/>
      <w:sz w:val="32"/>
      <w:szCs w:val="32"/>
      <w:lang w:val="en-US" w:eastAsia="en-US"/>
    </w:rPr>
  </w:style>
  <w:style w:type="paragraph" w:customStyle="1" w:styleId="InstructionalText">
    <w:name w:val="Instructional Text"/>
    <w:basedOn w:val="BodyText"/>
    <w:next w:val="BodyText"/>
    <w:link w:val="InstructionalTextChar"/>
    <w:qFormat/>
    <w:rsid w:val="0062697C"/>
    <w:pPr>
      <w:spacing w:before="120" w:line="240" w:lineRule="auto"/>
    </w:pPr>
    <w:rPr>
      <w:rFonts w:ascii="Arial" w:hAnsi="Arial"/>
      <w:i/>
      <w:color w:val="0000FF"/>
      <w:lang w:eastAsia="ar-SA"/>
    </w:rPr>
  </w:style>
  <w:style w:type="character" w:customStyle="1" w:styleId="InstructionalTextChar">
    <w:name w:val="Instructional Text Char"/>
    <w:basedOn w:val="BodyTextChar"/>
    <w:link w:val="InstructionalText"/>
    <w:rsid w:val="0062697C"/>
    <w:rPr>
      <w:rFonts w:ascii="Arial" w:hAnsi="Arial" w:cs="Times New Roman"/>
      <w:i/>
      <w:color w:val="0000FF"/>
      <w:sz w:val="24"/>
      <w:szCs w:val="24"/>
      <w:lang w:val="en-US" w:eastAsia="ar-SA"/>
    </w:rPr>
  </w:style>
  <w:style w:type="character" w:styleId="UnresolvedMention">
    <w:name w:val="Unresolved Mention"/>
    <w:basedOn w:val="DefaultParagraphFont"/>
    <w:uiPriority w:val="99"/>
    <w:semiHidden/>
    <w:unhideWhenUsed/>
    <w:rsid w:val="006B1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298">
      <w:bodyDiv w:val="1"/>
      <w:marLeft w:val="0"/>
      <w:marRight w:val="0"/>
      <w:marTop w:val="0"/>
      <w:marBottom w:val="0"/>
      <w:divBdr>
        <w:top w:val="none" w:sz="0" w:space="0" w:color="auto"/>
        <w:left w:val="none" w:sz="0" w:space="0" w:color="auto"/>
        <w:bottom w:val="none" w:sz="0" w:space="0" w:color="auto"/>
        <w:right w:val="none" w:sz="0" w:space="0" w:color="auto"/>
      </w:divBdr>
    </w:div>
    <w:div w:id="106431320">
      <w:bodyDiv w:val="1"/>
      <w:marLeft w:val="0"/>
      <w:marRight w:val="0"/>
      <w:marTop w:val="0"/>
      <w:marBottom w:val="0"/>
      <w:divBdr>
        <w:top w:val="none" w:sz="0" w:space="0" w:color="auto"/>
        <w:left w:val="none" w:sz="0" w:space="0" w:color="auto"/>
        <w:bottom w:val="none" w:sz="0" w:space="0" w:color="auto"/>
        <w:right w:val="none" w:sz="0" w:space="0" w:color="auto"/>
      </w:divBdr>
    </w:div>
    <w:div w:id="114445679">
      <w:bodyDiv w:val="1"/>
      <w:marLeft w:val="0"/>
      <w:marRight w:val="0"/>
      <w:marTop w:val="0"/>
      <w:marBottom w:val="0"/>
      <w:divBdr>
        <w:top w:val="none" w:sz="0" w:space="0" w:color="auto"/>
        <w:left w:val="none" w:sz="0" w:space="0" w:color="auto"/>
        <w:bottom w:val="none" w:sz="0" w:space="0" w:color="auto"/>
        <w:right w:val="none" w:sz="0" w:space="0" w:color="auto"/>
      </w:divBdr>
    </w:div>
    <w:div w:id="207229657">
      <w:bodyDiv w:val="1"/>
      <w:marLeft w:val="0"/>
      <w:marRight w:val="0"/>
      <w:marTop w:val="0"/>
      <w:marBottom w:val="0"/>
      <w:divBdr>
        <w:top w:val="none" w:sz="0" w:space="0" w:color="auto"/>
        <w:left w:val="none" w:sz="0" w:space="0" w:color="auto"/>
        <w:bottom w:val="none" w:sz="0" w:space="0" w:color="auto"/>
        <w:right w:val="none" w:sz="0" w:space="0" w:color="auto"/>
      </w:divBdr>
      <w:divsChild>
        <w:div w:id="1041051204">
          <w:marLeft w:val="547"/>
          <w:marRight w:val="0"/>
          <w:marTop w:val="96"/>
          <w:marBottom w:val="0"/>
          <w:divBdr>
            <w:top w:val="none" w:sz="0" w:space="0" w:color="auto"/>
            <w:left w:val="none" w:sz="0" w:space="0" w:color="auto"/>
            <w:bottom w:val="none" w:sz="0" w:space="0" w:color="auto"/>
            <w:right w:val="none" w:sz="0" w:space="0" w:color="auto"/>
          </w:divBdr>
        </w:div>
        <w:div w:id="1481649971">
          <w:marLeft w:val="547"/>
          <w:marRight w:val="0"/>
          <w:marTop w:val="96"/>
          <w:marBottom w:val="0"/>
          <w:divBdr>
            <w:top w:val="none" w:sz="0" w:space="0" w:color="auto"/>
            <w:left w:val="none" w:sz="0" w:space="0" w:color="auto"/>
            <w:bottom w:val="none" w:sz="0" w:space="0" w:color="auto"/>
            <w:right w:val="none" w:sz="0" w:space="0" w:color="auto"/>
          </w:divBdr>
        </w:div>
      </w:divsChild>
    </w:div>
    <w:div w:id="258753266">
      <w:bodyDiv w:val="1"/>
      <w:marLeft w:val="0"/>
      <w:marRight w:val="0"/>
      <w:marTop w:val="0"/>
      <w:marBottom w:val="0"/>
      <w:divBdr>
        <w:top w:val="none" w:sz="0" w:space="0" w:color="auto"/>
        <w:left w:val="none" w:sz="0" w:space="0" w:color="auto"/>
        <w:bottom w:val="none" w:sz="0" w:space="0" w:color="auto"/>
        <w:right w:val="none" w:sz="0" w:space="0" w:color="auto"/>
      </w:divBdr>
    </w:div>
    <w:div w:id="375542562">
      <w:bodyDiv w:val="1"/>
      <w:marLeft w:val="0"/>
      <w:marRight w:val="0"/>
      <w:marTop w:val="0"/>
      <w:marBottom w:val="0"/>
      <w:divBdr>
        <w:top w:val="none" w:sz="0" w:space="0" w:color="auto"/>
        <w:left w:val="none" w:sz="0" w:space="0" w:color="auto"/>
        <w:bottom w:val="none" w:sz="0" w:space="0" w:color="auto"/>
        <w:right w:val="none" w:sz="0" w:space="0" w:color="auto"/>
      </w:divBdr>
      <w:divsChild>
        <w:div w:id="908269153">
          <w:marLeft w:val="547"/>
          <w:marRight w:val="0"/>
          <w:marTop w:val="96"/>
          <w:marBottom w:val="0"/>
          <w:divBdr>
            <w:top w:val="none" w:sz="0" w:space="0" w:color="auto"/>
            <w:left w:val="none" w:sz="0" w:space="0" w:color="auto"/>
            <w:bottom w:val="none" w:sz="0" w:space="0" w:color="auto"/>
            <w:right w:val="none" w:sz="0" w:space="0" w:color="auto"/>
          </w:divBdr>
        </w:div>
        <w:div w:id="1748991620">
          <w:marLeft w:val="547"/>
          <w:marRight w:val="0"/>
          <w:marTop w:val="96"/>
          <w:marBottom w:val="0"/>
          <w:divBdr>
            <w:top w:val="none" w:sz="0" w:space="0" w:color="auto"/>
            <w:left w:val="none" w:sz="0" w:space="0" w:color="auto"/>
            <w:bottom w:val="none" w:sz="0" w:space="0" w:color="auto"/>
            <w:right w:val="none" w:sz="0" w:space="0" w:color="auto"/>
          </w:divBdr>
        </w:div>
      </w:divsChild>
    </w:div>
    <w:div w:id="414518233">
      <w:bodyDiv w:val="1"/>
      <w:marLeft w:val="0"/>
      <w:marRight w:val="0"/>
      <w:marTop w:val="0"/>
      <w:marBottom w:val="0"/>
      <w:divBdr>
        <w:top w:val="none" w:sz="0" w:space="0" w:color="auto"/>
        <w:left w:val="none" w:sz="0" w:space="0" w:color="auto"/>
        <w:bottom w:val="none" w:sz="0" w:space="0" w:color="auto"/>
        <w:right w:val="none" w:sz="0" w:space="0" w:color="auto"/>
      </w:divBdr>
    </w:div>
    <w:div w:id="427501533">
      <w:bodyDiv w:val="1"/>
      <w:marLeft w:val="0"/>
      <w:marRight w:val="0"/>
      <w:marTop w:val="0"/>
      <w:marBottom w:val="0"/>
      <w:divBdr>
        <w:top w:val="none" w:sz="0" w:space="0" w:color="auto"/>
        <w:left w:val="none" w:sz="0" w:space="0" w:color="auto"/>
        <w:bottom w:val="none" w:sz="0" w:space="0" w:color="auto"/>
        <w:right w:val="none" w:sz="0" w:space="0" w:color="auto"/>
      </w:divBdr>
    </w:div>
    <w:div w:id="497772846">
      <w:bodyDiv w:val="1"/>
      <w:marLeft w:val="0"/>
      <w:marRight w:val="0"/>
      <w:marTop w:val="0"/>
      <w:marBottom w:val="0"/>
      <w:divBdr>
        <w:top w:val="none" w:sz="0" w:space="0" w:color="auto"/>
        <w:left w:val="none" w:sz="0" w:space="0" w:color="auto"/>
        <w:bottom w:val="none" w:sz="0" w:space="0" w:color="auto"/>
        <w:right w:val="none" w:sz="0" w:space="0" w:color="auto"/>
      </w:divBdr>
    </w:div>
    <w:div w:id="680551325">
      <w:bodyDiv w:val="1"/>
      <w:marLeft w:val="0"/>
      <w:marRight w:val="0"/>
      <w:marTop w:val="0"/>
      <w:marBottom w:val="0"/>
      <w:divBdr>
        <w:top w:val="none" w:sz="0" w:space="0" w:color="auto"/>
        <w:left w:val="none" w:sz="0" w:space="0" w:color="auto"/>
        <w:bottom w:val="none" w:sz="0" w:space="0" w:color="auto"/>
        <w:right w:val="none" w:sz="0" w:space="0" w:color="auto"/>
      </w:divBdr>
    </w:div>
    <w:div w:id="791675777">
      <w:bodyDiv w:val="1"/>
      <w:marLeft w:val="0"/>
      <w:marRight w:val="0"/>
      <w:marTop w:val="0"/>
      <w:marBottom w:val="0"/>
      <w:divBdr>
        <w:top w:val="none" w:sz="0" w:space="0" w:color="auto"/>
        <w:left w:val="none" w:sz="0" w:space="0" w:color="auto"/>
        <w:bottom w:val="none" w:sz="0" w:space="0" w:color="auto"/>
        <w:right w:val="none" w:sz="0" w:space="0" w:color="auto"/>
      </w:divBdr>
    </w:div>
    <w:div w:id="808088872">
      <w:bodyDiv w:val="1"/>
      <w:marLeft w:val="0"/>
      <w:marRight w:val="0"/>
      <w:marTop w:val="0"/>
      <w:marBottom w:val="0"/>
      <w:divBdr>
        <w:top w:val="none" w:sz="0" w:space="0" w:color="auto"/>
        <w:left w:val="none" w:sz="0" w:space="0" w:color="auto"/>
        <w:bottom w:val="none" w:sz="0" w:space="0" w:color="auto"/>
        <w:right w:val="none" w:sz="0" w:space="0" w:color="auto"/>
      </w:divBdr>
      <w:divsChild>
        <w:div w:id="1228036323">
          <w:marLeft w:val="1440"/>
          <w:marRight w:val="0"/>
          <w:marTop w:val="96"/>
          <w:marBottom w:val="0"/>
          <w:divBdr>
            <w:top w:val="none" w:sz="0" w:space="0" w:color="auto"/>
            <w:left w:val="none" w:sz="0" w:space="0" w:color="auto"/>
            <w:bottom w:val="none" w:sz="0" w:space="0" w:color="auto"/>
            <w:right w:val="none" w:sz="0" w:space="0" w:color="auto"/>
          </w:divBdr>
        </w:div>
      </w:divsChild>
    </w:div>
    <w:div w:id="883373864">
      <w:bodyDiv w:val="1"/>
      <w:marLeft w:val="0"/>
      <w:marRight w:val="0"/>
      <w:marTop w:val="0"/>
      <w:marBottom w:val="0"/>
      <w:divBdr>
        <w:top w:val="none" w:sz="0" w:space="0" w:color="auto"/>
        <w:left w:val="none" w:sz="0" w:space="0" w:color="auto"/>
        <w:bottom w:val="none" w:sz="0" w:space="0" w:color="auto"/>
        <w:right w:val="none" w:sz="0" w:space="0" w:color="auto"/>
      </w:divBdr>
    </w:div>
    <w:div w:id="885947288">
      <w:bodyDiv w:val="1"/>
      <w:marLeft w:val="0"/>
      <w:marRight w:val="0"/>
      <w:marTop w:val="0"/>
      <w:marBottom w:val="0"/>
      <w:divBdr>
        <w:top w:val="none" w:sz="0" w:space="0" w:color="auto"/>
        <w:left w:val="none" w:sz="0" w:space="0" w:color="auto"/>
        <w:bottom w:val="none" w:sz="0" w:space="0" w:color="auto"/>
        <w:right w:val="none" w:sz="0" w:space="0" w:color="auto"/>
      </w:divBdr>
      <w:divsChild>
        <w:div w:id="1079710082">
          <w:marLeft w:val="0"/>
          <w:marRight w:val="0"/>
          <w:marTop w:val="0"/>
          <w:marBottom w:val="0"/>
          <w:divBdr>
            <w:top w:val="none" w:sz="0" w:space="0" w:color="auto"/>
            <w:left w:val="none" w:sz="0" w:space="0" w:color="auto"/>
            <w:bottom w:val="none" w:sz="0" w:space="0" w:color="auto"/>
            <w:right w:val="none" w:sz="0" w:space="0" w:color="auto"/>
          </w:divBdr>
          <w:divsChild>
            <w:div w:id="1674379285">
              <w:marLeft w:val="0"/>
              <w:marRight w:val="0"/>
              <w:marTop w:val="0"/>
              <w:marBottom w:val="0"/>
              <w:divBdr>
                <w:top w:val="none" w:sz="0" w:space="0" w:color="auto"/>
                <w:left w:val="none" w:sz="0" w:space="0" w:color="auto"/>
                <w:bottom w:val="none" w:sz="0" w:space="0" w:color="auto"/>
                <w:right w:val="none" w:sz="0" w:space="0" w:color="auto"/>
              </w:divBdr>
              <w:divsChild>
                <w:div w:id="2026667476">
                  <w:marLeft w:val="0"/>
                  <w:marRight w:val="0"/>
                  <w:marTop w:val="0"/>
                  <w:marBottom w:val="0"/>
                  <w:divBdr>
                    <w:top w:val="none" w:sz="0" w:space="0" w:color="auto"/>
                    <w:left w:val="none" w:sz="0" w:space="0" w:color="auto"/>
                    <w:bottom w:val="none" w:sz="0" w:space="0" w:color="auto"/>
                    <w:right w:val="none" w:sz="0" w:space="0" w:color="auto"/>
                  </w:divBdr>
                  <w:divsChild>
                    <w:div w:id="1103918375">
                      <w:marLeft w:val="0"/>
                      <w:marRight w:val="0"/>
                      <w:marTop w:val="0"/>
                      <w:marBottom w:val="0"/>
                      <w:divBdr>
                        <w:top w:val="none" w:sz="0" w:space="0" w:color="auto"/>
                        <w:left w:val="none" w:sz="0" w:space="0" w:color="auto"/>
                        <w:bottom w:val="none" w:sz="0" w:space="0" w:color="auto"/>
                        <w:right w:val="none" w:sz="0" w:space="0" w:color="auto"/>
                      </w:divBdr>
                      <w:divsChild>
                        <w:div w:id="1766072944">
                          <w:marLeft w:val="0"/>
                          <w:marRight w:val="0"/>
                          <w:marTop w:val="0"/>
                          <w:marBottom w:val="0"/>
                          <w:divBdr>
                            <w:top w:val="none" w:sz="0" w:space="0" w:color="auto"/>
                            <w:left w:val="none" w:sz="0" w:space="0" w:color="auto"/>
                            <w:bottom w:val="none" w:sz="0" w:space="0" w:color="auto"/>
                            <w:right w:val="none" w:sz="0" w:space="0" w:color="auto"/>
                          </w:divBdr>
                          <w:divsChild>
                            <w:div w:id="168285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489189">
      <w:bodyDiv w:val="1"/>
      <w:marLeft w:val="0"/>
      <w:marRight w:val="0"/>
      <w:marTop w:val="0"/>
      <w:marBottom w:val="0"/>
      <w:divBdr>
        <w:top w:val="none" w:sz="0" w:space="0" w:color="auto"/>
        <w:left w:val="none" w:sz="0" w:space="0" w:color="auto"/>
        <w:bottom w:val="none" w:sz="0" w:space="0" w:color="auto"/>
        <w:right w:val="none" w:sz="0" w:space="0" w:color="auto"/>
      </w:divBdr>
    </w:div>
    <w:div w:id="1010527210">
      <w:bodyDiv w:val="1"/>
      <w:marLeft w:val="0"/>
      <w:marRight w:val="0"/>
      <w:marTop w:val="0"/>
      <w:marBottom w:val="0"/>
      <w:divBdr>
        <w:top w:val="none" w:sz="0" w:space="0" w:color="auto"/>
        <w:left w:val="none" w:sz="0" w:space="0" w:color="auto"/>
        <w:bottom w:val="none" w:sz="0" w:space="0" w:color="auto"/>
        <w:right w:val="none" w:sz="0" w:space="0" w:color="auto"/>
      </w:divBdr>
    </w:div>
    <w:div w:id="1014764535">
      <w:bodyDiv w:val="1"/>
      <w:marLeft w:val="0"/>
      <w:marRight w:val="0"/>
      <w:marTop w:val="0"/>
      <w:marBottom w:val="0"/>
      <w:divBdr>
        <w:top w:val="none" w:sz="0" w:space="0" w:color="auto"/>
        <w:left w:val="none" w:sz="0" w:space="0" w:color="auto"/>
        <w:bottom w:val="none" w:sz="0" w:space="0" w:color="auto"/>
        <w:right w:val="none" w:sz="0" w:space="0" w:color="auto"/>
      </w:divBdr>
      <w:divsChild>
        <w:div w:id="686176522">
          <w:marLeft w:val="0"/>
          <w:marRight w:val="0"/>
          <w:marTop w:val="0"/>
          <w:marBottom w:val="0"/>
          <w:divBdr>
            <w:top w:val="none" w:sz="0" w:space="0" w:color="auto"/>
            <w:left w:val="none" w:sz="0" w:space="0" w:color="auto"/>
            <w:bottom w:val="none" w:sz="0" w:space="0" w:color="auto"/>
            <w:right w:val="none" w:sz="0" w:space="0" w:color="auto"/>
          </w:divBdr>
          <w:divsChild>
            <w:div w:id="1357467491">
              <w:marLeft w:val="0"/>
              <w:marRight w:val="0"/>
              <w:marTop w:val="0"/>
              <w:marBottom w:val="0"/>
              <w:divBdr>
                <w:top w:val="none" w:sz="0" w:space="0" w:color="auto"/>
                <w:left w:val="none" w:sz="0" w:space="0" w:color="auto"/>
                <w:bottom w:val="none" w:sz="0" w:space="0" w:color="auto"/>
                <w:right w:val="none" w:sz="0" w:space="0" w:color="auto"/>
              </w:divBdr>
              <w:divsChild>
                <w:div w:id="1447046616">
                  <w:marLeft w:val="0"/>
                  <w:marRight w:val="0"/>
                  <w:marTop w:val="0"/>
                  <w:marBottom w:val="0"/>
                  <w:divBdr>
                    <w:top w:val="none" w:sz="0" w:space="0" w:color="auto"/>
                    <w:left w:val="none" w:sz="0" w:space="0" w:color="auto"/>
                    <w:bottom w:val="none" w:sz="0" w:space="0" w:color="auto"/>
                    <w:right w:val="none" w:sz="0" w:space="0" w:color="auto"/>
                  </w:divBdr>
                  <w:divsChild>
                    <w:div w:id="1425418865">
                      <w:marLeft w:val="0"/>
                      <w:marRight w:val="0"/>
                      <w:marTop w:val="0"/>
                      <w:marBottom w:val="0"/>
                      <w:divBdr>
                        <w:top w:val="none" w:sz="0" w:space="0" w:color="auto"/>
                        <w:left w:val="none" w:sz="0" w:space="0" w:color="auto"/>
                        <w:bottom w:val="none" w:sz="0" w:space="0" w:color="auto"/>
                        <w:right w:val="none" w:sz="0" w:space="0" w:color="auto"/>
                      </w:divBdr>
                      <w:divsChild>
                        <w:div w:id="274338132">
                          <w:marLeft w:val="0"/>
                          <w:marRight w:val="0"/>
                          <w:marTop w:val="0"/>
                          <w:marBottom w:val="0"/>
                          <w:divBdr>
                            <w:top w:val="none" w:sz="0" w:space="0" w:color="auto"/>
                            <w:left w:val="none" w:sz="0" w:space="0" w:color="auto"/>
                            <w:bottom w:val="none" w:sz="0" w:space="0" w:color="auto"/>
                            <w:right w:val="none" w:sz="0" w:space="0" w:color="auto"/>
                          </w:divBdr>
                          <w:divsChild>
                            <w:div w:id="26092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132913">
      <w:bodyDiv w:val="1"/>
      <w:marLeft w:val="0"/>
      <w:marRight w:val="0"/>
      <w:marTop w:val="0"/>
      <w:marBottom w:val="0"/>
      <w:divBdr>
        <w:top w:val="none" w:sz="0" w:space="0" w:color="auto"/>
        <w:left w:val="none" w:sz="0" w:space="0" w:color="auto"/>
        <w:bottom w:val="none" w:sz="0" w:space="0" w:color="auto"/>
        <w:right w:val="none" w:sz="0" w:space="0" w:color="auto"/>
      </w:divBdr>
    </w:div>
    <w:div w:id="1116604221">
      <w:bodyDiv w:val="1"/>
      <w:marLeft w:val="0"/>
      <w:marRight w:val="0"/>
      <w:marTop w:val="0"/>
      <w:marBottom w:val="0"/>
      <w:divBdr>
        <w:top w:val="none" w:sz="0" w:space="0" w:color="auto"/>
        <w:left w:val="none" w:sz="0" w:space="0" w:color="auto"/>
        <w:bottom w:val="none" w:sz="0" w:space="0" w:color="auto"/>
        <w:right w:val="none" w:sz="0" w:space="0" w:color="auto"/>
      </w:divBdr>
      <w:divsChild>
        <w:div w:id="38558578">
          <w:marLeft w:val="1440"/>
          <w:marRight w:val="0"/>
          <w:marTop w:val="96"/>
          <w:marBottom w:val="0"/>
          <w:divBdr>
            <w:top w:val="none" w:sz="0" w:space="0" w:color="auto"/>
            <w:left w:val="none" w:sz="0" w:space="0" w:color="auto"/>
            <w:bottom w:val="none" w:sz="0" w:space="0" w:color="auto"/>
            <w:right w:val="none" w:sz="0" w:space="0" w:color="auto"/>
          </w:divBdr>
        </w:div>
      </w:divsChild>
    </w:div>
    <w:div w:id="1131554676">
      <w:bodyDiv w:val="1"/>
      <w:marLeft w:val="0"/>
      <w:marRight w:val="0"/>
      <w:marTop w:val="0"/>
      <w:marBottom w:val="0"/>
      <w:divBdr>
        <w:top w:val="none" w:sz="0" w:space="0" w:color="auto"/>
        <w:left w:val="none" w:sz="0" w:space="0" w:color="auto"/>
        <w:bottom w:val="none" w:sz="0" w:space="0" w:color="auto"/>
        <w:right w:val="none" w:sz="0" w:space="0" w:color="auto"/>
      </w:divBdr>
    </w:div>
    <w:div w:id="1134711207">
      <w:bodyDiv w:val="1"/>
      <w:marLeft w:val="0"/>
      <w:marRight w:val="0"/>
      <w:marTop w:val="0"/>
      <w:marBottom w:val="0"/>
      <w:divBdr>
        <w:top w:val="none" w:sz="0" w:space="0" w:color="auto"/>
        <w:left w:val="none" w:sz="0" w:space="0" w:color="auto"/>
        <w:bottom w:val="none" w:sz="0" w:space="0" w:color="auto"/>
        <w:right w:val="none" w:sz="0" w:space="0" w:color="auto"/>
      </w:divBdr>
    </w:div>
    <w:div w:id="1165709639">
      <w:bodyDiv w:val="1"/>
      <w:marLeft w:val="0"/>
      <w:marRight w:val="0"/>
      <w:marTop w:val="0"/>
      <w:marBottom w:val="0"/>
      <w:divBdr>
        <w:top w:val="none" w:sz="0" w:space="0" w:color="auto"/>
        <w:left w:val="none" w:sz="0" w:space="0" w:color="auto"/>
        <w:bottom w:val="none" w:sz="0" w:space="0" w:color="auto"/>
        <w:right w:val="none" w:sz="0" w:space="0" w:color="auto"/>
      </w:divBdr>
    </w:div>
    <w:div w:id="1188327346">
      <w:bodyDiv w:val="1"/>
      <w:marLeft w:val="0"/>
      <w:marRight w:val="0"/>
      <w:marTop w:val="0"/>
      <w:marBottom w:val="0"/>
      <w:divBdr>
        <w:top w:val="none" w:sz="0" w:space="0" w:color="auto"/>
        <w:left w:val="none" w:sz="0" w:space="0" w:color="auto"/>
        <w:bottom w:val="none" w:sz="0" w:space="0" w:color="auto"/>
        <w:right w:val="none" w:sz="0" w:space="0" w:color="auto"/>
      </w:divBdr>
    </w:div>
    <w:div w:id="1384525992">
      <w:bodyDiv w:val="1"/>
      <w:marLeft w:val="0"/>
      <w:marRight w:val="0"/>
      <w:marTop w:val="0"/>
      <w:marBottom w:val="0"/>
      <w:divBdr>
        <w:top w:val="none" w:sz="0" w:space="0" w:color="auto"/>
        <w:left w:val="none" w:sz="0" w:space="0" w:color="auto"/>
        <w:bottom w:val="none" w:sz="0" w:space="0" w:color="auto"/>
        <w:right w:val="none" w:sz="0" w:space="0" w:color="auto"/>
      </w:divBdr>
    </w:div>
    <w:div w:id="1518345106">
      <w:bodyDiv w:val="1"/>
      <w:marLeft w:val="0"/>
      <w:marRight w:val="0"/>
      <w:marTop w:val="0"/>
      <w:marBottom w:val="0"/>
      <w:divBdr>
        <w:top w:val="none" w:sz="0" w:space="0" w:color="auto"/>
        <w:left w:val="none" w:sz="0" w:space="0" w:color="auto"/>
        <w:bottom w:val="none" w:sz="0" w:space="0" w:color="auto"/>
        <w:right w:val="none" w:sz="0" w:space="0" w:color="auto"/>
      </w:divBdr>
      <w:divsChild>
        <w:div w:id="313027260">
          <w:marLeft w:val="1440"/>
          <w:marRight w:val="0"/>
          <w:marTop w:val="96"/>
          <w:marBottom w:val="0"/>
          <w:divBdr>
            <w:top w:val="none" w:sz="0" w:space="0" w:color="auto"/>
            <w:left w:val="none" w:sz="0" w:space="0" w:color="auto"/>
            <w:bottom w:val="none" w:sz="0" w:space="0" w:color="auto"/>
            <w:right w:val="none" w:sz="0" w:space="0" w:color="auto"/>
          </w:divBdr>
        </w:div>
      </w:divsChild>
    </w:div>
    <w:div w:id="1538470573">
      <w:bodyDiv w:val="1"/>
      <w:marLeft w:val="0"/>
      <w:marRight w:val="0"/>
      <w:marTop w:val="0"/>
      <w:marBottom w:val="0"/>
      <w:divBdr>
        <w:top w:val="none" w:sz="0" w:space="0" w:color="auto"/>
        <w:left w:val="none" w:sz="0" w:space="0" w:color="auto"/>
        <w:bottom w:val="none" w:sz="0" w:space="0" w:color="auto"/>
        <w:right w:val="none" w:sz="0" w:space="0" w:color="auto"/>
      </w:divBdr>
      <w:divsChild>
        <w:div w:id="50541917">
          <w:marLeft w:val="547"/>
          <w:marRight w:val="0"/>
          <w:marTop w:val="0"/>
          <w:marBottom w:val="0"/>
          <w:divBdr>
            <w:top w:val="none" w:sz="0" w:space="0" w:color="auto"/>
            <w:left w:val="none" w:sz="0" w:space="0" w:color="auto"/>
            <w:bottom w:val="none" w:sz="0" w:space="0" w:color="auto"/>
            <w:right w:val="none" w:sz="0" w:space="0" w:color="auto"/>
          </w:divBdr>
        </w:div>
        <w:div w:id="1354065573">
          <w:marLeft w:val="547"/>
          <w:marRight w:val="0"/>
          <w:marTop w:val="0"/>
          <w:marBottom w:val="0"/>
          <w:divBdr>
            <w:top w:val="none" w:sz="0" w:space="0" w:color="auto"/>
            <w:left w:val="none" w:sz="0" w:space="0" w:color="auto"/>
            <w:bottom w:val="none" w:sz="0" w:space="0" w:color="auto"/>
            <w:right w:val="none" w:sz="0" w:space="0" w:color="auto"/>
          </w:divBdr>
        </w:div>
      </w:divsChild>
    </w:div>
    <w:div w:id="1599215350">
      <w:bodyDiv w:val="1"/>
      <w:marLeft w:val="0"/>
      <w:marRight w:val="0"/>
      <w:marTop w:val="0"/>
      <w:marBottom w:val="0"/>
      <w:divBdr>
        <w:top w:val="none" w:sz="0" w:space="0" w:color="auto"/>
        <w:left w:val="none" w:sz="0" w:space="0" w:color="auto"/>
        <w:bottom w:val="none" w:sz="0" w:space="0" w:color="auto"/>
        <w:right w:val="none" w:sz="0" w:space="0" w:color="auto"/>
      </w:divBdr>
      <w:divsChild>
        <w:div w:id="1904562111">
          <w:marLeft w:val="1440"/>
          <w:marRight w:val="0"/>
          <w:marTop w:val="96"/>
          <w:marBottom w:val="0"/>
          <w:divBdr>
            <w:top w:val="none" w:sz="0" w:space="0" w:color="auto"/>
            <w:left w:val="none" w:sz="0" w:space="0" w:color="auto"/>
            <w:bottom w:val="none" w:sz="0" w:space="0" w:color="auto"/>
            <w:right w:val="none" w:sz="0" w:space="0" w:color="auto"/>
          </w:divBdr>
        </w:div>
      </w:divsChild>
    </w:div>
    <w:div w:id="1621301004">
      <w:bodyDiv w:val="1"/>
      <w:marLeft w:val="0"/>
      <w:marRight w:val="0"/>
      <w:marTop w:val="0"/>
      <w:marBottom w:val="0"/>
      <w:divBdr>
        <w:top w:val="none" w:sz="0" w:space="0" w:color="auto"/>
        <w:left w:val="none" w:sz="0" w:space="0" w:color="auto"/>
        <w:bottom w:val="none" w:sz="0" w:space="0" w:color="auto"/>
        <w:right w:val="none" w:sz="0" w:space="0" w:color="auto"/>
      </w:divBdr>
      <w:divsChild>
        <w:div w:id="725643151">
          <w:marLeft w:val="0"/>
          <w:marRight w:val="0"/>
          <w:marTop w:val="0"/>
          <w:marBottom w:val="0"/>
          <w:divBdr>
            <w:top w:val="none" w:sz="0" w:space="0" w:color="auto"/>
            <w:left w:val="none" w:sz="0" w:space="0" w:color="auto"/>
            <w:bottom w:val="none" w:sz="0" w:space="0" w:color="auto"/>
            <w:right w:val="none" w:sz="0" w:space="0" w:color="auto"/>
          </w:divBdr>
        </w:div>
      </w:divsChild>
    </w:div>
    <w:div w:id="1676030145">
      <w:bodyDiv w:val="1"/>
      <w:marLeft w:val="0"/>
      <w:marRight w:val="0"/>
      <w:marTop w:val="0"/>
      <w:marBottom w:val="0"/>
      <w:divBdr>
        <w:top w:val="none" w:sz="0" w:space="0" w:color="auto"/>
        <w:left w:val="none" w:sz="0" w:space="0" w:color="auto"/>
        <w:bottom w:val="none" w:sz="0" w:space="0" w:color="auto"/>
        <w:right w:val="none" w:sz="0" w:space="0" w:color="auto"/>
      </w:divBdr>
    </w:div>
    <w:div w:id="1741172162">
      <w:bodyDiv w:val="1"/>
      <w:marLeft w:val="0"/>
      <w:marRight w:val="0"/>
      <w:marTop w:val="0"/>
      <w:marBottom w:val="0"/>
      <w:divBdr>
        <w:top w:val="none" w:sz="0" w:space="0" w:color="auto"/>
        <w:left w:val="none" w:sz="0" w:space="0" w:color="auto"/>
        <w:bottom w:val="none" w:sz="0" w:space="0" w:color="auto"/>
        <w:right w:val="none" w:sz="0" w:space="0" w:color="auto"/>
      </w:divBdr>
    </w:div>
    <w:div w:id="1802529590">
      <w:bodyDiv w:val="1"/>
      <w:marLeft w:val="0"/>
      <w:marRight w:val="0"/>
      <w:marTop w:val="0"/>
      <w:marBottom w:val="0"/>
      <w:divBdr>
        <w:top w:val="none" w:sz="0" w:space="0" w:color="auto"/>
        <w:left w:val="none" w:sz="0" w:space="0" w:color="auto"/>
        <w:bottom w:val="none" w:sz="0" w:space="0" w:color="auto"/>
        <w:right w:val="none" w:sz="0" w:space="0" w:color="auto"/>
      </w:divBdr>
      <w:divsChild>
        <w:div w:id="1075932737">
          <w:marLeft w:val="1440"/>
          <w:marRight w:val="0"/>
          <w:marTop w:val="96"/>
          <w:marBottom w:val="0"/>
          <w:divBdr>
            <w:top w:val="none" w:sz="0" w:space="0" w:color="auto"/>
            <w:left w:val="none" w:sz="0" w:space="0" w:color="auto"/>
            <w:bottom w:val="none" w:sz="0" w:space="0" w:color="auto"/>
            <w:right w:val="none" w:sz="0" w:space="0" w:color="auto"/>
          </w:divBdr>
        </w:div>
      </w:divsChild>
    </w:div>
    <w:div w:id="1884639027">
      <w:bodyDiv w:val="1"/>
      <w:marLeft w:val="0"/>
      <w:marRight w:val="0"/>
      <w:marTop w:val="0"/>
      <w:marBottom w:val="0"/>
      <w:divBdr>
        <w:top w:val="none" w:sz="0" w:space="0" w:color="auto"/>
        <w:left w:val="none" w:sz="0" w:space="0" w:color="auto"/>
        <w:bottom w:val="none" w:sz="0" w:space="0" w:color="auto"/>
        <w:right w:val="none" w:sz="0" w:space="0" w:color="auto"/>
      </w:divBdr>
      <w:divsChild>
        <w:div w:id="1486974786">
          <w:marLeft w:val="1440"/>
          <w:marRight w:val="0"/>
          <w:marTop w:val="96"/>
          <w:marBottom w:val="0"/>
          <w:divBdr>
            <w:top w:val="none" w:sz="0" w:space="0" w:color="auto"/>
            <w:left w:val="none" w:sz="0" w:space="0" w:color="auto"/>
            <w:bottom w:val="none" w:sz="0" w:space="0" w:color="auto"/>
            <w:right w:val="none" w:sz="0" w:space="0" w:color="auto"/>
          </w:divBdr>
        </w:div>
      </w:divsChild>
    </w:div>
    <w:div w:id="1945572973">
      <w:bodyDiv w:val="1"/>
      <w:marLeft w:val="0"/>
      <w:marRight w:val="0"/>
      <w:marTop w:val="0"/>
      <w:marBottom w:val="0"/>
      <w:divBdr>
        <w:top w:val="none" w:sz="0" w:space="0" w:color="auto"/>
        <w:left w:val="none" w:sz="0" w:space="0" w:color="auto"/>
        <w:bottom w:val="none" w:sz="0" w:space="0" w:color="auto"/>
        <w:right w:val="none" w:sz="0" w:space="0" w:color="auto"/>
      </w:divBdr>
      <w:divsChild>
        <w:div w:id="746878423">
          <w:marLeft w:val="547"/>
          <w:marRight w:val="0"/>
          <w:marTop w:val="96"/>
          <w:marBottom w:val="0"/>
          <w:divBdr>
            <w:top w:val="none" w:sz="0" w:space="0" w:color="auto"/>
            <w:left w:val="none" w:sz="0" w:space="0" w:color="auto"/>
            <w:bottom w:val="none" w:sz="0" w:space="0" w:color="auto"/>
            <w:right w:val="none" w:sz="0" w:space="0" w:color="auto"/>
          </w:divBdr>
        </w:div>
        <w:div w:id="1891458041">
          <w:marLeft w:val="547"/>
          <w:marRight w:val="0"/>
          <w:marTop w:val="96"/>
          <w:marBottom w:val="0"/>
          <w:divBdr>
            <w:top w:val="none" w:sz="0" w:space="0" w:color="auto"/>
            <w:left w:val="none" w:sz="0" w:space="0" w:color="auto"/>
            <w:bottom w:val="none" w:sz="0" w:space="0" w:color="auto"/>
            <w:right w:val="none" w:sz="0" w:space="0" w:color="auto"/>
          </w:divBdr>
        </w:div>
      </w:divsChild>
    </w:div>
    <w:div w:id="2081555454">
      <w:bodyDiv w:val="1"/>
      <w:marLeft w:val="0"/>
      <w:marRight w:val="0"/>
      <w:marTop w:val="0"/>
      <w:marBottom w:val="0"/>
      <w:divBdr>
        <w:top w:val="none" w:sz="0" w:space="0" w:color="auto"/>
        <w:left w:val="none" w:sz="0" w:space="0" w:color="auto"/>
        <w:bottom w:val="none" w:sz="0" w:space="0" w:color="auto"/>
        <w:right w:val="none" w:sz="0" w:space="0" w:color="auto"/>
      </w:divBdr>
      <w:divsChild>
        <w:div w:id="717824232">
          <w:marLeft w:val="0"/>
          <w:marRight w:val="0"/>
          <w:marTop w:val="0"/>
          <w:marBottom w:val="0"/>
          <w:divBdr>
            <w:top w:val="none" w:sz="0" w:space="0" w:color="auto"/>
            <w:left w:val="none" w:sz="0" w:space="0" w:color="auto"/>
            <w:bottom w:val="none" w:sz="0" w:space="0" w:color="auto"/>
            <w:right w:val="none" w:sz="0" w:space="0" w:color="auto"/>
          </w:divBdr>
          <w:divsChild>
            <w:div w:id="310717587">
              <w:marLeft w:val="0"/>
              <w:marRight w:val="0"/>
              <w:marTop w:val="0"/>
              <w:marBottom w:val="0"/>
              <w:divBdr>
                <w:top w:val="none" w:sz="0" w:space="0" w:color="auto"/>
                <w:left w:val="none" w:sz="0" w:space="0" w:color="auto"/>
                <w:bottom w:val="none" w:sz="0" w:space="0" w:color="auto"/>
                <w:right w:val="none" w:sz="0" w:space="0" w:color="auto"/>
              </w:divBdr>
              <w:divsChild>
                <w:div w:id="1461727342">
                  <w:marLeft w:val="0"/>
                  <w:marRight w:val="0"/>
                  <w:marTop w:val="0"/>
                  <w:marBottom w:val="0"/>
                  <w:divBdr>
                    <w:top w:val="none" w:sz="0" w:space="0" w:color="auto"/>
                    <w:left w:val="none" w:sz="0" w:space="0" w:color="auto"/>
                    <w:bottom w:val="none" w:sz="0" w:space="0" w:color="auto"/>
                    <w:right w:val="none" w:sz="0" w:space="0" w:color="auto"/>
                  </w:divBdr>
                  <w:divsChild>
                    <w:div w:id="47835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39005">
          <w:marLeft w:val="0"/>
          <w:marRight w:val="0"/>
          <w:marTop w:val="0"/>
          <w:marBottom w:val="0"/>
          <w:divBdr>
            <w:top w:val="none" w:sz="0" w:space="0" w:color="auto"/>
            <w:left w:val="none" w:sz="0" w:space="0" w:color="auto"/>
            <w:bottom w:val="none" w:sz="0" w:space="0" w:color="auto"/>
            <w:right w:val="none" w:sz="0" w:space="0" w:color="auto"/>
          </w:divBdr>
          <w:divsChild>
            <w:div w:id="320355330">
              <w:marLeft w:val="0"/>
              <w:marRight w:val="0"/>
              <w:marTop w:val="0"/>
              <w:marBottom w:val="0"/>
              <w:divBdr>
                <w:top w:val="none" w:sz="0" w:space="0" w:color="auto"/>
                <w:left w:val="none" w:sz="0" w:space="0" w:color="auto"/>
                <w:bottom w:val="none" w:sz="0" w:space="0" w:color="auto"/>
                <w:right w:val="none" w:sz="0" w:space="0" w:color="auto"/>
              </w:divBdr>
              <w:divsChild>
                <w:div w:id="1021738183">
                  <w:marLeft w:val="0"/>
                  <w:marRight w:val="0"/>
                  <w:marTop w:val="0"/>
                  <w:marBottom w:val="0"/>
                  <w:divBdr>
                    <w:top w:val="none" w:sz="0" w:space="0" w:color="auto"/>
                    <w:left w:val="none" w:sz="0" w:space="0" w:color="auto"/>
                    <w:bottom w:val="none" w:sz="0" w:space="0" w:color="auto"/>
                    <w:right w:val="none" w:sz="0" w:space="0" w:color="auto"/>
                  </w:divBdr>
                  <w:divsChild>
                    <w:div w:id="172656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amazon.ca/Eyoyo-Bluetooth-Barcode-Portable-Wireless/dp/B08DKSYW3Z/ref=asc_df_B08DKSYW3Z/?tag=googleshopc0c-20&amp;linkCode=df0&amp;hvadid=706745928895&amp;hvpos=&amp;hvnetw=g&amp;hvrand=15092766193192332230&amp;hvpone=&amp;hvptwo=&amp;hvqmt=&amp;hvdev=c&amp;hvdvcmdl=&amp;hvlocint=&amp;hvlocphy=9000668&amp;hvtargid=pla-1161581235832&amp;psc=1&amp;mcid=cbc21c53173f375cae744f0aa038df64&amp;gad_source=1" TargetMode="External"/><Relationship Id="rId26" Type="http://schemas.openxmlformats.org/officeDocument/2006/relationships/image" Target="media/image9.jpeg"/><Relationship Id="rId39" Type="http://schemas.microsoft.com/office/2011/relationships/people" Target="people.xml"/><Relationship Id="rId21" Type="http://schemas.openxmlformats.org/officeDocument/2006/relationships/image" Target="media/image5.emf"/><Relationship Id="rId34" Type="http://schemas.microsoft.com/office/2011/relationships/commentsExtended" Target="commentsExtended.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mazon.ca/dp/B07CBRTWS5/ref=sspa_dk_detail_1?pd_rd_i=B07CBRTWS5&amp;pd_rd_w=qDfqt&amp;content-id=amzn1.sym.516c2169-755e-413a-a38a-68230f4ab66f&amp;pf_rd_p=516c2169-755e-413a-a38a-68230f4ab66f&amp;pf_rd_r=6FNZHTENZKMY39XQTKND&amp;pd_rd_wg=cue1q&amp;pd_rd_r=db999c37-9cec-41f6-832a-4336e677e655&amp;s=electronics&amp;sp_csd=d2lkZ2V0TmFtZT1zcF9kZXRhaWw&amp;smid=A3FP0PIM7C2036&amp;th=1" TargetMode="External"/><Relationship Id="rId20" Type="http://schemas.openxmlformats.org/officeDocument/2006/relationships/image" Target="media/image4.emf"/><Relationship Id="rId29" Type="http://schemas.openxmlformats.org/officeDocument/2006/relationships/footer" Target="footer4.xml"/><Relationship Id="rId41"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8.png"/><Relationship Id="rId32" Type="http://schemas.openxmlformats.org/officeDocument/2006/relationships/image" Target="media/image13.png"/><Relationship Id="rId37" Type="http://schemas.openxmlformats.org/officeDocument/2006/relationships/footer" Target="foot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7.png"/><Relationship Id="rId28" Type="http://schemas.openxmlformats.org/officeDocument/2006/relationships/image" Target="media/image11.png"/><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mazon.ca/Eyoyo-Handheld-Convenience-Supermarket-Warehouse/dp/B088QV215Y/ref=asc_df_B088QV215Y/?tag=googleshopc0c-20&amp;linkCode=df0&amp;hvadid=706745928895&amp;hvpos=&amp;hvnetw=g&amp;hvrand=15092766193192332230&amp;hvpone=&amp;hvptwo=&amp;hvqmt=&amp;hvdev=c&amp;hvdvcmdl=&amp;hvlocint=&amp;hvlocphy=9000668&amp;hvtargid=pla-1220715379093&amp;psc=1&amp;mcid=31286a91c38036199f0d69b317abe91a&amp;gad_source=1" TargetMode="External"/><Relationship Id="rId22" Type="http://schemas.openxmlformats.org/officeDocument/2006/relationships/image" Target="media/image6.emf"/><Relationship Id="rId27" Type="http://schemas.openxmlformats.org/officeDocument/2006/relationships/image" Target="media/image10.png"/><Relationship Id="rId30" Type="http://schemas.openxmlformats.org/officeDocument/2006/relationships/footer" Target="footer5.xml"/><Relationship Id="rId35" Type="http://schemas.microsoft.com/office/2016/09/relationships/commentsIds" Target="commentsIds.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hyperlink" Target="https://eyoyousa.com/eyoyo-1d-2d-qr-handheld-wired-barcode-scanner-ccd-pdf417-data-matrix-bar-code-reader-with-usb-cable-to-for-computer-pc-laptop-desktop-support-windows-xp-7-8-10-mac-os-linux-system-p00162p1.html" TargetMode="External"/><Relationship Id="rId33" Type="http://schemas.openxmlformats.org/officeDocument/2006/relationships/comments" Target="comments.xm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58b3b34-5a7b-4c67-bd41-c003888d48fd">
      <Terms xmlns="http://schemas.microsoft.com/office/infopath/2007/PartnerControls"/>
    </lcf76f155ced4ddcb4097134ff3c332f>
    <TaxCatchAll xmlns="0f68ad12-0230-4218-aaff-dce10f0d33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A16B36C614F549B7EFFC1443077F49" ma:contentTypeVersion="17" ma:contentTypeDescription="Create a new document." ma:contentTypeScope="" ma:versionID="be0d24a839197560bdbdd70fa6ae4e35">
  <xsd:schema xmlns:xsd="http://www.w3.org/2001/XMLSchema" xmlns:xs="http://www.w3.org/2001/XMLSchema" xmlns:p="http://schemas.microsoft.com/office/2006/metadata/properties" xmlns:ns2="758b3b34-5a7b-4c67-bd41-c003888d48fd" xmlns:ns3="0f68ad12-0230-4218-aaff-dce10f0d3393" targetNamespace="http://schemas.microsoft.com/office/2006/metadata/properties" ma:root="true" ma:fieldsID="454e791038ad32fddfaf90f251c8a31d" ns2:_="" ns3:_="">
    <xsd:import namespace="758b3b34-5a7b-4c67-bd41-c003888d48fd"/>
    <xsd:import namespace="0f68ad12-0230-4218-aaff-dce10f0d33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3b34-5a7b-4c67-bd41-c003888d48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c489762-de54-417b-aa3d-8bc484f7f14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68ad12-0230-4218-aaff-dce10f0d339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2f4c173-f96a-4987-a0ef-d0158268a9ca}" ma:internalName="TaxCatchAll" ma:showField="CatchAllData" ma:web="0f68ad12-0230-4218-aaff-dce10f0d33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b:Source>
    <b:Tag>Baa</b:Tag>
    <b:SourceType>JournalArticle</b:SourceType>
    <b:Guid>{63F0C8EE-7CEC-4AEF-8D2F-C99D10985A0D}</b:Guid>
    <b:Author>
      <b:Author>
        <b:NameList>
          <b:Person>
            <b:Last>Baarah</b:Last>
            <b:First>Aladdin</b:First>
          </b:Person>
          <b:Person>
            <b:Last>Mouttham</b:Last>
            <b:First>Alain</b:First>
          </b:Person>
          <b:Person>
            <b:Last>Peyton</b:Last>
            <b:First>Liam</b:First>
          </b:Person>
        </b:NameList>
      </b:Author>
    </b:Author>
    <b:Title>Architecture of an Event Processing Application for Monitoring Cardiac Patient Wait Times</b:Title>
    <b:JournalName>International Journal of Information Technology and Web Engineering (IJITWE)</b:JournalName>
    <b:Year>2012</b:Year>
    <b:Pages>1-16</b:Pages>
    <b:Publisher>IGI Global</b:Publisher>
    <b:Volume>7</b:Volume>
    <b:Issue>1</b:Issue>
    <b:RefOrder>58</b:RefOrder>
  </b:Source>
  <b:Source>
    <b:Tag>Yao11</b:Tag>
    <b:SourceType>JournalArticle</b:SourceType>
    <b:Guid>{B5F806A6-B2EB-4AEC-ACF6-35174F3F5F4C}</b:Guid>
    <b:Author>
      <b:Author>
        <b:NameList>
          <b:Person>
            <b:Last>Yao</b:Last>
            <b:First>Wen</b:First>
          </b:Person>
          <b:Person>
            <b:Last>Chu</b:Last>
            <b:First>Chao-Hsien</b:First>
          </b:Person>
          <b:Person>
            <b:Last>Li</b:Last>
            <b:First>Zang</b:First>
          </b:Person>
        </b:NameList>
      </b:Author>
    </b:Author>
    <b:Title>Leveraging complex event processing for smart hospitals using RFID</b:Title>
    <b:Pages>799–810</b:Pages>
    <b:Year>2011</b:Year>
    <b:Publisher>ELSEVIER</b:Publisher>
    <b:Volume>34</b:Volume>
    <b:JournalName>Journal of Network and Computer Applications</b:JournalName>
    <b:Month>May</b:Month>
    <b:Issue>3</b:Issue>
    <b:RefOrder>138</b:RefOrder>
  </b:Source>
  <b:Source>
    <b:Tag>Asi05</b:Tag>
    <b:SourceType>JournalArticle</b:SourceType>
    <b:Guid>{8F1EF9B0-B92B-4CA0-A2C6-76406DD135C5}</b:Guid>
    <b:Author>
      <b:Author>
        <b:NameList>
          <b:Person>
            <b:Last>Asif</b:Last>
            <b:First>Zaheeruddin</b:First>
          </b:Person>
          <b:Person>
            <b:Last>Mandviwalla</b:Last>
            <b:First>Munir</b:First>
          </b:Person>
        </b:NameList>
      </b:Author>
    </b:Author>
    <b:Title>Integrating the Supply Chain with RFID: A Technical and Business Analysis</b:Title>
    <b:JournalName>Communications of the Association for Information Systems</b:JournalName>
    <b:Year>2005</b:Year>
    <b:Pages>393-427</b:Pages>
    <b:Volume>15</b:Volume>
    <b:RefOrder>134</b:RefOrder>
  </b:Source>
  <b:Source>
    <b:Tag>Luc02</b:Tag>
    <b:SourceType>Book</b:SourceType>
    <b:Guid>{157BFEA6-28B6-43A6-A001-F6B3EE465152}</b:Guid>
    <b:Author>
      <b:Author>
        <b:NameList>
          <b:Person>
            <b:Last>Luckham</b:Last>
            <b:First>David</b:First>
          </b:Person>
        </b:NameList>
      </b:Author>
    </b:Author>
    <b:Title>The Power of Events: An Introduction to Complex Event Processing in Distributed Enterprise Systems</b:Title>
    <b:Year>2002</b:Year>
    <b:City>Boston</b:City>
    <b:Publisher>Addison-Wesley</b:Publisher>
    <b:StateProvince>Massachusetts</b:StateProvince>
    <b:CountryRegion>USA</b:CountryRegion>
    <b:Pages>376</b:Pages>
    <b:RefOrder>136</b:RefOrder>
  </b:Source>
  <b:Source>
    <b:Tag>Wan08</b:Tag>
    <b:SourceType>ConferenceProceedings</b:SourceType>
    <b:Guid>{CE73EE3A-C211-44B2-A5E2-AB4B19178B67}</b:Guid>
    <b:Author>
      <b:Author>
        <b:NameList>
          <b:Person>
            <b:Last>Wang</b:Last>
            <b:First>Guangming</b:First>
          </b:Person>
          <b:Person>
            <b:Last>Jin</b:Last>
            <b:First>Gonglian</b:First>
          </b:Person>
        </b:NameList>
      </b:Author>
    </b:Author>
    <b:Title>Research and Design of RFID Data Processing Model Based on Complex Event Processing</b:Title>
    <b:Year>2008</b:Year>
    <b:City>Wuhan</b:City>
    <b:Publisher>IEEE</b:Publisher>
    <b:Pages>1396-1399</b:Pages>
    <b:ConferenceName>International Conference on Computer Science and Software Engineering</b:ConferenceName>
    <b:Volume>5</b:Volume>
    <b:RefOrder>137</b:RefOrder>
  </b:Source>
  <b:Source>
    <b:Tag>Dun09</b:Tag>
    <b:SourceType>ConferenceProceedings</b:SourceType>
    <b:Guid>{9AD519EE-ACC0-49B9-8BED-85412E1C3175}</b:Guid>
    <b:Author>
      <b:Author>
        <b:NameList>
          <b:Person>
            <b:Last>Dunkel</b:Last>
            <b:First>Jürgen</b:First>
          </b:Person>
        </b:NameList>
      </b:Author>
    </b:Author>
    <b:Title>On Complex Event Processing  for Sensor Networks</b:Title>
    <b:Pages>1-6</b:Pages>
    <b:Year>2009</b:Year>
    <b:ConferenceName>International Symposium on Autonomous Decentralized Systems</b:ConferenceName>
    <b:City>Athens</b:City>
    <b:Publisher>IEEE</b:Publisher>
    <b:RefOrder>139</b:RefOrder>
  </b:Source>
  <b:Source>
    <b:Tag>Wan06</b:Tag>
    <b:SourceType>ConferenceProceedings</b:SourceType>
    <b:Guid>{F0881A9E-106B-46EE-A5DE-36A93C162B0E}</b:Guid>
    <b:Author>
      <b:Author>
        <b:NameList>
          <b:Person>
            <b:Last>Wang</b:Last>
            <b:First>Fusheng</b:First>
          </b:Person>
          <b:Person>
            <b:Last>Liu</b:Last>
            <b:First>Shaorong</b:First>
          </b:Person>
          <b:Person>
            <b:Last>Liu</b:Last>
            <b:First>Peiya</b:First>
          </b:Person>
          <b:Person>
            <b:Last>Bai</b:Last>
            <b:First>Yijian</b:First>
          </b:Person>
        </b:NameList>
      </b:Author>
    </b:Author>
    <b:Title>Bridging Physical and Virtual Worlds: Complex Event Processing for RFID Data Streams</b:Title>
    <b:Pages>588-607</b:Pages>
    <b:Year>2006</b:Year>
    <b:ConferenceName>10th International Conference on Extending Database Technology</b:ConferenceName>
    <b:City>Munich</b:City>
    <b:Publisher>Springer</b:Publisher>
    <b:Volume>3896 </b:Volume>
    <b:RefOrder>140</b:RefOrder>
  </b:Source>
  <b:Source>
    <b:Tag>Zan08</b:Tag>
    <b:SourceType>JournalArticle</b:SourceType>
    <b:Guid>{0FDA5514-F2CB-457B-BDB5-C3B0DD8F0F1E}</b:Guid>
    <b:Author>
      <b:Author>
        <b:NameList>
          <b:Person>
            <b:Last>Zang</b:Last>
            <b:First>Chuanzhen</b:First>
          </b:Person>
          <b:Person>
            <b:Last>Fan</b:Last>
            <b:First>Yushun</b:First>
          </b:Person>
          <b:Person>
            <b:Last>Liu</b:Last>
            <b:First>Renjing</b:First>
          </b:Person>
        </b:NameList>
      </b:Author>
    </b:Author>
    <b:Title>Architecture, implementation and application of complex event processing in enterprise information systems based on RFID</b:Title>
    <b:Pages>543-553</b:Pages>
    <b:Year>2008</b:Year>
    <b:Publisher>Springer</b:Publisher>
    <b:JournalName>Information Systems Frontiers</b:JournalName>
    <b:Month>November</b:Month>
    <b:Volume>10</b:Volume>
    <b:Issue>5</b:Issue>
    <b:RefOrder>141</b:RefOrder>
  </b:Source>
  <b:Source>
    <b:Tag>WuE06</b:Tag>
    <b:SourceType>ConferenceProceedings</b:SourceType>
    <b:Guid>{C80ACEAE-7BFA-4DAF-B247-AEE23FAFB36D}</b:Guid>
    <b:Author>
      <b:Author>
        <b:NameList>
          <b:Person>
            <b:Last>Wu</b:Last>
            <b:First>Eugene</b:First>
          </b:Person>
          <b:Person>
            <b:Last>Diao</b:Last>
            <b:First>Yanlei</b:First>
          </b:Person>
          <b:Person>
            <b:Last>Rizvi</b:Last>
            <b:First>Shariq</b:First>
          </b:Person>
        </b:NameList>
      </b:Author>
    </b:Author>
    <b:Title>High-Performance Complex Event Processing over Streams</b:Title>
    <b:Year>2006</b:Year>
    <b:Pages>407-418</b:Pages>
    <b:ConferenceName>ACM SIGMOD international conference on Management of data</b:ConferenceName>
    <b:City>Chicago</b:City>
    <b:Publisher>ACM</b:Publisher>
    <b:RefOrder>142</b:RefOrder>
  </b:Source>
  <b:Source>
    <b:Tag>Wan09</b:Tag>
    <b:SourceType>JournalArticle</b:SourceType>
    <b:Guid>{0C9A7FD7-C314-4B9E-B1EC-A67A000BB7E2}</b:Guid>
    <b:Author>
      <b:Author>
        <b:NameList>
          <b:Person>
            <b:Last>Wang</b:Last>
            <b:First>Fusheng</b:First>
          </b:Person>
          <b:Person>
            <b:Last>Liu</b:Last>
            <b:First>Shaorong</b:First>
          </b:Person>
          <b:Person>
            <b:Last>Liu</b:Last>
            <b:First>Peiya</b:First>
          </b:Person>
        </b:NameList>
      </b:Author>
    </b:Author>
    <b:Title>Complex RFID event processing</b:Title>
    <b:Pages>913-931</b:Pages>
    <b:Year>2009</b:Year>
    <b:Publisher>Springer-Verlag</b:Publisher>
    <b:JournalName>VLDB</b:JournalName>
    <b:Month>August</b:Month>
    <b:Volume>18</b:Volume>
    <b:Issue>4</b:Issue>
    <b:RefOrder>144</b:RefOrder>
  </b:Source>
  <b:Source>
    <b:Tag>Mic06</b:Tag>
    <b:SourceType>Report</b:SourceType>
    <b:Guid>{9E06F160-9338-4127-8539-500C91AF28FD}</b:Guid>
    <b:Author>
      <b:Author>
        <b:NameList>
          <b:Person>
            <b:Last>Michelson</b:Last>
            <b:First>Brenda</b:First>
          </b:Person>
        </b:NameList>
      </b:Author>
    </b:Author>
    <b:Title>Event-Driven Architecture Overview Event-Driven SOA Is Just Part of the EDA Story</b:Title>
    <b:Year>2006</b:Year>
    <b:Publisher>Patricia Seybold Group</b:Publisher>
    <b:City>Boston</b:City>
    <b:YearAccessed>2013</b:YearAccessed>
    <b:MonthAccessed>April</b:MonthAccessed>
    <b:URL>http://www.omg.org/soa/Uploaded%20Docs/EDA/bda2-2-06cc.pdf</b:URL>
    <b:RefOrder>9</b:RefOrder>
  </b:Source>
  <b:Source>
    <b:Tag>Lev09</b:Tag>
    <b:SourceType>ConferenceProceedings</b:SourceType>
    <b:Guid>{92547B06-F0DD-4298-9242-AB791D2A4932}</b:Guid>
    <b:Author>
      <b:Author>
        <b:NameList>
          <b:Person>
            <b:Last>Levina</b:Last>
            <b:First>Olga</b:First>
          </b:Person>
          <b:Person>
            <b:Last>Stantchev</b:Last>
            <b:First>Vladimir</b:First>
          </b:Person>
        </b:NameList>
      </b:Author>
    </b:Author>
    <b:Title>Realizing Event-Driven SOA</b:Title>
    <b:Year>2009</b:Year>
    <b:Publisher>IEEE</b:Publisher>
    <b:City>Venice</b:City>
    <b:Pages>37-42</b:Pages>
    <b:ConferenceName>Fourth International Conference on Internet and Web Applications and Services</b:ConferenceName>
    <b:RefOrder>7</b:RefOrder>
  </b:Source>
  <b:Source>
    <b:Tag>Eug03</b:Tag>
    <b:SourceType>JournalArticle</b:SourceType>
    <b:Guid>{D843419E-25B6-4F05-9A13-1A329BA089C5}</b:Guid>
    <b:Author>
      <b:Author>
        <b:NameList>
          <b:Person>
            <b:Last>Eugster</b:Last>
            <b:First>Patrick</b:First>
            <b:Middle>Th</b:Middle>
          </b:Person>
          <b:Person>
            <b:Last>Felber</b:Last>
            <b:First>Pascal</b:First>
            <b:Middle>A</b:Middle>
          </b:Person>
          <b:Person>
            <b:Last>Guerraoui</b:Last>
            <b:First>Rachid,</b:First>
            <b:Middle>Kermarrec, Anne-Marie</b:Middle>
          </b:Person>
        </b:NameList>
      </b:Author>
    </b:Author>
    <b:Title>The Many Faces of Publish/Subscribe</b:Title>
    <b:Pages>114-131</b:Pages>
    <b:Year>2003</b:Year>
    <b:Publisher>IEEE</b:Publisher>
    <b:JournalName>ACM Computing Surveys</b:JournalName>
    <b:Month>June</b:Month>
    <b:Volume>35</b:Volume>
    <b:Issue>2</b:Issue>
    <b:RefOrder>129</b:RefOrder>
  </b:Source>
  <b:Source>
    <b:Tag>Mou09</b:Tag>
    <b:SourceType>JournalArticle</b:SourceType>
    <b:Guid>{6A146B7F-50AC-4149-B334-268B75E5C73B}</b:Guid>
    <b:Author>
      <b:Author>
        <b:NameList>
          <b:Person>
            <b:Last>Mouttham</b:Last>
            <b:First>Alain</b:First>
          </b:Person>
          <b:Person>
            <b:Last>Peyton</b:Last>
            <b:First>Liam</b:First>
          </b:Person>
          <b:Person>
            <b:Last>Eze</b:Last>
            <b:First>Ben</b:First>
          </b:Person>
          <b:Person>
            <b:Last>El Saddik</b:Last>
            <b:First>Abdulmotaleb</b:First>
          </b:Person>
        </b:NameList>
      </b:Author>
    </b:Author>
    <b:Title>Event-Driven Data Integration for Personal Health Monitoring</b:Title>
    <b:JournalName>Journal of Emerging Technologies in Web Intelligence</b:JournalName>
    <b:Year>2009</b:Year>
    <b:Pages>110-118</b:Pages>
    <b:Month>November</b:Month>
    <b:Publisher>Acacdemy Publisher</b:Publisher>
    <b:Volume>1</b:Volume>
    <b:Issue>2</b:Issue>
    <b:RefOrder>130</b:RefOrder>
  </b:Source>
  <b:Source>
    <b:Tag>KoR09</b:Tag>
    <b:SourceType>JournalArticle</b:SourceType>
    <b:Guid>{9CCDE869-0123-430F-936B-F4E230966D46}</b:Guid>
    <b:Author>
      <b:Author>
        <b:NameList>
          <b:Person>
            <b:Last>Ko</b:Last>
            <b:First>Ryan</b:First>
          </b:Person>
          <b:Person>
            <b:Last>Lee</b:Last>
            <b:First>Stephen</b:First>
          </b:Person>
          <b:Person>
            <b:Last>Lee</b:Last>
            <b:First>Eng</b:First>
          </b:Person>
        </b:NameList>
      </b:Author>
    </b:Author>
    <b:Title>Business process management (BPM) standards: a survey</b:Title>
    <b:JournalName>Business Process Management</b:JournalName>
    <b:Year>2009</b:Year>
    <b:Pages>744-791</b:Pages>
    <b:Publisher>Emerald Group</b:Publisher>
    <b:Volume>15</b:Volume>
    <b:Issue>5</b:Issue>
    <b:RefOrder>56</b:RefOrder>
  </b:Source>
  <b:Source>
    <b:Tag>Pou09</b:Tag>
    <b:SourceType>JournalArticle</b:SourceType>
    <b:Guid>{260A4265-D979-4DB8-8DCA-CF130ECAC9BB}</b:Guid>
    <b:Author>
      <b:Author>
        <b:NameList>
          <b:Person>
            <b:Last>Pourshahid</b:Last>
            <b:First>Alireza</b:First>
          </b:Person>
          <b:Person>
            <b:Last>Amyot</b:Last>
            <b:First>Daniel</b:First>
          </b:Person>
          <b:Person>
            <b:Last>Peyton</b:Last>
            <b:First>Liam,</b:First>
            <b:Middle>Ghanavati, Sepideh</b:Middle>
          </b:Person>
          <b:Person>
            <b:Last>Chen</b:Last>
            <b:First>Pengfei</b:First>
          </b:Person>
          <b:Person>
            <b:Last>Weiss</b:Last>
            <b:First>Michael</b:First>
          </b:Person>
          <b:Person>
            <b:Last>Forster</b:Last>
            <b:First>Alan</b:First>
          </b:Person>
        </b:NameList>
      </b:Author>
    </b:Author>
    <b:Title>Business process management with the user requirements notation</b:Title>
    <b:JournalName>Electronic Commerce Research</b:JournalName>
    <b:Year>2009</b:Year>
    <b:Pages>269-316</b:Pages>
    <b:Publisher>Springer US</b:Publisher>
    <b:Volume>9</b:Volume>
    <b:Issue>4</b:Issue>
    <b:RefOrder>14</b:RefOrder>
  </b:Source>
  <b:Source>
    <b:Tag>Kan08</b:Tag>
    <b:SourceType>ConferenceProceedings</b:SourceType>
    <b:Guid>{C717EC10-17DE-42EE-BA79-FF2C6861A633}</b:Guid>
    <b:Author>
      <b:Author>
        <b:NameList>
          <b:Person>
            <b:Last>Kang</b:Last>
            <b:First>Jin</b:First>
            <b:Middle>Gu</b:Middle>
          </b:Person>
          <b:Person>
            <b:Last>Han</b:Last>
            <b:First>Kwan</b:First>
            <b:Middle>Hee</b:Middle>
          </b:Person>
        </b:NameList>
      </b:Author>
    </b:Author>
    <b:Title>A Business Activity Monitoring System Supporting Real-Time Business Performance Management</b:Title>
    <b:Year>2008</b:Year>
    <b:Pages>473- 478</b:Pages>
    <b:ConferenceName>Third International Conference on Convergence and Hybrid Information Technology</b:ConferenceName>
    <b:City>Busan</b:City>
    <b:Publisher>IEEE</b:Publisher>
    <b:Volume>1</b:Volume>
    <b:RefOrder>116</b:RefOrder>
  </b:Source>
  <b:Source>
    <b:Tag>Wet08</b:Tag>
    <b:SourceType>ConferenceProceedings</b:SourceType>
    <b:Guid>{5D40F52C-07F1-4C16-A886-5E2D673DB9AF}</b:Guid>
    <b:Author>
      <b:Author>
        <b:NameList>
          <b:Person>
            <b:Last>Wetzstein</b:Last>
            <b:First>Branimir</b:First>
          </b:Person>
          <b:Person>
            <b:Last>Ma</b:Last>
            <b:First>Zhilei</b:First>
          </b:Person>
          <b:Person>
            <b:Last>Leymann</b:Last>
            <b:First>Frank</b:First>
          </b:Person>
        </b:NameList>
      </b:Author>
    </b:Author>
    <b:Title>Towards Measuring Key Performance Indicators of Semantic Business Processes</b:Title>
    <b:Pages>227–238</b:Pages>
    <b:Year>2008</b:Year>
    <b:ConferenceName>11th International Conference on Business Information Systems</b:ConferenceName>
    <b:City>Innsbruck</b:City>
    <b:Publisher>Springer Berlin Heidelberg</b:Publisher>
    <b:Volume>7</b:Volume>
    <b:RefOrder>117</b:RefOrder>
  </b:Source>
  <b:Source>
    <b:Tag>Som11</b:Tag>
    <b:SourceType>Book</b:SourceType>
    <b:Guid>{E6377990-155A-453C-940C-99CBEE70B891}</b:Guid>
    <b:Author>
      <b:Author>
        <b:NameList>
          <b:Person>
            <b:Last>Sommerville</b:Last>
            <b:First>Ian</b:First>
          </b:Person>
        </b:NameList>
      </b:Author>
    </b:Author>
    <b:Title>Software Engineering 9</b:Title>
    <b:Year>2011</b:Year>
    <b:Publisher>Addison-Wesley</b:Publisher>
    <b:RefOrder>62</b:RefOrder>
  </b:Source>
  <b:Source>
    <b:Tag>Xia04</b:Tag>
    <b:SourceType>JournalArticle</b:SourceType>
    <b:Guid>{21E3D2F2-1219-40C9-A577-6EA54AB68A46}</b:Guid>
    <b:Author>
      <b:Author>
        <b:NameList>
          <b:Person>
            <b:Last>Xiang</b:Last>
            <b:First>Zhe,</b:First>
            <b:Middle>Song, Song</b:Middle>
          </b:Person>
          <b:Person>
            <b:Last>Chen</b:Last>
            <b:First>Jin</b:First>
          </b:Person>
          <b:Person>
            <b:Last>Wang</b:Last>
            <b:First>Hao</b:First>
          </b:Person>
          <b:Person>
            <b:Last>Huang</b:Last>
            <b:First>Jian</b:First>
          </b:Person>
          <b:Person>
            <b:Last>Gao</b:Last>
            <b:First>Xingxin</b:First>
          </b:Person>
        </b:NameList>
      </b:Author>
    </b:Author>
    <b:Title>A wireless LAN-based indoor positioning technology</b:Title>
    <b:Year>2004</b:Year>
    <b:Publisher>IEEE</b:Publisher>
    <b:JournalName>IBM Research and Development</b:JournalName>
    <b:Pages>617	- 626 </b:Pages>
    <b:Month>September</b:Month>
    <b:Volume>48</b:Volume>
    <b:Issue>5.6</b:Issue>
    <b:RefOrder>135</b:RefOrder>
  </b:Source>
  <b:Source>
    <b:Tag>Amm08</b:Tag>
    <b:SourceType>ConferenceProceedings</b:SourceType>
    <b:Guid>{C96A6C5C-38EB-4897-ABFE-379479FA83B3}</b:Guid>
    <b:Author>
      <b:Author>
        <b:NameList>
          <b:Person>
            <b:Last>Ammon</b:Last>
            <b:First>von</b:First>
          </b:Person>
          <b:Person>
            <b:Last>Emmersberger</b:Last>
            <b:First>Christoph</b:First>
          </b:Person>
          <b:Person>
            <b:Last>Greiner</b:Last>
            <b:First>Torsten</b:First>
          </b:Person>
          <b:Person>
            <b:Last>Paschke</b:Last>
            <b:First>Adrian</b:First>
          </b:Person>
          <b:Person>
            <b:Last>Springer</b:Last>
            <b:First>Florian,</b:First>
            <b:Middle>Wolff, Christian</b:Middle>
          </b:Person>
        </b:NameList>
      </b:Author>
    </b:Author>
    <b:Title>Event-Driven Business Process Management</b:Title>
    <b:Year>2008</b:Year>
    <b:ConferenceName>International Conference on Distributed Event-Based Systems</b:ConferenceName>
    <b:RefOrder>145</b:RefOrder>
  </b:Source>
  <b:Source>
    <b:Tag>Amm081</b:Tag>
    <b:SourceType>ConferenceProceedings</b:SourceType>
    <b:Guid>{5A6322CA-0A9A-48B8-B784-1118EC1BDF0F}</b:Guid>
    <b:Author>
      <b:Author>
        <b:NameList>
          <b:Person>
            <b:Last>Ammon</b:Last>
            <b:First>Raine</b:First>
          </b:Person>
          <b:Person>
            <b:Last>Emmersberger</b:Last>
            <b:First>Christoph</b:First>
          </b:Person>
          <b:Person>
            <b:Last>Springer</b:Last>
            <b:First>Florian</b:First>
          </b:Person>
          <b:Person>
            <b:Last>Wolff</b:Last>
            <b:First>Christian</b:First>
          </b:Person>
        </b:NameList>
      </b:Author>
    </b:Author>
    <b:Title>Event- Driven Business Process Management and its Practical Application Tacking the Example of DHL</b:Title>
    <b:Year>2008</b:Year>
    <b:ConferenceName>1st International Workshop on Complex Event Processing for Future Internet</b:ConferenceName>
    <b:RefOrder>146</b:RefOrder>
  </b:Source>
  <b:Source>
    <b:Tag>AoY10</b:Tag>
    <b:SourceType>ConferenceProceedings</b:SourceType>
    <b:Guid>{458C6E79-8B8E-4DCB-AF4D-313D19FF506B}</b:Guid>
    <b:Author>
      <b:Author>
        <b:NameList>
          <b:Person>
            <b:Last>Ao</b:Last>
            <b:First>Yintai</b:First>
          </b:Person>
          <b:Person>
            <b:Last>He</b:Last>
            <b:First>Wei</b:First>
          </b:Person>
          <b:Person>
            <b:Last>Xiao</b:Last>
            <b:First>Xuejian</b:First>
          </b:Person>
          <b:Person>
            <b:Last>Lee</b:Last>
            <b:First>Engwah</b:First>
          </b:Person>
        </b:NameList>
      </b:Author>
    </b:Author>
    <b:Title>A Business Process Management Approach for RFID Enabled Supply Chain Management</b:Title>
    <b:Pages>1-7</b:Pages>
    <b:Year>2010</b:Year>
    <b:ConferenceName>IEEE Conference on Emerging Technologies and Factory Automation</b:ConferenceName>
    <b:City>Toulouse</b:City>
    <b:Publisher>IEEE</b:Publisher>
    <b:RefOrder>147</b:RefOrder>
  </b:Source>
  <b:Source>
    <b:Tag>Pey13</b:Tag>
    <b:SourceType>BookSection</b:SourceType>
    <b:Guid>{314DEBA2-C676-41D5-AD42-EDB0932C48BA}</b:Guid>
    <b:Author>
      <b:Author>
        <b:NameList>
          <b:Person>
            <b:Last>Peyton</b:Last>
            <b:First>Liam</b:First>
          </b:Person>
          <b:Person>
            <b:Last>Mouttham</b:Last>
            <b:First>Alain</b:First>
          </b:Person>
          <b:Person>
            <b:Last>Ali</b:Last>
            <b:First>Khaled</b:First>
          </b:Person>
          <b:Person>
            <b:Last>Baarah</b:Last>
            <b:First>Aladdin</b:First>
          </b:Person>
          <b:Person>
            <b:Last>Mouftah</b:Last>
            <b:First>Hussein</b:First>
          </b:Person>
        </b:NameList>
      </b:Author>
    </b:Author>
    <b:Title>Real-Time Analytics and Quality of Care</b:Title>
    <b:Pages>495-519</b:Pages>
    <b:Year>2013</b:Year>
    <b:City>New York</b:City>
    <b:Publisher>Springer Science+Business Media</b:Publisher>
    <b:BookTitle>Handbook of Systems and Complexity in Health</b:BookTitle>
    <b:RefOrder>164</b:RefOrder>
  </b:Source>
  <b:Source>
    <b:Tag>Mid09</b:Tag>
    <b:SourceType>ConferenceProceedings</b:SourceType>
    <b:Guid>{BE56E575-5BD2-4C9D-97F1-8F84653DAE32}</b:Guid>
    <b:Author>
      <b:Author>
        <b:NameList>
          <b:Person>
            <b:Last>Middleton</b:Last>
            <b:First>Grant</b:First>
          </b:Person>
          <b:Person>
            <b:Last>Peyton</b:Last>
            <b:First>Liam</b:First>
          </b:Person>
          <b:Person>
            <b:Last>Kuziemsky</b:Last>
            <b:First>Craig</b:First>
          </b:Person>
          <b:Person>
            <b:Last>Eze</b:Last>
            <b:First>Ben</b:First>
          </b:Person>
        </b:NameList>
      </b:Author>
    </b:Author>
    <b:Title>A Framework for Continuous Compliance Monitoring of eHealth Processes</b:Title>
    <b:Year>2009</b:Year>
    <b:Publisher>IEEE</b:Publisher>
    <b:City>Saint John</b:City>
    <b:Pages>152- 160</b:Pages>
    <b:ConferenceName>World Congress on Privacy, Security, Trust and the Management of e-Business</b:ConferenceName>
    <b:RefOrder>22</b:RefOrder>
  </b:Source>
  <b:Source>
    <b:Tag>Teg13</b:Tag>
    <b:SourceType>JournalArticle</b:SourceType>
    <b:Guid>{707F1940-3E3A-4010-BBEF-28E21C73DE97}</b:Guid>
    <b:Author>
      <b:Author>
        <b:NameList>
          <b:Person>
            <b:Last>Tegegne</b:Last>
            <b:First>Abel</b:First>
          </b:Person>
          <b:Person>
            <b:Last>Peyton</b:Last>
            <b:First>Liam</b:First>
          </b:Person>
        </b:NameList>
      </b:Author>
    </b:Author>
    <b:Title>Application framework support for process-oriented software development</b:Title>
    <b:Pages>232-253</b:Pages>
    <b:Year>2013</b:Year>
    <b:Publisher>InderScince Publishers</b:Publisher>
    <b:JournalName>Internation Journal of Electrical Business</b:JournalName>
    <b:Month>January</b:Month>
    <b:Volume>10</b:Volume>
    <b:Issue>3</b:Issue>
    <b:RefOrder>15</b:RefOrder>
  </b:Source>
  <b:Source>
    <b:Tag>Bro02</b:Tag>
    <b:SourceType>Report</b:SourceType>
    <b:Guid>{1CA7D1EA-EB1A-4351-986E-F1F89AB93E96}</b:Guid>
    <b:Author>
      <b:Author>
        <b:NameList>
          <b:Person>
            <b:Last>Brown</b:Last>
            <b:First>Alan</b:First>
          </b:Person>
          <b:Person>
            <b:Last>Johnston</b:Last>
            <b:First>Simon</b:First>
          </b:Person>
          <b:Person>
            <b:Last>Kelly</b:Last>
            <b:First>Kevin</b:First>
          </b:Person>
        </b:NameList>
      </b:Author>
    </b:Author>
    <b:Title>Using Service-Oriented Architecture and Component-Based Development to Build Web Service Applications</b:Title>
    <b:Year>2002</b:Year>
    <b:Pages>15</b:Pages>
    <b:Publisher>IBM </b:Publisher>
    <b:Department>A Rational Software</b:Department>
    <b:ThesisType>White Paper</b:ThesisType>
    <b:RefOrder>123</b:RefOrder>
  </b:Source>
  <b:Source>
    <b:Tag>Sch06</b:Tag>
    <b:SourceType>JournalArticle</b:SourceType>
    <b:Guid>{415F49D0-FDDA-48EF-9357-8979799EA9FF}</b:Guid>
    <b:Author>
      <b:Author>
        <b:NameList>
          <b:Person>
            <b:Last>Schrooyen</b:Last>
            <b:First>Frederik</b:First>
          </b:Person>
          <b:Person>
            <b:Last>Baert</b:Last>
            <b:First>Isabel</b:First>
          </b:Person>
          <b:Person>
            <b:Last>Truijen</b:Last>
            <b:First>Steven</b:First>
          </b:Person>
          <b:Person>
            <b:Last>Pieters</b:Last>
            <b:First>Luc</b:First>
          </b:Person>
          <b:Person>
            <b:Last>Denis</b:Last>
            <b:First>Tim</b:First>
          </b:Person>
          <b:Person>
            <b:Last>Koen</b:Last>
            <b:First>Williame</b:First>
          </b:Person>
          <b:Person>
            <b:Last>Weyn</b:Last>
            <b:First>Maarten</b:First>
          </b:Person>
        </b:NameList>
      </b:Author>
    </b:Author>
    <b:Title>Real time location system over WiFi in a healthcare environment</b:Title>
    <b:Year>2006</b:Year>
    <b:Publisher>ResearchGate</b:Publisher>
    <b:JournalName>Journal on Information Technology in Healthcare</b:JournalName>
    <b:Volume>4</b:Volume>
    <b:Issue>6</b:Issue>
    <b:RefOrder>131</b:RefOrder>
  </b:Source>
  <b:Source>
    <b:Tag>Ley02</b:Tag>
    <b:SourceType>JournalArticle</b:SourceType>
    <b:Guid>{486BA9D2-D4C5-46C6-8166-54496352C114}</b:Guid>
    <b:Author>
      <b:Author>
        <b:NameList>
          <b:Person>
            <b:Last>Leymann</b:Last>
            <b:First>Frank</b:First>
          </b:Person>
          <b:Person>
            <b:Last>Roller</b:Last>
            <b:First>Dieter</b:First>
          </b:Person>
          <b:Person>
            <b:Last>Schmidt</b:Last>
            <b:First>Marc-thomas</b:First>
            <b:Middle>T.</b:Middle>
          </b:Person>
        </b:NameList>
      </b:Author>
    </b:Author>
    <b:Title>Web services and business process management</b:Title>
    <b:JournalName>IBM Systems Journal</b:JournalName>
    <b:Year>2002</b:Year>
    <b:Pages>198	- 211 </b:Pages>
    <b:Publisher>IEEE</b:Publisher>
    <b:Volume>41</b:Volume>
    <b:Issue>2</b:Issue>
    <b:RefOrder>124</b:RefOrder>
  </b:Source>
  <b:Source>
    <b:Tag>Rab07</b:Tag>
    <b:SourceType>JournalArticle</b:SourceType>
    <b:Guid>{657EA76B-7EDE-49F9-8C65-3CD2C22FB748}</b:Guid>
    <b:Author>
      <b:Author>
        <b:NameList>
          <b:Person>
            <b:Last>Rabhi</b:Last>
            <b:First>Fethi</b:First>
          </b:Person>
          <b:Person>
            <b:Last>Yu</b:Last>
            <b:First>Hairong</b:First>
          </b:Person>
          <b:Person>
            <b:Last>Dabous</b:Last>
            <b:First>Feras</b:First>
            <b:Middle>T</b:Middle>
          </b:Person>
          <b:Person>
            <b:Last>Wu</b:Last>
            <b:First>Sunny</b:First>
            <b:Middle>Y</b:Middle>
          </b:Person>
        </b:NameList>
      </b:Author>
    </b:Author>
    <b:Title>A service-oriented architecture for ﬁnancial business processes: A case study in trading strategy simulation</b:Title>
    <b:JournalName>Information Systems and e-Business Management</b:JournalName>
    <b:Year>2007</b:Year>
    <b:Pages>185-200</b:Pages>
    <b:Month>March</b:Month>
    <b:Publisher>Springer-Verlag</b:Publisher>
    <b:Volume>5</b:Volume>
    <b:Issue>2</b:Issue>
    <b:RefOrder>125</b:RefOrder>
  </b:Source>
  <b:Source>
    <b:Tag>Scary</b:Tag>
    <b:SourceType>JournalArticle</b:SourceType>
    <b:Guid>{B3264E28-F5C6-47D7-8219-46D3AF21E4AF}</b:Guid>
    <b:Author>
      <b:Author>
        <b:NameList>
          <b:Person>
            <b:Last>Scacchi</b:Last>
            <b:First>Walt</b:First>
          </b:Person>
        </b:NameList>
      </b:Author>
    </b:Author>
    <b:Title>Process Models in Software Engineering</b:Title>
    <b:Year>2002</b:Year>
    <b:Publisher>John Wiley &amp; Sons</b:Publisher>
    <b:JournalName>Encyclopedia of Software Engineering</b:JournalName>
    <b:RefOrder>63</b:RefOrder>
  </b:Source>
  <b:Source>
    <b:Tag>Kim08</b:Tag>
    <b:SourceType>Book</b:SourceType>
    <b:Guid>{6EE0CD36-EBD7-46ED-8D27-A18C7B6C0B7B}</b:Guid>
    <b:Author>
      <b:Author>
        <b:NameList>
          <b:Person>
            <b:Last>Kimball</b:Last>
            <b:First>Ralph</b:First>
          </b:Person>
          <b:Person>
            <b:Last>Ross</b:Last>
            <b:First>Margy</b:First>
          </b:Person>
        </b:NameList>
      </b:Author>
    </b:Author>
    <b:Title>The Data Warehouse Lifecycle Toolkit</b:Title>
    <b:Year>2008</b:Year>
    <b:Publisher>Wiley</b:Publisher>
    <b:CountryRegion>USA</b:CountryRegion>
    <b:RefOrder>11</b:RefOrder>
  </b:Source>
  <b:Source>
    <b:Tag>Cha97</b:Tag>
    <b:SourceType>JournalArticle</b:SourceType>
    <b:Guid>{70F446FE-516F-46A1-85B4-D83ED7319CC5}</b:Guid>
    <b:Author>
      <b:Author>
        <b:NameList>
          <b:Person>
            <b:Last>Chaudhuri</b:Last>
            <b:First>Surajit</b:First>
          </b:Person>
          <b:Person>
            <b:Last>Dayal</b:Last>
            <b:First>Umeshwar</b:First>
          </b:Person>
        </b:NameList>
      </b:Author>
    </b:Author>
    <b:Title>An Overview of Data Warehousing and OLAP Technology</b:Title>
    <b:Year>1997</b:Year>
    <b:Publisher>ACM</b:Publisher>
    <b:JournalName>ACM SIGMOD Record</b:JournalName>
    <b:Pages>65-74</b:Pages>
    <b:Volume>26</b:Volume>
    <b:Issue>1</b:Issue>
    <b:RefOrder>53</b:RefOrder>
  </b:Source>
  <b:Source>
    <b:Tag>Kuz10</b:Tag>
    <b:SourceType>ConferenceProceedings</b:SourceType>
    <b:Guid>{E8E3601B-4DB1-40C4-8212-05B8AAA2BD69}</b:Guid>
    <b:Author>
      <b:Author>
        <b:NameList>
          <b:Person>
            <b:Last>Kuziemsky</b:Last>
            <b:First>Craig</b:First>
          </b:Person>
          <b:Person>
            <b:Last>Liu</b:Last>
            <b:First>Xia</b:First>
          </b:Person>
          <b:Person>
            <b:Last>Peyton</b:Last>
            <b:First>Peyton</b:First>
          </b:Person>
        </b:NameList>
      </b:Author>
    </b:Author>
    <b:Title>Leveraging Goal Models and Performance Indicators to Assess Health Care Information Systems</b:Title>
    <b:Year>2010</b:Year>
    <b:Pages>222-227</b:Pages>
    <b:ConferenceName>7th  International Conference on the Quality of Information and Communications Technology</b:ConferenceName>
    <b:City>Oporto</b:City>
    <b:Publisher>IEEE</b:Publisher>
    <b:RefOrder>43</b:RefOrder>
  </b:Source>
  <b:Source>
    <b:Tag>Sha07</b:Tag>
    <b:SourceType>JournalArticle</b:SourceType>
    <b:Guid>{13FCFA22-437A-41B7-80C5-027CFD854ACD}</b:Guid>
    <b:Author>
      <b:Author>
        <b:NameList>
          <b:Person>
            <b:Last>Shahin</b:Last>
            <b:First>Arash</b:First>
          </b:Person>
          <b:Person>
            <b:Last>Mahbod</b:Last>
            <b:First>M</b:First>
          </b:Person>
        </b:NameList>
      </b:Author>
    </b:Author>
    <b:Title>Prioritization of key performance indicators: An integration of analytical hierarchy process and goal setting</b:Title>
    <b:Pages>226 - 240</b:Pages>
    <b:Year>2007</b:Year>
    <b:Publisher>Emerald</b:Publisher>
    <b:JournalName>International Journal of Productivity and Performance Management</b:JournalName>
    <b:Volume>56</b:Volume>
    <b:Issue>3</b:Issue>
    <b:RefOrder>44</b:RefOrder>
  </b:Source>
  <b:Source>
    <b:Tag>Kro06</b:Tag>
    <b:SourceType>BookSection</b:SourceType>
    <b:Guid>{EF617B07-6039-4236-814A-756706B5D3EB}</b:Guid>
    <b:Author>
      <b:Author>
        <b:NameList>
          <b:Person>
            <b:Last>Kronz</b:Last>
            <b:First>Andreas</b:First>
          </b:Person>
        </b:NameList>
      </b:Author>
    </b:Author>
    <b:Title>Managing of Process Key Performance Indicators as Part of the ARIS Methodology</b:Title>
    <b:Year>2006</b:Year>
    <b:Pages>31-44</b:Pages>
    <b:BookTitle>Corporate Performance Management</b:BookTitle>
    <b:Publisher>Springer Berlin Heidelberg</b:Publisher>
    <b:RefOrder>57</b:RefOrder>
  </b:Source>
  <b:Source>
    <b:Tag>Hev04</b:Tag>
    <b:SourceType>JournalArticle</b:SourceType>
    <b:Guid>{3BC8624D-8905-4179-B404-E68555D26FA7}</b:Guid>
    <b:Author>
      <b:Author>
        <b:NameList>
          <b:Person>
            <b:Last>Hevner</b:Last>
            <b:First>Alan</b:First>
          </b:Person>
          <b:Person>
            <b:Last>March</b:Last>
            <b:First>Salvatore</b:First>
          </b:Person>
          <b:Person>
            <b:Last>Park</b:Last>
            <b:First>Jinsoo</b:First>
          </b:Person>
          <b:Person>
            <b:Last>Ram</b:Last>
            <b:First>Sudha</b:First>
          </b:Person>
        </b:NameList>
      </b:Author>
    </b:Author>
    <b:Title>Design science in information systems research</b:Title>
    <b:Year>2004</b:Year>
    <b:JournalName>Journal of MIS Quarterl</b:JournalName>
    <b:Pages>75-105</b:Pages>
    <b:Month>March</b:Month>
    <b:Volume>28</b:Volume>
    <b:Issue>1</b:Issue>
    <b:RefOrder>20</b:RefOrder>
  </b:Source>
  <b:Source>
    <b:Tag>Wes12</b:Tag>
    <b:SourceType>Book</b:SourceType>
    <b:Guid>{68C9D6CA-A99A-4D08-BE64-68A712F21831}</b:Guid>
    <b:Author>
      <b:Author>
        <b:NameList>
          <b:Person>
            <b:Last>Weske</b:Last>
            <b:First>Mathias</b:First>
          </b:Person>
        </b:NameList>
      </b:Author>
    </b:Author>
    <b:Title>Business Process Management: Concepts, Languages, Architectures</b:Title>
    <b:Year>2012</b:Year>
    <b:Publisher>Springer</b:Publisher>
    <b:RefOrder>3</b:RefOrder>
  </b:Source>
  <b:Source>
    <b:Tag>Bel10</b:Tag>
    <b:SourceType>ConferenceProceedings</b:SourceType>
    <b:Guid>{E2F31235-8224-4F63-AF3A-50A255C5792B}</b:Guid>
    <b:Author>
      <b:Author>
        <b:NameList>
          <b:Person>
            <b:Last>Bellenger</b:Last>
            <b:First>Dominique</b:First>
          </b:Person>
          <b:Person>
            <b:Last>Pawlowski</b:Last>
            <b:First>Oliver</b:First>
          </b:Person>
          <b:Person>
            <b:Last>Westhuis</b:Last>
            <b:First>Johannes</b:First>
          </b:Person>
        </b:NameList>
      </b:Author>
    </b:Author>
    <b:Title>An Extensible Event Processing Architecture for RFID-Based Tracking and Tracing</b:Title>
    <b:Year>2010</b:Year>
    <b:City>Ciudad Real</b:City>
    <b:Publisher>IEEE</b:Publisher>
    <b:Pages>1-7</b:Pages>
    <b:ConferenceName>European Workshop on Smart Objects: Systems, Technologies and Applications</b:ConferenceName>
    <b:RefOrder>5</b:RefOrder>
  </b:Source>
  <b:Source>
    <b:Tag>Muh10</b:Tag>
    <b:SourceType>BookSection</b:SourceType>
    <b:Guid>{1441DC8E-372E-4704-B751-248824B9B05F}</b:Guid>
    <b:Author>
      <b:Author>
        <b:NameList>
          <b:Person>
            <b:Last>Muhlen</b:Last>
            <b:First>Michael</b:First>
            <b:Middle>zur</b:Middle>
          </b:Person>
          <b:Person>
            <b:Last>Shapiro</b:Last>
            <b:First>Robert</b:First>
          </b:Person>
        </b:NameList>
      </b:Author>
    </b:Author>
    <b:Title>Business Process Analytics</b:Title>
    <b:Pages>137-157</b:Pages>
    <b:Year>2010</b:Year>
    <b:Publisher>Springer Berlin Heidelberg</b:Publisher>
    <b:BookTitle>Handbook on Business Process Management 2</b:BookTitle>
    <b:RefOrder>127</b:RefOrder>
  </b:Source>
  <b:Source>
    <b:Tag>Lea09</b:Tag>
    <b:SourceType>JournalArticle</b:SourceType>
    <b:Guid>{1F685F07-43CD-43AD-94B8-9E0455CDE196}</b:Guid>
    <b:Author>
      <b:Author>
        <b:NameList>
          <b:Person>
            <b:Last>Leavitt</b:Last>
            <b:First>Neal</b:First>
          </b:Person>
        </b:NameList>
      </b:Author>
    </b:Author>
    <b:Title>Complex-Event Processing Poised for Growth</b:Title>
    <b:Year>2009</b:Year>
    <b:Pages>17-20</b:Pages>
    <b:Publisher>IEEE</b:Publisher>
    <b:JournalName>Computer</b:JournalName>
    <b:Month>April</b:Month>
    <b:Volume>42</b:Volume>
    <b:Issue>4</b:Issue>
    <b:RefOrder>128</b:RefOrder>
  </b:Source>
  <b:Source>
    <b:Tag>Azv03</b:Tag>
    <b:SourceType>JournalArticle</b:SourceType>
    <b:Guid>{52E8D44B-7244-4F48-AFEF-B5B550E28EB6}</b:Guid>
    <b:Author>
      <b:Author>
        <b:NameList>
          <b:Person>
            <b:Last>Azvine</b:Last>
            <b:First>B</b:First>
          </b:Person>
          <b:Person>
            <b:Last>Nauck</b:Last>
            <b:First>D</b:First>
          </b:Person>
          <b:Person>
            <b:Last>Ho</b:Last>
            <b:First>C</b:First>
          </b:Person>
        </b:NameList>
      </b:Author>
    </b:Author>
    <b:Title>Intelligent Business Analytics — A Tool to Build Decision-Support Systems for eBusinesses</b:Title>
    <b:JournalName>BT Technology Journal</b:JournalName>
    <b:Year>2003</b:Year>
    <b:Pages>65-71</b:Pages>
    <b:Publisher>Springer US</b:Publisher>
    <b:Volume>21</b:Volume>
    <b:Issue>4</b:Issue>
    <b:RefOrder>38</b:RefOrder>
  </b:Source>
  <b:Source>
    <b:Tag>Jan12</b:Tag>
    <b:SourceType>JournalArticle</b:SourceType>
    <b:Guid>{70494A65-DFFE-431E-83E5-C0249311B600}</b:Guid>
    <b:Author>
      <b:Author>
        <b:NameList>
          <b:Person>
            <b:Last>Janiesch</b:Last>
            <b:First>Christian</b:First>
          </b:Person>
          <b:Person>
            <b:Last>Matzner</b:Last>
            <b:First>Martin</b:First>
          </b:Person>
          <b:Person>
            <b:Last>Müller</b:Last>
            <b:First>Oliver</b:First>
          </b:Person>
        </b:NameList>
      </b:Author>
    </b:Author>
    <b:Title>Beyond process monitoring: a proof-of-concept of event-driven business activity management</b:Title>
    <b:Year>2012</b:Year>
    <b:Publisher>Emerald</b:Publisher>
    <b:JournalName>Business Process Management Journal</b:JournalName>
    <b:Pages>625 - 643</b:Pages>
    <b:Volume>18</b:Volume>
    <b:Issue>4</b:Issue>
    <b:RefOrder>152</b:RefOrder>
  </b:Source>
  <b:Source>
    <b:Tag>Vai12</b:Tag>
    <b:SourceType>ConferenceProceedings</b:SourceType>
    <b:Guid>{D6BE1A5C-B7ED-428B-A2C1-D1E2CB02B8BB}</b:Guid>
    <b:Author>
      <b:Author>
        <b:NameList>
          <b:Person>
            <b:Last>Vaidehi</b:Last>
            <b:First>V</b:First>
          </b:Person>
          <b:Person>
            <b:Last>Bhargavi</b:Last>
            <b:First>R</b:First>
          </b:Person>
          <b:Person>
            <b:Last>Ganapathy</b:Last>
            <b:First>Kirupa</b:First>
          </b:Person>
          <b:Person>
            <b:Last>Hemalatha</b:Last>
            <b:First>C</b:First>
            <b:Middle>Sweetlin</b:Middle>
          </b:Person>
        </b:NameList>
      </b:Author>
    </b:Author>
    <b:Title>Multi-sensor based in-home health monitoring using Complex Event Processing</b:Title>
    <b:Pages>570	- 575</b:Pages>
    <b:Year>2012</b:Year>
    <b:ConferenceName>International Conference on Recent Trends In Information Technology</b:ConferenceName>
    <b:City>Chennai</b:City>
    <b:Publisher>IEEE</b:Publisher>
    <b:RefOrder>149</b:RefOrder>
  </b:Source>
  <b:Source>
    <b:Tag>Zhu10</b:Tag>
    <b:SourceType>ConferenceProceedings</b:SourceType>
    <b:Guid>{59130125-98F3-47D8-98C1-29EC515CF5DD}</b:Guid>
    <b:Author>
      <b:Author>
        <b:NameList>
          <b:Person>
            <b:Last>Zhu</b:Last>
            <b:First>Qin</b:First>
          </b:Person>
          <b:Person>
            <b:Last>Nie</b:Last>
            <b:First>Hongchao</b:First>
          </b:Person>
          <b:Person>
            <b:Last>Lu</b:Last>
            <b:First>Xudong</b:First>
          </b:Person>
          <b:Person>
            <b:Last>Duan</b:Last>
            <b:First>Huilong</b:First>
          </b:Person>
        </b:NameList>
      </b:Author>
    </b:Author>
    <b:Title>Radiology Workflow-Based Monitoring Dashboard in a Heterogeneous Environment</b:Title>
    <b:Pages>2494- 2498</b:Pages>
    <b:Year>2010</b:Year>
    <b:ConferenceName>3rd International Conference on Biomedical Engineering and Informatics</b:ConferenceName>
    <b:City>Yantai</b:City>
    <b:Publisher>IEEE</b:Publisher>
    <b:Volume>6</b:Volume>
    <b:RefOrder>154</b:RefOrder>
  </b:Source>
  <b:Source>
    <b:Tag>Bou11</b:Tag>
    <b:SourceType>ConferenceProceedings</b:SourceType>
    <b:Guid>{8BE1967B-C288-42B9-8B4C-58445040028F}</b:Guid>
    <b:Author>
      <b:Author>
        <b:NameList>
          <b:Person>
            <b:Last>Boubeta-Puig</b:Last>
            <b:First>Juan</b:First>
          </b:Person>
          <b:Person>
            <b:Last>Ortiz</b:Last>
            <b:First>Guadalupe</b:First>
          </b:Person>
          <b:Person>
            <b:Last>Medina-Bulo</b:Last>
            <b:First>Inmaculada</b:First>
          </b:Person>
        </b:NameList>
      </b:Author>
    </b:Author>
    <b:Title>An Approach of Early Disease Detection using CEP and SOA</b:Title>
    <b:Pages>143 to 148</b:Pages>
    <b:Year>2011</b:Year>
    <b:ConferenceName>The Third International Conferences on Advanced Service Computing</b:ConferenceName>
    <b:City>Rome</b:City>
    <b:Publisher>ThinkMind</b:Publisher>
    <b:RefOrder>150</b:RefOrder>
  </b:Source>
  <b:Source>
    <b:Tag>Has05</b:Tag>
    <b:SourceType>ConferenceProceedings</b:SourceType>
    <b:Guid>{A720A9D1-BC37-44AF-B7CC-BBB2198E9BC5}</b:Guid>
    <b:Author>
      <b:Author>
        <b:NameList>
          <b:Person>
            <b:Last>Hasselbring</b:Last>
            <b:First>Wilhelm</b:First>
          </b:Person>
          <b:Person>
            <b:Last>Pedersen</b:Last>
            <b:First>Susanne</b:First>
          </b:Person>
        </b:NameList>
      </b:Author>
    </b:Author>
    <b:Title>Metamodelling of Domain-Speciﬁc Standards for Semantic Interoperability</b:Title>
    <b:Pages>557–559</b:Pages>
    <b:Year>2005</b:Year>
    <b:ConferenceName>Third Biennial Conference on Professional Knowledge Management</b:ConferenceName>
    <b:City>Kaiserslautern</b:City>
    <b:Publisher>Springer Berlin Heidelberg</b:Publisher>
    <b:Volume>3782</b:Volume>
    <b:RefOrder>97</b:RefOrder>
  </b:Source>
  <b:Source>
    <b:Tag>Win03</b:Tag>
    <b:SourceType>JournalArticle</b:SourceType>
    <b:Guid>{1E8FF4E8-C7B6-4246-BF61-C413A9C9D1CA}</b:Guid>
    <b:Author>
      <b:Author>
        <b:NameList>
          <b:Person>
            <b:Last>Winter</b:Last>
            <b:First>A</b:First>
          </b:Person>
          <b:Person>
            <b:Last>Brigl</b:Last>
            <b:First>B</b:First>
          </b:Person>
          <b:Person>
            <b:Last>Wendt</b:Last>
            <b:First>T</b:First>
          </b:Person>
        </b:NameList>
      </b:Author>
    </b:Author>
    <b:Title>Modeling hospital information systems (part 1): the revised three-layer graph-based meta model 3LGM2</b:Title>
    <b:Pages>544-551</b:Pages>
    <b:Year>2003</b:Year>
    <b:JournalName>Journal of Mehods of Information Medicine</b:JournalName>
    <b:RefOrder>96</b:RefOrder>
  </b:Source>
  <b:Source>
    <b:Tag>Cim11</b:Tag>
    <b:SourceType>JournalArticle</b:SourceType>
    <b:Guid>{92318AAC-AFC5-4A3F-9575-DE2F6C071A13}</b:Guid>
    <b:Author>
      <b:Author>
        <b:NameList>
          <b:Person>
            <b:Last>Cimellaro</b:Last>
            <b:First>Gian</b:First>
            <b:Middle>Paolo</b:Middle>
          </b:Person>
          <b:Person>
            <b:Last>Reinhorn</b:Last>
            <b:First>Andrei</b:First>
            <b:Middle>M</b:Middle>
          </b:Person>
          <b:Person>
            <b:Last>Bruneau</b:Last>
            <b:First>Michel</b:First>
          </b:Person>
        </b:NameList>
      </b:Author>
    </b:Author>
    <b:Title>Performance-based metamodel for healthcare facilities</b:Title>
    <b:Pages>1197–1217</b:Pages>
    <b:Year>2011</b:Year>
    <b:Publisher>Wiley</b:Publisher>
    <b:JournalName>Earthquake Engineering &amp; Structural Dynamics</b:JournalName>
    <b:Month>September</b:Month>
    <b:Volume>40</b:Volume>
    <b:Issue>11</b:Issue>
    <b:RefOrder>99</b:RefOrder>
  </b:Source>
  <b:Source>
    <b:Tag>Sun12</b:Tag>
    <b:SourceType>Report</b:SourceType>
    <b:Guid>{654BCF05-563C-4C32-8E85-A36F3381D3F8}</b:Guid>
    <b:Author>
      <b:Author>
        <b:NameList>
          <b:Person>
            <b:Last>Sun</b:Last>
            <b:First>Mu</b:First>
          </b:Person>
          <b:Person>
            <b:Last>Rahmaniheris</b:Last>
            <b:First>Maryam</b:First>
          </b:Person>
          <b:Person>
            <b:Last>Kim</b:Last>
            <b:First>Cheolgi</b:First>
          </b:Person>
          <b:Person>
            <b:Last>Sha</b:Last>
            <b:First>Lui</b:First>
          </b:Person>
          <b:Person>
            <b:Last>Berlin</b:Last>
            <b:First>Richard</b:First>
          </b:Person>
          <b:Person>
            <b:Last>Goldman</b:Last>
            <b:First>Julian</b:First>
            <b:Middle>M</b:Middle>
          </b:Person>
        </b:NameList>
      </b:Author>
    </b:Author>
    <b:Title>Towards a Systematic Software Architecture for Acute Care Support</b:Title>
    <b:Year>2012</b:Year>
    <b:Publisher>IDEALS</b:Publisher>
    <b:Department>Department of Computer Science</b:Department>
    <b:Institution> University of Illinois at Urbana-Champaign</b:Institution>
    <b:ThesisType>Technical</b:ThesisType>
    <b:StandardNumber>Urbana</b:StandardNumber>
    <b:RefOrder>98</b:RefOrder>
  </b:Source>
  <b:Source>
    <b:Tag>Baf13</b:Tag>
    <b:SourceType>ConferenceProceedings</b:SourceType>
    <b:Guid>{E0894450-3854-47E0-822B-51B1E3FE397A}</b:Guid>
    <b:Author>
      <b:Author>
        <b:NameList>
          <b:Person>
            <b:Last>Baffoe</b:Last>
            <b:First>Shirley</b:First>
          </b:Person>
          <b:Person>
            <b:Last>Baarah</b:Last>
            <b:First>Aladdin</b:First>
          </b:Person>
          <b:Person>
            <b:Last>Peyton</b:Last>
            <b:First>Liam</b:First>
          </b:Person>
        </b:NameList>
      </b:Author>
    </b:Author>
    <b:Title>Inferring State for Real-Time Monitroing of Care Processes</b:Title>
    <b:Year>2013</b:Year>
    <b:ConferenceName>5th International Workshop on Software Engineering in Health Care</b:ConferenceName>
    <b:City>San Francisco</b:City>
    <b:RefOrder>165</b:RefOrder>
  </b:Source>
  <b:Source>
    <b:Tag>Chi08</b:Tag>
    <b:SourceType>ConferenceProceedings</b:SourceType>
    <b:Guid>{7C975797-7466-43C2-BBBF-4998508DC9D4}</b:Guid>
    <b:Author>
      <b:Author>
        <b:NameList>
          <b:Person>
            <b:Last>Chieu</b:Last>
            <b:First>Trieu</b:First>
            <b:Middle>C</b:Middle>
          </b:Person>
          <b:Person>
            <b:Last>Zeng</b:Last>
            <b:First>Liangzhao</b:First>
          </b:Person>
        </b:NameList>
      </b:Author>
    </b:Author>
    <b:Title>Real-time performance monitoring for an enterprise information management system</b:Title>
    <b:Pages>429-434</b:Pages>
    <b:Year>2008</b:Year>
    <b:ConferenceName>IEEE International Conference on e-Business Engineering</b:ConferenceName>
    <b:City>Xian</b:City>
    <b:Publisher>IEEE</b:Publisher>
    <b:RefOrder>40</b:RefOrder>
  </b:Source>
  <b:Source>
    <b:Tag>Mel04</b:Tag>
    <b:SourceType>Book</b:SourceType>
    <b:Guid>{AE320C0F-3E20-4828-BC01-B1AF0D6BF5B1}</b:Guid>
    <b:Author>
      <b:Author>
        <b:NameList>
          <b:Person>
            <b:Last>Mellor</b:Last>
            <b:First>Stephen</b:First>
            <b:Middle>J</b:Middle>
          </b:Person>
          <b:Person>
            <b:Last>Scott</b:Last>
            <b:First>Kendall</b:First>
          </b:Person>
          <b:Person>
            <b:Last>Uhl</b:Last>
            <b:First>Axel</b:First>
          </b:Person>
          <b:Person>
            <b:Last>Weise</b:Last>
            <b:First>Dirk</b:First>
          </b:Person>
        </b:NameList>
      </b:Author>
    </b:Author>
    <b:Title>MDA Distilled: Principles of Model-Driven Architecture</b:Title>
    <b:Year>2004</b:Year>
    <b:City>Boston</b:City>
    <b:Publisher>Addison-Wesley</b:Publisher>
    <b:RefOrder>108</b:RefOrder>
  </b:Source>
  <b:Source>
    <b:Tag>Sch061</b:Tag>
    <b:SourceType>JournalArticle</b:SourceType>
    <b:Guid>{F549CB34-4B09-48B0-A94F-1DBBD54CD096}</b:Guid>
    <b:Author>
      <b:Author>
        <b:NameList>
          <b:Person>
            <b:Last>Schmidt</b:Last>
            <b:First>Douglas</b:First>
            <b:Middle>C</b:Middle>
          </b:Person>
        </b:NameList>
      </b:Author>
    </b:Author>
    <b:Title>Model-Driven Engineering</b:Title>
    <b:Year>2006</b:Year>
    <b:JournalName>IEEE Computer</b:JournalName>
    <b:Pages>25-31</b:Pages>
    <b:Publisher>IEEE</b:Publisher>
    <b:Volume>39</b:Volume>
    <b:Issue>2</b:Issue>
    <b:RefOrder>110</b:RefOrder>
  </b:Source>
  <b:Source>
    <b:Tag>Hai06</b:Tag>
    <b:SourceType>JournalArticle</b:SourceType>
    <b:Guid>{7498962E-5797-4DCF-B716-302A583ABA35}</b:Guid>
    <b:Author>
      <b:Author>
        <b:NameList>
          <b:Person>
            <b:Last>Hailpern</b:Last>
            <b:First>Brent</b:First>
            <b:Middle>T</b:Middle>
          </b:Person>
          <b:Person>
            <b:Last>Tarr</b:Last>
            <b:First>Peri</b:First>
          </b:Person>
        </b:NameList>
      </b:Author>
    </b:Author>
    <b:Title>Model-driven development: The good, the bad, and the ugly</b:Title>
    <b:JournalName>IBM Systems Journal</b:JournalName>
    <b:Year>2006</b:Year>
    <b:Pages>451- 461</b:Pages>
    <b:Publisher>IEEE</b:Publisher>
    <b:Volume>45</b:Volume>
    <b:Issue>3</b:Issue>
    <b:RefOrder>111</b:RefOrder>
  </b:Source>
  <b:Source>
    <b:Tag>Rag08</b:Tag>
    <b:SourceType>JournalArticle</b:SourceType>
    <b:Guid>{1A35CA77-42BE-40D8-B439-F1E6FD45F60B}</b:Guid>
    <b:Author>
      <b:Author>
        <b:NameList>
          <b:Person>
            <b:Last>Raghupathi</b:Last>
            <b:First>Wullianallur</b:First>
          </b:Person>
          <b:Person>
            <b:Last>Umar</b:Last>
            <b:First>Amjad</b:First>
          </b:Person>
        </b:NameList>
      </b:Author>
    </b:Author>
    <b:Title>Exploring a model-driven architecture (MDA) approach to health care information systems development</b:Title>
    <b:Year>2008</b:Year>
    <b:JournalName>International Journal of Medical Informatics</b:JournalName>
    <b:Pages>305-314</b:Pages>
    <b:Publisher>ELSEVIER</b:Publisher>
    <b:Volume>77</b:Volume>
    <b:RefOrder>113</b:RefOrder>
  </b:Source>
  <b:Source>
    <b:Tag>Sch04</b:Tag>
    <b:SourceType>JournalArticle</b:SourceType>
    <b:Guid>{68DDFDBF-A51D-44B1-9116-10D0C7B3057E}</b:Guid>
    <b:Author>
      <b:Author>
        <b:NameList>
          <b:Person>
            <b:Last>Schmidt</b:Last>
            <b:First>Douglas</b:First>
            <b:Middle>C</b:Middle>
          </b:Person>
          <b:Person>
            <b:Last>Gokhale</b:Last>
            <b:First>Aniruddha</b:First>
          </b:Person>
          <b:Person>
            <b:Last>Natarajan</b:Last>
            <b:First>Balachandran</b:First>
          </b:Person>
        </b:NameList>
      </b:Author>
    </b:Author>
    <b:Title>Leveraging Application Frameworks</b:Title>
    <b:JournalName>ACM Queue</b:JournalName>
    <b:Year>2004</b:Year>
    <b:Pages>66-75</b:Pages>
    <b:Month>July</b:Month>
    <b:Publisher>ACM</b:Publisher>
    <b:Volume>2</b:Volume>
    <b:Issue>5</b:Issue>
    <b:RefOrder>100</b:RefOrder>
  </b:Source>
  <b:Source>
    <b:Tag>LiJ06</b:Tag>
    <b:SourceType>ConferenceProceedings</b:SourceType>
    <b:Guid>{DDCDA4EE-D4BE-4134-BEF8-683090D761A6}</b:Guid>
    <b:Author>
      <b:Author>
        <b:NameList>
          <b:Person>
            <b:Last>Li</b:Last>
            <b:First>Jing-Mei</b:First>
          </b:Person>
          <b:Person>
            <b:Last>Ma</b:Last>
            <b:First>Guang-Sheng</b:First>
          </b:Person>
          <b:Person>
            <b:Last>Feng</b:Last>
            <b:First>Gang</b:First>
          </b:Person>
          <b:Person>
            <b:Last>Ma</b:Last>
            <b:First>Yu-Qing</b:First>
          </b:Person>
        </b:NameList>
      </b:Author>
    </b:Author>
    <b:Title>Research on Web Application of Struts Framework Based on MVC Pattern</b:Title>
    <b:Year>2006</b:Year>
    <b:Pages>1029-1032</b:Pages>
    <b:ConferenceName>International Workshop on Advanced Web and Network Technologies, and Applications</b:ConferenceName>
    <b:City>Harbin</b:City>
    <b:Publisher>Springer Berlin Heidelberg</b:Publisher>
    <b:Volume>3842</b:Volume>
    <b:RefOrder>101</b:RefOrder>
  </b:Source>
  <b:Source>
    <b:Tag>Fen09</b:Tag>
    <b:SourceType>ConferenceProceedings</b:SourceType>
    <b:Guid>{7579A263-C144-4275-9DC2-B0384FB171D6}</b:Guid>
    <b:Author>
      <b:Author>
        <b:NameList>
          <b:Person>
            <b:Last>Feng</b:Last>
            <b:First>Xiangzhong</b:First>
          </b:Person>
          <b:Person>
            <b:Last>Le</b:Last>
            <b:First>Tian</b:First>
          </b:Person>
        </b:NameList>
      </b:Author>
    </b:Author>
    <b:Title>Construction of B2B Electronic Commerce System Based on Apache Struts Framework</b:Title>
    <b:Pages>221-224</b:Pages>
    <b:Year>2009</b:Year>
    <b:ConferenceName>International Conference on Services Science, Management and Engineering</b:ConferenceName>
    <b:Publisher>IEEE</b:Publisher>
    <b:RefOrder>102</b:RefOrder>
  </b:Source>
  <b:Source>
    <b:Tag>Smi09</b:Tag>
    <b:SourceType>Book</b:SourceType>
    <b:Guid>{FA2EC3EF-C034-49D4-8809-5D47919F002C}</b:Guid>
    <b:Author>
      <b:Author>
        <b:NameList>
          <b:Person>
            <b:Last>Smith</b:Last>
            <b:First>Glen</b:First>
          </b:Person>
          <b:Person>
            <b:Last>Ledbrook</b:Last>
            <b:First>Peter</b:First>
          </b:Person>
        </b:NameList>
      </b:Author>
    </b:Author>
    <b:Title>Grails in Action</b:Title>
    <b:Year>2009</b:Year>
    <b:Publisher>Manning Publications</b:Publisher>
    <b:RefOrder>104</b:RefOrder>
  </b:Source>
  <b:Source>
    <b:Tag>Boo05</b:Tag>
    <b:SourceType>BookSection</b:SourceType>
    <b:Guid>{D1DE925F-9C24-4243-97B8-51212E94F5B8}</b:Guid>
    <b:Author>
      <b:Author>
        <b:NameList>
          <b:Person>
            <b:Last>Booch</b:Last>
            <b:First>Grady</b:First>
          </b:Person>
          <b:Person>
            <b:Last>Rumbaugh</b:Last>
            <b:First>James</b:First>
          </b:Person>
          <b:Person>
            <b:Last>Jacobson</b:Last>
            <b:First>Ivar</b:First>
          </b:Person>
        </b:NameList>
      </b:Author>
    </b:Author>
    <b:Title>The Unified Modeling Language User Guide</b:Title>
    <b:Year>2005</b:Year>
    <b:Publisher>Addison-Wesley Professional</b:Publisher>
    <b:Edition>2nd edition</b:Edition>
    <b:RefOrder>13</b:RefOrder>
  </b:Source>
  <b:Source>
    <b:Tag>MaK05</b:Tag>
    <b:SourceType>JournalArticle</b:SourceType>
    <b:Guid>{6AA3B53A-370E-4376-B070-57A5DE7D1601}</b:Guid>
    <b:Author>
      <b:Author>
        <b:NameList>
          <b:Person>
            <b:Last>Ma</b:Last>
            <b:First>Kevin</b:First>
            <b:Middle>J</b:Middle>
          </b:Person>
        </b:NameList>
      </b:Author>
    </b:Author>
    <b:Title>Web Services: What’s Real and What’s Not?</b:Title>
    <b:Year>2005</b:Year>
    <b:Month>March</b:Month>
    <b:JournalName>IT Professional</b:JournalName>
    <b:Pages>14- 21</b:Pages>
    <b:Publisher>IEEE</b:Publisher>
    <b:Volume>7</b:Volume>
    <b:Issue>2</b:Issue>
    <b:RefOrder>122</b:RefOrder>
  </b:Source>
  <b:Source>
    <b:Tag>Gui08</b:Tag>
    <b:SourceType>ConferenceProceedings</b:SourceType>
    <b:Guid>{581211D0-B239-40FB-B087-F572231731E7}</b:Guid>
    <b:Author>
      <b:Author>
        <b:NameList>
          <b:Person>
            <b:Last>Guillemette</b:Last>
            <b:First>Manon</b:First>
            <b:Middle>G</b:Middle>
          </b:Person>
          <b:Person>
            <b:Last>Fontaine</b:Last>
            <b:First>Isabelle</b:First>
          </b:Person>
          <b:Person>
            <b:Last>Caron</b:Last>
            <b:First>Claude</b:First>
          </b:Person>
        </b:NameList>
      </b:Author>
    </b:Author>
    <b:Title>Hybrid RFID-GPS Real-Time Location System for Human Resources: Development, Impacts and Perspectives</b:Title>
    <b:Year>2008</b:Year>
    <b:Pages>406-415</b:Pages>
    <b:ConferenceName>41st Hawaii International Conference on System Sciences</b:ConferenceName>
    <b:City>Washington</b:City>
    <b:Publisher>IEEE</b:Publisher>
    <b:RefOrder>6</b:RefOrder>
  </b:Source>
  <b:Source>
    <b:Tag>For13</b:Tag>
    <b:SourceType>Report</b:SourceType>
    <b:Guid>{69CE529E-0F4A-4FF9-AC29-2A6C7FA5073F}</b:Guid>
    <b:Author>
      <b:Author>
        <b:NameList>
          <b:Person>
            <b:Last>Forrester</b:Last>
          </b:Person>
        </b:NameList>
      </b:Author>
    </b:Author>
    <b:Title>Enabling Dynamic Business Applications with BPM and SOA</b:Title>
    <b:Publisher>IBM</b:Publisher>
    <b:YearAccessed>2013</b:YearAccessed>
    <b:MonthAccessed>March</b:MonthAccessed>
    <b:URL>http://i.i.com.com/cnwk.1d/html/itp/IBM_Forrester_EnablingDynamicBusinessAppsFINAL10_03.pdf</b:URL>
    <b:Year>2008</b:Year>
    <b:RefOrder>55</b:RefOrder>
  </b:Source>
  <b:Source xmlns:b="http://schemas.openxmlformats.org/officeDocument/2006/bibliography">
    <b:Tag>Baa11</b:Tag>
    <b:SourceType>ConferenceProceedings</b:SourceType>
    <b:Guid>{1D5D97D5-26EC-42A5-B7B7-A6AFAA70683B}</b:Guid>
    <b:Author>
      <b:Author>
        <b:NameList>
          <b:Person>
            <b:Last>Baarah</b:Last>
            <b:First>Aladdin</b:First>
          </b:Person>
          <b:Person>
            <b:Last>Mouttham</b:Last>
            <b:First>Alain</b:First>
          </b:Person>
          <b:Person>
            <b:Last>Peyton</b:Last>
            <b:First>Liam</b:First>
          </b:Person>
        </b:NameList>
      </b:Author>
    </b:Author>
    <b:Title>Improving Cardiac Patient Flow Based On Complex Event Processing</b:Title>
    <b:Year>2011</b:Year>
    <b:Pages>1-6</b:Pages>
    <b:ConferenceName>2011 IEEE Jordan Conference on Applied Electrical Engineering and Computing Technologies (AEECT),</b:ConferenceName>
    <b:City>Amman</b:City>
    <b:Publisher>IEEE</b:Publisher>
    <b:RefOrder>166</b:RefOrder>
  </b:Source>
  <b:Source>
    <b:Tag>Teg11</b:Tag>
    <b:SourceType>ConferenceProceedings</b:SourceType>
    <b:Guid>{AD372321-D78B-4889-B218-49D8373C04C8}</b:Guid>
    <b:Author>
      <b:Author>
        <b:NameList>
          <b:Person>
            <b:Last>Tegegne</b:Last>
            <b:First>Abel</b:First>
          </b:Person>
          <b:Person>
            <b:Last>Peyton</b:Last>
            <b:First>Liam</b:First>
          </b:Person>
        </b:NameList>
      </b:Author>
    </b:Author>
    <b:Title>Model-Based Engineering of a Managed Process Application Framework</b:Title>
    <b:Year>2011</b:Year>
    <b:Publisher>Springer Berlin Heidelberg</b:Publisher>
    <b:City>Les Diablerets</b:City>
    <b:Pages>173-188</b:Pages>
    <b:ConferenceName>5th International Conference on E-Technologies: Transformation in a Connected World</b:ConferenceName>
    <b:Volume>78</b:Volume>
    <b:RefOrder>54</b:RefOrder>
  </b:Source>
  <b:Source>
    <b:Tag>Son07</b:Tag>
    <b:SourceType>ConferenceProceedings</b:SourceType>
    <b:Guid>{2D2052D5-E30C-4849-9452-6BFD90ADA4BF}</b:Guid>
    <b:Author>
      <b:Author>
        <b:NameList>
          <b:Person>
            <b:Last>Son</b:Last>
            <b:First>Byung-</b:First>
            <b:Middle>Kook</b:Middle>
          </b:Person>
          <b:Person>
            <b:Last>Lee</b:Last>
            <b:First>Jun-</b:First>
            <b:Middle>Hwan</b:Middle>
          </b:Person>
          <b:Person>
            <b:Last>Park</b:Last>
            <b:First>Kyung-</b:First>
            <b:Middle>Lang, Kim, Cheong- Ghil, Kim, Hie- Cheol</b:Middle>
          </b:Person>
          <b:Person>
            <b:Last>Kim</b:Last>
            <b:First>Shin-</b:First>
            <b:Middle>Dug</b:Middle>
          </b:Person>
        </b:NameList>
      </b:Author>
    </b:Author>
    <b:Title>An Efficient Method to Create Business Level Events Using Complex Event Processing Based on RFID Standards</b:Title>
    <b:Pages>1-10</b:Pages>
    <b:Year>2007</b:Year>
    <b:ConferenceName>5th IFIP WG 10.2 International Workshop</b:ConferenceName>
    <b:City>Santorini Island</b:City>
    <b:Publisher>Springer</b:Publisher>
    <b:Volume>4761 </b:Volume>
    <b:RefOrder>143</b:RefOrder>
  </b:Source>
  <b:Source>
    <b:Tag>Mou</b:Tag>
    <b:SourceType>ConferenceProceedings</b:SourceType>
    <b:Guid>{BB96ABAB-1A00-4327-99AA-3255D43618AC}</b:Guid>
    <b:Author>
      <b:Author>
        <b:NameList>
          <b:Person>
            <b:Last>Mouttham</b:Last>
            <b:First>Alain</b:First>
          </b:Person>
          <b:Person>
            <b:Last>Peyton</b:Last>
            <b:First>Liam</b:First>
          </b:Person>
          <b:Person>
            <b:Last>Kuziemsky</b:Last>
            <b:First>Craig</b:First>
          </b:Person>
        </b:NameList>
      </b:Author>
    </b:Author>
    <b:Title>Leveraging Performance Analytics to Improve Integration of Care</b:Title>
    <b:ConferenceName>3rd Workshop on Software Engineering in Health Care</b:ConferenceName>
    <b:City>Honolulu</b:City>
    <b:Publisher>ACM</b:Publisher>
    <b:Pages>56-62 </b:Pages>
    <b:Year>2011</b:Year>
    <b:RefOrder>4</b:RefOrder>
  </b:Source>
  <b:Source>
    <b:Tag>van03</b:Tag>
    <b:SourceType>ConferenceProceedings</b:SourceType>
    <b:Guid>{4F44CF29-64B5-4B9A-AF47-091D8D6A8B98}</b:Guid>
    <b:Author>
      <b:Author>
        <b:NameList>
          <b:Person>
            <b:Last>Van der Aalst</b:Last>
            <b:First>Wil</b:First>
          </b:Person>
          <b:Person>
            <b:Last>ter Hofstede</b:Last>
            <b:First>Arthur</b:First>
          </b:Person>
          <b:Person>
            <b:Last>Weske</b:Last>
            <b:First>Mathias</b:First>
          </b:Person>
        </b:NameList>
      </b:Author>
    </b:Author>
    <b:Title>Business Process Management: A Survey</b:Title>
    <b:Year>2003</b:Year>
    <b:Pages>1-12</b:Pages>
    <b:City>Eindhoven</b:City>
    <b:Publisher>Springer Berlin Heidelberg</b:Publisher>
    <b:ConferenceName>International Conference on Business Process Management</b:ConferenceName>
    <b:Volume>2678</b:Volume>
    <b:RefOrder>114</b:RefOrder>
  </b:Source>
  <b:Source>
    <b:Tag>Bec03</b:Tag>
    <b:SourceType>Book</b:SourceType>
    <b:Guid>{467FE6FA-6840-4ECD-A212-6B5899C24292}</b:Guid>
    <b:Author>
      <b:Author>
        <b:NameList>
          <b:Person>
            <b:Last>Beck</b:Last>
            <b:First>Kent</b:First>
          </b:Person>
        </b:NameList>
      </b:Author>
    </b:Author>
    <b:Title>Test Driven Development: By Example</b:Title>
    <b:Year>2003</b:Year>
    <b:Publisher>Addison-Wesley Longman</b:Publisher>
    <b:RefOrder>16</b:RefOrder>
  </b:Source>
  <b:Source>
    <b:Tag>Kru04</b:Tag>
    <b:SourceType>Book</b:SourceType>
    <b:Guid>{63C0142E-5B4C-4736-B2E9-A3D2FC374E72}</b:Guid>
    <b:Author>
      <b:Author>
        <b:NameList>
          <b:Person>
            <b:Last>Kruchten</b:Last>
            <b:First>Philippe</b:First>
          </b:Person>
        </b:NameList>
      </b:Author>
    </b:Author>
    <b:Title>The Rational Unified Process: An Introduction</b:Title>
    <b:Year>2004</b:Year>
    <b:Publisher>Addison-Wesley Professional</b:Publisher>
    <b:RefOrder>65</b:RefOrder>
  </b:Source>
  <b:Source>
    <b:Tag>Mar03</b:Tag>
    <b:SourceType>Book</b:SourceType>
    <b:Guid>{5480F2D1-A2D7-4C91-AD32-FAAF2E1FCF69}</b:Guid>
    <b:Author>
      <b:Author>
        <b:NameList>
          <b:Person>
            <b:Last>Martin</b:Last>
            <b:First>Robert</b:First>
          </b:Person>
        </b:NameList>
      </b:Author>
    </b:Author>
    <b:Title>Agile Software Development: Principles, Patterns, and Practices</b:Title>
    <b:Year>2003</b:Year>
    <b:Publisher>Prentice Hall</b:Publisher>
    <b:StateProvince>NJ</b:StateProvince>
    <b:CountryRegion>USA</b:CountryRegion>
    <b:RefOrder>68</b:RefOrder>
  </b:Source>
  <b:Source>
    <b:Tag>Coh04</b:Tag>
    <b:SourceType>JournalArticle</b:SourceType>
    <b:Guid>{70FC5225-7B09-460C-B9B6-6DA183CAA42C}</b:Guid>
    <b:Author>
      <b:Author>
        <b:NameList>
          <b:Person>
            <b:Last>Cohen</b:Last>
            <b:First>David</b:First>
          </b:Person>
          <b:Person>
            <b:Last>Lindvall</b:Last>
            <b:First>Mikael</b:First>
          </b:Person>
          <b:Person>
            <b:Last>Costa</b:Last>
            <b:First>Patricia</b:First>
          </b:Person>
        </b:NameList>
      </b:Author>
    </b:Author>
    <b:Title>An Introduction to Agile Methods</b:Title>
    <b:Year>2004</b:Year>
    <b:Publisher>Elsevier</b:Publisher>
    <b:JournalName>Advances in Computers</b:JournalName>
    <b:Pages>1-66</b:Pages>
    <b:RefOrder>70</b:RefOrder>
  </b:Source>
  <b:Source>
    <b:Tag>Bec04</b:Tag>
    <b:SourceType>Book</b:SourceType>
    <b:Guid>{6F200A4A-2CC8-4972-AA90-4072170BA72E}</b:Guid>
    <b:Author>
      <b:Author>
        <b:NameList>
          <b:Person>
            <b:Last>Beck</b:Last>
            <b:First>Kent</b:First>
          </b:Person>
          <b:Person>
            <b:Last>Andress</b:Last>
            <b:First>Cynthia</b:First>
          </b:Person>
        </b:NameList>
      </b:Author>
    </b:Author>
    <b:Title>Extreme Programming Explained: Embrace Change</b:Title>
    <b:Year>2004</b:Year>
    <b:Publisher>Addison-Wesley Professional</b:Publisher>
    <b:Edition>2nd Edition</b:Edition>
    <b:RefOrder>71</b:RefOrder>
  </b:Source>
  <b:Source>
    <b:Tag>Coh09</b:Tag>
    <b:SourceType>Book</b:SourceType>
    <b:Guid>{E3DB68CD-9804-4504-93C9-D04F82DDCAD7}</b:Guid>
    <b:Author>
      <b:Author>
        <b:NameList>
          <b:Person>
            <b:Last>Cohen</b:Last>
            <b:First>Mike</b:First>
          </b:Person>
        </b:NameList>
      </b:Author>
    </b:Author>
    <b:Title>Succeeding with Agile: Software Development Using Scrum</b:Title>
    <b:Year>2009</b:Year>
    <b:Publisher>Pearson Education</b:Publisher>
    <b:RefOrder>72</b:RefOrder>
  </b:Source>
  <b:Source>
    <b:Tag>Jef07</b:Tag>
    <b:SourceType>JournalArticle</b:SourceType>
    <b:Guid>{A6130126-B47F-476E-AA39-B77C2197BE47}</b:Guid>
    <b:Author>
      <b:Author>
        <b:NameList>
          <b:Person>
            <b:Last>Jeffries</b:Last>
            <b:First>Ron</b:First>
          </b:Person>
          <b:Person>
            <b:Last>Melnik</b:Last>
            <b:First>Grigori</b:First>
          </b:Person>
        </b:NameList>
      </b:Author>
    </b:Author>
    <b:Title>TDD: The Art of Fearless Programming</b:Title>
    <b:Year>2007</b:Year>
    <b:JournalName>IEEE Software</b:JournalName>
    <b:Pages>24-30</b:Pages>
    <b:Volume>24</b:Volume>
    <b:Issue>3</b:Issue>
    <b:RefOrder>75</b:RefOrder>
  </b:Source>
  <b:Source>
    <b:Tag>Nor</b:Tag>
    <b:SourceType>JournalArticle</b:SourceType>
    <b:Guid>{FC1A423A-DD07-43A1-BE46-2589674FFCF1}</b:Guid>
    <b:Author>
      <b:Author>
        <b:NameList>
          <b:Person>
            <b:Last>North</b:Last>
            <b:First>Dan</b:First>
          </b:Person>
        </b:NameList>
      </b:Author>
    </b:Author>
    <b:Title>Introducing BDD</b:Title>
    <b:JournalName>Better Software Magazine</b:JournalName>
    <b:Year>2006</b:Year>
    <b:RefOrder>76</b:RefOrder>
  </b:Source>
  <b:Source>
    <b:Tag>Sol11</b:Tag>
    <b:SourceType>ConferenceProceedings</b:SourceType>
    <b:Guid>{7229E9A4-555B-4AFE-95BD-B1FDB3621B24}</b:Guid>
    <b:Author>
      <b:Author>
        <b:NameList>
          <b:Person>
            <b:Last>Solis</b:Last>
            <b:First>Carlos</b:First>
          </b:Person>
          <b:Person>
            <b:Last>Wang</b:Last>
            <b:First>Xiaofeng</b:First>
          </b:Person>
        </b:NameList>
      </b:Author>
    </b:Author>
    <b:Title>A Study of the Characteristics of Behaviour Driven Development</b:Title>
    <b:Year>2011</b:Year>
    <b:Pages>383-387</b:Pages>
    <b:ConferenceName>37th EUROMICRO Conference on Software Engineering and Advanced Applications</b:ConferenceName>
    <b:City>Oulu</b:City>
    <b:Publisher>IEEE</b:Publisher>
    <b:RefOrder>77</b:RefOrder>
  </b:Source>
  <b:Source>
    <b:Tag>Soe12</b:Tag>
    <b:SourceType>ConferenceProceedings</b:SourceType>
    <b:Guid>{D88D84BC-CFE2-451A-A0B6-A64886981833}</b:Guid>
    <b:Author>
      <b:Author>
        <b:NameList>
          <b:Person>
            <b:Last>Soeken</b:Last>
            <b:First>Mathias</b:First>
          </b:Person>
          <b:Person>
            <b:Last>Wille</b:Last>
            <b:First>Robert</b:First>
          </b:Person>
          <b:Person>
            <b:Last>Drechsler</b:Last>
            <b:First>Rolf</b:First>
          </b:Person>
        </b:NameList>
      </b:Author>
    </b:Author>
    <b:Title>Assisted Behavior Driven Development Using Natural Language Processing</b:Title>
    <b:Pages>269-287</b:Pages>
    <b:Year>2012</b:Year>
    <b:ConferenceName>50th International Conference on Objects, Models, Components, Patterns</b:ConferenceName>
    <b:City>Prague</b:City>
    <b:Publisher>Springer Berlin Heidelberg</b:Publisher>
    <b:Volume>7304</b:Volume>
    <b:RefOrder>18</b:RefOrder>
  </b:Source>
  <b:Source>
    <b:Tag>Sac12</b:Tag>
    <b:SourceType>BookSection</b:SourceType>
    <b:Guid>{47CE3AA4-3AEE-4F08-9D2A-CB7E67894FD7}</b:Guid>
    <b:Author>
      <b:Author>
        <b:NameList>
          <b:Person>
            <b:Last>Sacks</b:Last>
            <b:First>Matthew</b:First>
          </b:Person>
        </b:NameList>
      </b:Author>
    </b:Author>
    <b:Title>Web Testing Practices</b:Title>
    <b:Pages>27-43</b:Pages>
    <b:Year>2012</b:Year>
    <b:Publisher>Apress</b:Publisher>
    <b:BookTitle>Pro Website Development and Operations</b:BookTitle>
    <b:ChapterNumber>Chapter 3</b:ChapterNumber>
    <b:RefOrder>17</b:RefOrder>
  </b:Source>
  <b:Source>
    <b:Tag>Lan12</b:Tag>
    <b:SourceType>ConferenceProceedings</b:SourceType>
    <b:Guid>{54BDA43B-0590-4B87-B2E4-B426480BD8CC}</b:Guid>
    <b:Author>
      <b:Author>
        <b:NameList>
          <b:Person>
            <b:Last>Landauber</b:Last>
            <b:First>Mathias</b:First>
          </b:Person>
          <b:Person>
            <b:Last>Genaid</b:Last>
            <b:First>Adrian</b:First>
          </b:Person>
        </b:NameList>
      </b:Author>
    </b:Author>
    <b:Title>Connecting User Stories and code for test development</b:Title>
    <b:Year>2012</b:Year>
    <b:Pages>33 - 37</b:Pages>
    <b:City>Zurich</b:City>
    <b:Publisher>IEEE</b:Publisher>
    <b:ConferenceName>Third International Workshop on Recommendation Systems for Software Engineering</b:ConferenceName>
    <b:RefOrder>78</b:RefOrder>
  </b:Source>
  <b:Source>
    <b:Tag>Bij08</b:Tag>
    <b:SourceType>JournalArticle</b:SourceType>
    <b:Guid>{DDBE82D7-CA4A-4FB1-BB44-12168E500AE4}</b:Guid>
    <b:Author>
      <b:Author>
        <b:NameList>
          <b:Person>
            <b:Last>Biju</b:Last>
            <b:First>Soly</b:First>
          </b:Person>
        </b:NameList>
      </b:Author>
    </b:Author>
    <b:Title>Agile Software Development</b:Title>
    <b:Pages>97-102</b:Pages>
    <b:Year>2008</b:Year>
    <b:Publisher>EdITLib</b:Publisher>
    <b:JournalName>E- Learning</b:JournalName>
    <b:Volume>5</b:Volume>
    <b:Issue>1</b:Issue>
    <b:RefOrder>69</b:RefOrder>
  </b:Source>
  <b:Source>
    <b:Tag>Kal06</b:Tag>
    <b:SourceType>ConferenceProceedings</b:SourceType>
    <b:Guid>{96403B0D-D2F0-473F-A618-CD0785FE2DCF}</b:Guid>
    <b:Author>
      <b:Author>
        <b:NameList>
          <b:Person>
            <b:Last>Kalnins</b:Last>
            <b:First>Audris</b:First>
          </b:Person>
          <b:Person>
            <b:Last>Vitolins</b:Last>
            <b:First>Valdis</b:First>
          </b:Person>
        </b:NameList>
      </b:Author>
    </b:Author>
    <b:Title>Use of UML and Model Transformations for Workflow Process Definitions</b:Title>
    <b:Year>2006</b:Year>
    <b:Pages>3-14</b:Pages>
    <b:ConferenceName>7th International Baltic Conference on Databases and Information Systems </b:ConferenceName>
    <b:City>Vilnius</b:City>
    <b:RefOrder>90</b:RefOrder>
  </b:Source>
  <b:Source>
    <b:Tag>OWe03</b:Tag>
    <b:SourceType>Report</b:SourceType>
    <b:Guid>{8274E510-58E0-471F-8D3F-007BC360611B}</b:Guid>
    <b:Author>
      <b:Author>
        <b:NameList>
          <b:Person>
            <b:Last>OWen</b:Last>
            <b:First>Martin</b:First>
          </b:Person>
          <b:Person>
            <b:Last>Raj</b:Last>
            <b:First>Jog</b:First>
          </b:Person>
        </b:NameList>
      </b:Author>
    </b:Author>
    <b:Title>BPMN and Business Process Management Introduction to the New Business Process Modeling Standard [White Paper]</b:Title>
    <b:Year>2003</b:Year>
    <b:Publisher>Popkin Software</b:Publisher>
    <b:URL>http://www.omg.org/bpmn/Documents/6AD5D16960.BPMN_and_BPM.pdf</b:URL>
    <b:RefOrder>88</b:RefOrder>
  </b:Source>
  <b:Source>
    <b:Tag>Nik08</b:Tag>
    <b:SourceType>ConferenceProceedings</b:SourceType>
    <b:Guid>{EFFBFDEC-9801-42E3-9D2A-68C006D8852C}</b:Guid>
    <b:Author>
      <b:Author>
        <b:NameList>
          <b:Person>
            <b:Last>Nikiforova</b:Last>
            <b:First>Oksana</b:First>
          </b:Person>
          <b:Person>
            <b:Last>Nikulsins</b:Last>
            <b:First>Vladimirs</b:First>
          </b:Person>
        </b:NameList>
      </b:Author>
    </b:Author>
    <b:Title>Integration of MDA Framework into the Model of Traditional Software Development</b:Title>
    <b:Year>2008</b:Year>
    <b:Publisher>IOS Press</b:Publisher>
    <b:City>Tallinn</b:City>
    <b:Pages>229-239</b:Pages>
    <b:ConferenceName>Eighth International Baltic Conference on Databases and Information Systems V</b:ConferenceName>
    <b:Volume>187</b:Volume>
    <b:RefOrder>59</b:RefOrder>
  </b:Source>
  <b:Source>
    <b:Tag>Lea12</b:Tag>
    <b:SourceType>ConferenceProceedings</b:SourceType>
    <b:Guid>{67DC3768-1C6F-4DF5-B54F-46A47C25E41A}</b:Guid>
    <b:Author>
      <b:Author>
        <b:NameList>
          <b:Person>
            <b:Last>Leau</b:Last>
            <b:First>Yu</b:First>
          </b:Person>
          <b:Person>
            <b:Last>Loo</b:Last>
            <b:First>Wooi</b:First>
          </b:Person>
          <b:Person>
            <b:Last>Tham</b:Last>
            <b:First>Wai</b:First>
          </b:Person>
          <b:Person>
            <b:Last>Tan</b:Last>
            <b:First>Soo</b:First>
          </b:Person>
        </b:NameList>
      </b:Author>
    </b:Author>
    <b:Title>Software Development Life Cycle AGILE vs Traditional Approaches</b:Title>
    <b:Pages>162-167</b:Pages>
    <b:Year>2012</b:Year>
    <b:ConferenceName>International Conference on Information and Network Technology</b:ConferenceName>
    <b:Volume>37</b:Volume>
    <b:RefOrder>60</b:RefOrder>
  </b:Source>
  <b:Source>
    <b:Tag>Lar03</b:Tag>
    <b:SourceType>JournalArticle</b:SourceType>
    <b:Guid>{D6E11283-76D7-40F0-A83B-D88862E641E0}</b:Guid>
    <b:Author>
      <b:Author>
        <b:NameList>
          <b:Person>
            <b:Last>Larman</b:Last>
            <b:First>Craig</b:First>
          </b:Person>
          <b:Person>
            <b:Last>Basili</b:Last>
            <b:First>Victor</b:First>
          </b:Person>
        </b:NameList>
      </b:Author>
    </b:Author>
    <b:Title>Iterative and incremental developments. a brief history</b:Title>
    <b:Pages>47 - 56</b:Pages>
    <b:Year>2003</b:Year>
    <b:Publisher>IEEE</b:Publisher>
    <b:JournalName>Computer</b:JournalName>
    <b:Volume>36</b:Volume>
    <b:Issue>6</b:Issue>
    <b:RefOrder>64</b:RefOrder>
  </b:Source>
  <b:Source>
    <b:Tag>Sin13</b:Tag>
    <b:SourceType>JournalArticle</b:SourceType>
    <b:Guid>{B81C2DA5-0B56-4FB3-B2E6-B3861BFF2711}</b:Guid>
    <b:Author>
      <b:Author>
        <b:NameList>
          <b:Person>
            <b:Last>Singh</b:Last>
            <b:First>Rupinder</b:First>
          </b:Person>
          <b:Person>
            <b:Last>Bakshi</b:Last>
            <b:First>Amandeep</b:First>
          </b:Person>
        </b:NameList>
      </b:Author>
    </b:Author>
    <b:Title>Need of Agile Development</b:Title>
    <b:JournalName>International Journal of Recent Technology and Engineering</b:JournalName>
    <b:Year>2013</b:Year>
    <b:Pages>59-61</b:Pages>
    <b:Volume>2</b:Volume>
    <b:Issue>1</b:Issue>
    <b:RefOrder>61</b:RefOrder>
  </b:Source>
  <b:Source>
    <b:Tag>Ham12</b:Tag>
    <b:SourceType>ConferenceProceedings</b:SourceType>
    <b:Guid>{4DDB0E11-A622-45A5-93BB-404CC175BA6A}</b:Guid>
    <b:Author>
      <b:Author>
        <b:NameList>
          <b:Person>
            <b:Last>Hammond</b:Last>
            <b:First>Susan</b:First>
          </b:Person>
          <b:Person>
            <b:Last>Umphress</b:Last>
            <b:First>David</b:First>
          </b:Person>
        </b:NameList>
      </b:Author>
    </b:Author>
    <b:Title>Test Driven Development: The State of the Practice</b:Title>
    <b:Pages>158-163</b:Pages>
    <b:Year>2012</b:Year>
    <b:ConferenceName>50th Annual Southeast Regional Conference</b:ConferenceName>
    <b:City>Tuscaloosa</b:City>
    <b:Publisher>ACM</b:Publisher>
    <b:RefOrder>73</b:RefOrder>
  </b:Source>
  <b:Source>
    <b:Tag>Jan05</b:Tag>
    <b:SourceType>JournalArticle</b:SourceType>
    <b:Guid>{4E580463-99E1-42BD-BAFE-F0F8EE02E57F}</b:Guid>
    <b:Author>
      <b:Author>
        <b:NameList>
          <b:Person>
            <b:Last>Janzen</b:Last>
            <b:First>David</b:First>
          </b:Person>
          <b:Person>
            <b:Last>Saiedian</b:Last>
            <b:First>Hossein</b:First>
          </b:Person>
        </b:NameList>
      </b:Author>
    </b:Author>
    <b:Title>Test-Driven Development:Concepts, Taxonomyand Future Direction</b:Title>
    <b:Pages>43 - 50</b:Pages>
    <b:Year>2005</b:Year>
    <b:Publisher>IEEE</b:Publisher>
    <b:JournalName>Computer</b:JournalName>
    <b:Volume>38 </b:Volume>
    <b:Issue>9</b:Issue>
    <b:RefOrder>74</b:RefOrder>
  </b:Source>
  <b:Source>
    <b:Tag>Wei05</b:Tag>
    <b:SourceType>JournalArticle</b:SourceType>
    <b:Guid>{875F7559-4F74-4450-8AE0-C091374C2742}</b:Guid>
    <b:Author>
      <b:Author>
        <b:NameList>
          <b:Person>
            <b:Last>Weiss</b:Last>
            <b:First>Michael</b:First>
          </b:Person>
          <b:Person>
            <b:Last>Amyot</b:Last>
            <b:First>Daniel</b:First>
          </b:Person>
        </b:NameList>
      </b:Author>
    </b:Author>
    <b:Title>Business Process Modeling with URN</b:Title>
    <b:JournalName>International Journal of E- Business Research</b:JournalName>
    <b:Year>2005</b:Year>
    <b:Pages>63-90</b:Pages>
    <b:Publisher>IGI-Global</b:Publisher>
    <b:Volume>1</b:Volume>
    <b:Issue>3</b:Issue>
    <b:RefOrder>92</b:RefOrder>
  </b:Source>
  <b:Source>
    <b:Tag>DeG11</b:Tag>
    <b:SourceType>ConferenceProceedings</b:SourceType>
    <b:Guid>{557606E2-65F6-463B-A6C9-4CA2AFE6AE97}</b:Guid>
    <b:Author>
      <b:Author>
        <b:NameList>
          <b:Person>
            <b:Last>De Giusti</b:Last>
            <b:First>Marisa</b:First>
          </b:Person>
          <b:Person>
            <b:Last>Oviedo</b:Last>
            <b:First>Nestor</b:First>
          </b:Person>
          <b:Person>
            <b:Last>Lira</b:Last>
            <b:First>Ariel</b:First>
          </b:Person>
        </b:NameList>
      </b:Author>
    </b:Author>
    <b:Title>Extract, Transform and Load architecture for metadata collection</b:Title>
    <b:Year>2011</b:Year>
    <b:ConferenceName>6th International Symposium on Digital Libraries</b:ConferenceName>
    <b:City>Porto Alegre</b:City>
    <b:RefOrder>82</b:RefOrder>
  </b:Source>
  <b:Source>
    <b:Tag>Gio10</b:Tag>
    <b:SourceType>Book</b:SourceType>
    <b:Guid>{55EDBBC7-636C-478F-9A34-B1FE382B6F17}</b:Guid>
    <b:Author>
      <b:Author>
        <b:NameList>
          <b:Person>
            <b:Last>Giordano</b:Last>
            <b:First>Anthony</b:First>
          </b:Person>
        </b:NameList>
      </b:Author>
    </b:Author>
    <b:Title>Data Integration Blueprint and Modeling: Techniques for a Scalable and Sustainable Architecture</b:Title>
    <b:Year>2010</b:Year>
    <b:Publisher>IBM Press</b:Publisher>
    <b:RefOrder>81</b:RefOrder>
  </b:Source>
  <b:Source>
    <b:Tag>Mul08</b:Tag>
    <b:SourceType>JournalArticle</b:SourceType>
    <b:Guid>{6589B0E4-CD6C-461C-87BF-CD17A0395BEC}</b:Guid>
    <b:Author>
      <b:Author>
        <b:NameList>
          <b:Person>
            <b:Last>Mulik</b:Last>
            <b:First>Shrikant</b:First>
          </b:Person>
          <b:Person>
            <b:Last>Ajgaonkar</b:Last>
            <b:First>Sushil</b:First>
          </b:Person>
          <b:Person>
            <b:Last>Sharma</b:Last>
            <b:First>Kavindra</b:First>
          </b:Person>
        </b:NameList>
      </b:Author>
    </b:Author>
    <b:Title>Where Do You Want to Go in Your SOA Adoption Journey?</b:Title>
    <b:Year>2008</b:Year>
    <b:Publisher>IEEE</b:Publisher>
    <b:JournalName>IT Professional</b:JournalName>
    <b:Pages>36 - 39</b:Pages>
    <b:Volume>10</b:Volume>
    <b:Issue>3</b:Issue>
    <b:RefOrder>83</b:RefOrder>
  </b:Source>
  <b:Source>
    <b:Tag>Hau11</b:Tag>
    <b:SourceType>BookSection</b:SourceType>
    <b:Guid>{F300A367-A7FA-465B-A2D0-D1C31C96AD6B}</b:Guid>
    <b:Author>
      <b:Author>
        <b:NameList>
          <b:Person>
            <b:Last>Haugen</b:Last>
            <b:First>Dagny</b:First>
          </b:Person>
          <b:Person>
            <b:Last>Nauck</b:Last>
            <b:First>Friedemann</b:First>
          </b:Person>
          <b:Person>
            <b:Last>Caraceni</b:Last>
            <b:First>Augusto</b:First>
          </b:Person>
        </b:NameList>
      </b:Author>
    </b:Author>
    <b:Title>The core team and the extended team</b:Title>
    <b:Year>2011</b:Year>
    <b:Publisher>Oxford University Press</b:Publisher>
    <b:BookTitle>Oxford Textbook of Palliative Medicine</b:BookTitle>
    <b:RefOrder>25</b:RefOrder>
  </b:Source>
  <b:Source>
    <b:Tag>Gun05</b:Tag>
    <b:SourceType>JournalArticle</b:SourceType>
    <b:Guid>{F9E943DD-2DEB-434C-A725-DECFC4C65885}</b:Guid>
    <b:Author>
      <b:Author>
        <b:NameList>
          <b:Person>
            <b:Last>Gunter</b:Last>
            <b:First>Tracy</b:First>
          </b:Person>
          <b:Person>
            <b:Last>Terry</b:Last>
            <b:First>Nicolas</b:First>
          </b:Person>
          <b:Person>
            <b:Last>Powell</b:Last>
            <b:First>John</b:First>
          </b:Person>
        </b:NameList>
      </b:Author>
    </b:Author>
    <b:Title>The Emergence of National Electronic Health Record Architectures in the United States and Australia: Models, Costs, and Questions</b:Title>
    <b:Year>2005</b:Year>
    <b:JournalName>Journal of Medical Internet Research</b:JournalName>
    <b:RefOrder>47</b:RefOrder>
  </b:Source>
  <b:Source>
    <b:Tag>Yin10</b:Tag>
    <b:SourceType>ConferenceProceedings</b:SourceType>
    <b:Guid>{E9BAFF6F-AF9F-4746-B214-DA30FBE12625}</b:Guid>
    <b:Author>
      <b:Author>
        <b:NameList>
          <b:Person>
            <b:Last>Yina</b:Last>
            <b:First>Wan</b:First>
          </b:Person>
        </b:NameList>
      </b:Author>
    </b:Author>
    <b:Title>Application of EHR in Health Care </b:Title>
    <b:Year>2010</b:Year>
    <b:Pages>60 - 63</b:Pages>
    <b:ConferenceName>Second International Conference on Multimedia and Information Technology</b:ConferenceName>
    <b:City>Kaifeng</b:City>
    <b:Publisher>IEEE</b:Publisher>
    <b:RefOrder>48</b:RefOrder>
  </b:Source>
  <b:Source>
    <b:Tag>Kuz11</b:Tag>
    <b:SourceType>ConferenceProceedings</b:SourceType>
    <b:Guid>{BEBB383E-52AC-44E0-8BDB-F08FC1FEBB0A}</b:Guid>
    <b:Author>
      <b:Author>
        <b:NameList>
          <b:Person>
            <b:Last>Kuziemsky</b:Last>
            <b:First>Craig</b:First>
          </b:Person>
          <b:Person>
            <b:Last>Williams</b:Last>
            <b:First>James</b:First>
          </b:Person>
          <b:Person>
            <b:Last>Weber-Jahnke</b:Last>
            <b:First>Jens</b:First>
          </b:Person>
        </b:NameList>
      </b:Author>
    </b:Author>
    <b:Title>Towards electronic health record support for collaborative processes</b:Title>
    <b:Year>2011</b:Year>
    <b:Pages>32-39 </b:Pages>
    <b:ConferenceName>3rd Workshop on Software Engineering in Health Care</b:ConferenceName>
    <b:Publisher>ACM</b:Publisher>
    <b:RefOrder>52</b:RefOrder>
  </b:Source>
  <b:Source>
    <b:Tag>Fer02</b:Tag>
    <b:SourceType>Report</b:SourceType>
    <b:Guid>{695EC9DC-5A95-4E12-B565-DA48F8DFEB70}</b:Guid>
    <b:Author>
      <b:Author>
        <b:NameList>
          <b:Person>
            <b:Last>Ferris</b:Last>
            <b:First>Frank</b:First>
          </b:Person>
          <b:Person>
            <b:Last>Balfour</b:Last>
            <b:First>Heather</b:First>
          </b:Person>
          <b:Person>
            <b:Last>Bowen</b:Last>
            <b:First>Karen</b:First>
          </b:Person>
          <b:Person>
            <b:Last>Farley</b:Last>
            <b:First>Justine</b:First>
          </b:Person>
          <b:Person>
            <b:Last>Hardwick</b:Last>
            <b:First>Marsha</b:First>
          </b:Person>
          <b:Person>
            <b:Last>Lamontagne</b:Last>
            <b:First>Claude</b:First>
          </b:Person>
          <b:Person>
            <b:Last>Lundy</b:Last>
            <b:First>Marilyn</b:First>
          </b:Person>
          <b:Person>
            <b:Last>Syme</b:Last>
            <b:First>Ann</b:First>
          </b:Person>
          <b:Person>
            <b:Last>West</b:Last>
            <b:First>Pamela</b:First>
          </b:Person>
        </b:NameList>
      </b:Author>
    </b:Author>
    <b:Title>A Model to Guide Hospice Palliative Care: Based on National Principles and Norms of Practice</b:Title>
    <b:Year>2002</b:Year>
    <b:Publisher>Canadian Hospice Palliative Care Association (CHPCA)</b:Publisher>
    <b:City>Ottawa</b:City>
    <b:RefOrder>26</b:RefOrder>
  </b:Source>
  <b:Source>
    <b:Tag>Liu10</b:Tag>
    <b:SourceType>Book</b:SourceType>
    <b:Guid>{82BA93C1-C72E-413B-830D-FD83AA590B15}</b:Guid>
    <b:Author>
      <b:Author>
        <b:NameList>
          <b:Person>
            <b:Last>Liu</b:Last>
            <b:First>Xia</b:First>
          </b:Person>
        </b:NameList>
      </b:Author>
    </b:Author>
    <b:Title>A Requirement Engineering Framework for Assessing Health Care Information Systems (Master Thesis)</b:Title>
    <b:Year>2010</b:Year>
    <b:Publisher>University of Ottawa</b:Publisher>
    <b:City>Ottawa</b:City>
    <b:StateProvince>Ontario</b:StateProvince>
    <b:CountryRegion>Canada</b:CountryRegion>
    <b:URL>http://lotos.site.uottawa.ca/ucm/pub/UCM/VirLibXiaLiuMscThesis2010/XiaLiuMScThesis2010.pdf</b:URL>
    <b:RefOrder>28</b:RefOrder>
  </b:Source>
  <b:Source>
    <b:Tag>Gha10</b:Tag>
    <b:SourceType>BookSection</b:SourceType>
    <b:Guid>{4C12E9C3-D7D8-435F-8548-624B6DDB8F14}</b:Guid>
    <b:Author>
      <b:Author>
        <b:NameList>
          <b:Person>
            <b:Last>Ghattas</b:Last>
            <b:First>Johny</b:First>
          </b:Person>
          <b:Person>
            <b:Last>Peleg</b:Last>
            <b:First>Mor</b:First>
          </b:Person>
          <b:Person>
            <b:Last>Soffer</b:Last>
            <b:First>Pnina</b:First>
          </b:Person>
          <b:Person>
            <b:Last>Denekamp</b:Last>
            <b:First>Yaron</b:First>
          </b:Person>
        </b:NameList>
      </b:Author>
    </b:Author>
    <b:Title>Learning the Context of a Clinical Process</b:Title>
    <b:Year>2010</b:Year>
    <b:Publisher>Springer Berlin Heidelberg</b:Publisher>
    <b:BookTitle>Business Process Management Workshops</b:BookTitle>
    <b:Pages>545-556</b:Pages>
    <b:RefOrder>30</b:RefOrder>
  </b:Source>
  <b:Source>
    <b:Tag>Gro90</b:Tag>
    <b:SourceType>Book</b:SourceType>
    <b:Guid>{1C32C392-7E13-44EC-B29F-3453B334E5FF}</b:Guid>
    <b:Author>
      <b:Editor>
        <b:NameList>
          <b:Person>
            <b:Last>Field</b:Last>
            <b:First>Marilyn</b:First>
          </b:Person>
          <b:Person>
            <b:Last>Lohr</b:Last>
            <b:First>Kathleen</b:First>
          </b:Person>
        </b:NameList>
      </b:Editor>
    </b:Author>
    <b:Title>Clinical practice guidelines: directions for a new program</b:Title>
    <b:Year>1990</b:Year>
    <b:Issue>8</b:Issue>
    <b:Publisher>National Academies Press</b:Publisher>
    <b:RefOrder>29</b:RefOrder>
  </b:Source>
  <b:Source>
    <b:Tag>Rei07</b:Tag>
    <b:SourceType>JournalArticle</b:SourceType>
    <b:Guid>{DE5A0C03-29E3-4EEC-B737-E1B0FACB2158}</b:Guid>
    <b:Author>
      <b:Author>
        <b:NameList>
          <b:Person>
            <b:Last>Reichert</b:Last>
            <b:First>Manfred</b:First>
          </b:Person>
          <b:Person>
            <b:Last>Lenz</b:Last>
            <b:First>Richard</b:First>
          </b:Person>
        </b:NameList>
      </b:Author>
    </b:Author>
    <b:Title>IT support for healthcare processes – premises, challenges, perspectives</b:Title>
    <b:Year>2007</b:Year>
    <b:Publisher>ELSEVIER</b:Publisher>
    <b:JournalName>Data &amp; Knowledge Engineering</b:JournalName>
    <b:Pages>39–58</b:Pages>
    <b:Volume>61</b:Volume>
    <b:Issue>1</b:Issue>
    <b:RefOrder>23</b:RefOrder>
  </b:Source>
  <b:Source>
    <b:Tag>ElB07</b:Tag>
    <b:SourceType>JournalArticle</b:SourceType>
    <b:Guid>{7D14CAF1-3E19-4408-A446-75B8DBAE5ABA}</b:Guid>
    <b:Author>
      <b:Author>
        <b:NameList>
          <b:Person>
            <b:Last>El Baz</b:Last>
            <b:First>Noha</b:First>
          </b:Person>
          <b:Person>
            <b:Last>Middel</b:Last>
            <b:First>Berrie</b:First>
          </b:Person>
          <b:Person>
            <b:Last>van Dijk</b:Last>
            <b:First>Jitse</b:First>
          </b:Person>
          <b:Person>
            <b:Last>Oosterhof</b:Last>
            <b:First>Andre</b:First>
          </b:Person>
          <b:Person>
            <b:Last>Boonstra</b:Last>
            <b:First>Piet</b:First>
          </b:Person>
          <b:Person>
            <b:Last>Reijneveld</b:Last>
            <b:First>Sijmen</b:First>
          </b:Person>
        </b:NameList>
      </b:Author>
    </b:Author>
    <b:Title>Are the outcomes of clinical pathways evidence-based? A</b:Title>
    <b:JournalName>Journal of Evaluation in Clinical Practice</b:JournalName>
    <b:Year>2007</b:Year>
    <b:Pages>920–929</b:Pages>
    <b:Month>August</b:Month>
    <b:Day>21</b:Day>
    <b:Volume>13</b:Volume>
    <b:Issue>6</b:Issue>
    <b:RefOrder>32</b:RefOrder>
  </b:Source>
  <b:Source>
    <b:Tag>Gat11</b:Tag>
    <b:SourceType>BookSection</b:SourceType>
    <b:Guid>{AD020630-2CC5-4AAA-B26C-6BFA798AB696}</b:Guid>
    <b:Author>
      <b:Author>
        <b:NameList>
          <b:Person>
            <b:Last>Gattnar</b:Last>
            <b:First>Eva</b:First>
          </b:Person>
          <b:Person>
            <b:Last>Ekinci</b:Last>
            <b:First>Okan</b:First>
          </b:Person>
          <b:Person>
            <b:Last>Detschew</b:Last>
            <b:First>Vesselin</b:First>
          </b:Person>
        </b:NameList>
      </b:Author>
    </b:Author>
    <b:Title>A Novel Generic Clinical Reference Process Model for Event-Based Process Times Measurement</b:Title>
    <b:Year>2011</b:Year>
    <b:BookTitle>Business Information Systems Workshops</b:BookTitle>
    <b:Publisher>Springer Berlin Heidelberg</b:Publisher>
    <b:Volume>97</b:Volume>
    <b:RefOrder>33</b:RefOrder>
  </b:Source>
  <b:Source>
    <b:Tag>Dyc12</b:Tag>
    <b:SourceType>JournalArticle</b:SourceType>
    <b:Guid>{7E8F4718-60E9-4A5B-8282-C2D56A8774D9}</b:Guid>
    <b:Author>
      <b:Author>
        <b:NameList>
          <b:Person>
            <b:Last>Dyck</b:Last>
            <b:First>Walter</b:First>
            <b:Middle>Van</b:Middle>
          </b:Person>
          <b:Person>
            <b:Last>Vertes</b:Last>
            <b:First>Gergely</b:First>
          </b:Person>
          <b:Person>
            <b:Last>Palaniappan</b:Last>
            <b:First>Muhilan</b:First>
          </b:Person>
          <b:Person>
            <b:Last>Gassull</b:Last>
            <b:First>Daniel</b:First>
          </b:Person>
          <b:Person>
            <b:Last>Jain</b:Last>
            <b:First>Prateek</b:First>
          </b:Person>
          <b:Person>
            <b:Last>Schulthess</b:Last>
            <b:First>Duane</b:First>
          </b:Person>
          <b:Person>
            <b:Last>Tambuyzer</b:Last>
            <b:First>Erik</b:First>
          </b:Person>
          <b:Person>
            <b:Last>Hudson</b:Last>
            <b:First>Richard</b:First>
          </b:Person>
          <b:Person>
            <b:Last>Moran</b:Last>
            <b:First>Nuala</b:First>
          </b:Person>
        </b:NameList>
      </b:Author>
    </b:Author>
    <b:Title>Acute coronary syndrome: What is the cost-effectiveness of prevention, point-of-care technology and telemonitoring?</b:Title>
    <b:Year>2012</b:Year>
    <b:Pages>173–177</b:Pages>
    <b:Publisher>ELSEVIER</b:Publisher>
    <b:JournalName>Health Policy and Technology</b:JournalName>
    <b:Volume>1</b:Volume>
    <b:Issue>3</b:Issue>
    <b:RefOrder>36</b:RefOrder>
  </b:Source>
  <b:Source>
    <b:Tag>Van10</b:Tag>
    <b:SourceType>JournalArticle</b:SourceType>
    <b:Guid>{F7387794-AE75-48BD-A419-645A5A5C3629}</b:Guid>
    <b:Author>
      <b:Author>
        <b:NameList>
          <b:Person>
            <b:Last>Vanhaecht</b:Last>
            <b:First>Kris</b:First>
          </b:Person>
          <b:Person>
            <b:Last>Panella</b:Last>
            <b:First>Massimiliano</b:First>
          </b:Person>
          <b:Person>
            <b:Last>Zelm</b:Last>
            <b:First>Ruben</b:First>
            <b:Middle>van</b:Middle>
          </b:Person>
          <b:Person>
            <b:Last>Sermeus</b:Last>
            <b:First>Walter</b:First>
          </b:Person>
        </b:NameList>
      </b:Author>
    </b:Author>
    <b:Title>An overview on the history and concept of care pathways as complex interventions</b:Title>
    <b:JournalName>International Journal of Care Pathways</b:JournalName>
    <b:Year>2010</b:Year>
    <b:Pages>117-123</b:Pages>
    <b:Month>September</b:Month>
    <b:Volume>14</b:Volume>
    <b:Issue>3</b:Issue>
    <b:RefOrder>34</b:RefOrder>
  </b:Source>
  <b:Source>
    <b:Tag>Erd10</b:Tag>
    <b:SourceType>JournalArticle</b:SourceType>
    <b:Guid>{D05019B4-233E-41A7-9E43-40ACAA8C6F95}</b:Guid>
    <b:Author>
      <b:Author>
        <b:NameList>
          <b:Person>
            <b:Last>Erdem</b:Last>
            <b:First>Guliz</b:First>
          </b:Person>
          <b:Person>
            <b:Last>Geisler</b:Last>
            <b:First>&amp;Tobias</b:First>
          </b:Person>
          <b:Person>
            <b:Last>Flather</b:Last>
            <b:First>Marcus</b:First>
          </b:Person>
        </b:NameList>
      </b:Author>
    </b:Author>
    <b:Title>What Goes Into a Major Acute Coronary Syndrome Trial and What Will Future Trials Look Like?</b:Title>
    <b:JournalName>Current Cardiology Reports</b:JournalName>
    <b:Year>2010</b:Year>
    <b:Pages>348-355</b:Pages>
    <b:Publisher>Current Science Inc</b:Publisher>
    <b:Volume>12</b:Volume>
    <b:Issue>4</b:Issue>
    <b:RefOrder>37</b:RefOrder>
  </b:Source>
  <b:Source>
    <b:Tag>LiW13</b:Tag>
    <b:SourceType>JournalArticle</b:SourceType>
    <b:Guid>{1BCB133F-3CEE-45D3-9FA9-FEAA8349CC78}</b:Guid>
    <b:Author>
      <b:Author>
        <b:NameList>
          <b:Person>
            <b:Last>Li</b:Last>
            <b:First>Weizi</b:First>
          </b:Person>
          <b:Person>
            <b:Last>Liu</b:Last>
            <b:First>Kecheng</b:First>
          </b:Person>
          <b:Person>
            <b:Last>Yang</b:Last>
            <b:First>Hongqiao</b:First>
          </b:Person>
          <b:Person>
            <b:Last>Yu</b:Last>
            <b:First>Changrui</b:First>
          </b:Person>
        </b:NameList>
      </b:Author>
    </b:Author>
    <b:Title>Integrated clinical pathway management for medical quality improvement – based on a semiotically inspired systems architecture</b:Title>
    <b:JournalName>European Journal of Information Systems advance</b:JournalName>
    <b:Year>2013</b:Year>
    <b:Month>May</b:Month>
    <b:Day>28</b:Day>
    <b:RefOrder>35</b:RefOrder>
  </b:Source>
  <b:Source>
    <b:Tag>Arm10</b:Tag>
    <b:SourceType>BookSection</b:SourceType>
    <b:Guid>{8E644B5A-B05F-48A7-946D-72D08F35F527}</b:Guid>
    <b:Author>
      <b:Author>
        <b:NameList>
          <b:Person>
            <b:Last>Armellin</b:Last>
            <b:First>Giampaolo</b:First>
          </b:Person>
          <b:Person>
            <b:Last>Betti</b:Last>
            <b:First>Dario</b:First>
          </b:Person>
          <b:Person>
            <b:Last>Casati</b:Last>
            <b:First>Fabio</b:First>
          </b:Person>
          <b:Person>
            <b:Last>Chiasera</b:Last>
            <b:First>Annamaria</b:First>
          </b:Person>
          <b:Person>
            <b:Last>Martinez</b:Last>
            <b:First>Gloria</b:First>
          </b:Person>
          <b:Person>
            <b:Last>Stevovic</b:Last>
            <b:First>Jovan</b:First>
          </b:Person>
        </b:NameList>
      </b:Author>
    </b:Author>
    <b:Title>Privacy Preserving Event Driven Integration for Interoperating Social and Health Systems</b:Title>
    <b:Year>2010</b:Year>
    <b:Pages>54-69</b:Pages>
    <b:BookTitle>Secure Data Management</b:BookTitle>
    <b:Publisher>Springer Berlin Heidelberg</b:Publisher>
    <b:Volume>6358</b:Volume>
    <b:RefOrder>1</b:RefOrder>
  </b:Source>
  <b:Source>
    <b:Tag>Pre08</b:Tag>
    <b:SourceType>ConferenceProceedings</b:SourceType>
    <b:Guid>{6FBA1D73-9CE7-47E8-8DAD-08039BCAB790}</b:Guid>
    <b:Author>
      <b:Author>
        <b:NameList>
          <b:Person>
            <b:Last>Preuveneers</b:Last>
            <b:First>Davy</b:First>
          </b:Person>
          <b:Person>
            <b:Last>Yasar</b:Last>
            <b:First>Ansar-Ul-Haque</b:First>
          </b:Person>
          <b:Person>
            <b:Last>Berbers</b:Last>
            <b:First>Yolande</b:First>
          </b:Person>
        </b:NameList>
      </b:Author>
    </b:Author>
    <b:Title>Architectural Styles for Opportunistic Mobile Communication: Requirements and Design Patterns</b:Title>
    <b:Year>2008</b:Year>
    <b:City>Ilan</b:City>
    <b:Publisher>ACM</b:Publisher>
    <b:ConferenceName>International Conference on Mobile Technology, Applications, and Systems</b:ConferenceName>
    <b:RefOrder>85</b:RefOrder>
  </b:Source>
  <b:Source>
    <b:Tag>Hem10</b:Tag>
    <b:SourceType>ConferenceProceedings</b:SourceType>
    <b:Guid>{5F5CCC70-DA9F-4704-8FA3-68A0E4E1FFBF}</b:Guid>
    <b:Author>
      <b:Author>
        <b:NameList>
          <b:Person>
            <b:Last>Hemani</b:Last>
            <b:First>Aqeela</b:First>
          </b:Person>
          <b:Person>
            <b:Last>Shamsi</b:Last>
            <b:First>Jawwad</b:First>
          </b:Person>
        </b:NameList>
      </b:Author>
    </b:Author>
    <b:Title>Foundations of a generic design for complex event processing</b:Title>
    <b:Pages>1 - 6</b:Pages>
    <b:Year>2010</b:Year>
    <b:ConferenceName>International Conference on Information and Emerging Technologies</b:ConferenceName>
    <b:City>Karachi</b:City>
    <b:Publisher>IEEE</b:Publisher>
    <b:RefOrder>86</b:RefOrder>
  </b:Source>
  <b:Source>
    <b:Tag>Bus07</b:Tag>
    <b:SourceType>Book</b:SourceType>
    <b:Guid>{3FC18109-045B-461D-A77A-A96F2CD75C98}</b:Guid>
    <b:Author>
      <b:Author>
        <b:NameList>
          <b:Person>
            <b:Last>Buschmann</b:Last>
            <b:First>Frank</b:First>
          </b:Person>
          <b:Person>
            <b:Last>Henney</b:Last>
            <b:First>Kelvin</b:First>
          </b:Person>
          <b:Person>
            <b:Last>Schimdt</b:Last>
            <b:First>Douglas</b:First>
          </b:Person>
        </b:NameList>
      </b:Author>
    </b:Author>
    <b:Title>Pattern Oriented Software Architecture</b:Title>
    <b:Year>2007</b:Year>
    <b:Publisher>John Wiley &amp; Sons</b:Publisher>
    <b:Volume>5</b:Volume>
    <b:RefOrder>80</b:RefOrder>
  </b:Source>
  <b:Source>
    <b:Tag>Gro121</b:Tag>
    <b:SourceType>ConferenceProceedings</b:SourceType>
    <b:Guid>{7C582516-6FF9-4ADB-8D41-DC47A4A2A3A4}</b:Guid>
    <b:Author>
      <b:Author>
        <b:NameList>
          <b:Person>
            <b:Last>Gronli</b:Last>
            <b:First>Tor-Morten</b:First>
          </b:Person>
          <b:Person>
            <b:Last>Bygstad</b:Last>
            <b:First>Bendik</b:First>
          </b:Person>
        </b:NameList>
      </b:Author>
    </b:Author>
    <b:Title>A Successful Implementation of Service Oriented Architecture</b:Title>
    <b:Year>2012</b:Year>
    <b:Publisher>IEEE</b:Publisher>
    <b:Pages>41 - 46</b:Pages>
    <b:ConferenceName>26th International Conference on Advanced Information Networking and Applications Workshops</b:ConferenceName>
    <b:RefOrder>84</b:RefOrder>
  </b:Source>
  <b:Source>
    <b:Tag>Kem13</b:Tag>
    <b:SourceType>BookSection</b:SourceType>
    <b:Guid>{A803F517-29A3-471D-9DFF-305DEFE0EBFB}</b:Guid>
    <b:Author>
      <b:Author>
        <b:NameList>
          <b:Person>
            <b:Last>Kemper</b:Last>
            <b:First>Hans-Georg</b:First>
          </b:Person>
          <b:Person>
            <b:Last>Rausch</b:Last>
            <b:First>Peter</b:First>
          </b:Person>
          <b:Person>
            <b:Last>Baars</b:Last>
            <b:First>Henning</b:First>
          </b:Person>
        </b:NameList>
      </b:Author>
    </b:Author>
    <b:Title>Business Intelligence and Performance Management: Introduction</b:Title>
    <b:Pages>3-10</b:Pages>
    <b:Year>2013</b:Year>
    <b:Publisher>Springer London</b:Publisher>
    <b:BookTitle>Business Intelligence and Performance Management</b:BookTitle>
    <b:RefOrder>41</b:RefOrder>
  </b:Source>
  <b:Source>
    <b:Tag>Pot</b:Tag>
    <b:SourceType>ConferenceProceedings</b:SourceType>
    <b:Guid>{F561B6BF-E250-41A3-8C5E-FB9077517296}</b:Guid>
    <b:Author>
      <b:Author>
        <b:NameList>
          <b:Person>
            <b:Last>Pottebaum</b:Last>
            <b:First>Jens</b:First>
          </b:Person>
          <b:Person>
            <b:Last>Artikis</b:Last>
            <b:First>Alexander</b:First>
          </b:Person>
          <b:Person>
            <b:Last>Marterer</b:Last>
            <b:First>Robin</b:First>
          </b:Person>
          <b:Person>
            <b:Last>Paliouras</b:Last>
            <b:First>Georgios</b:First>
          </b:Person>
          <b:Person>
            <b:Last>Koch</b:Last>
            <b:First>Rainer</b:First>
          </b:Person>
        </b:NameList>
      </b:Author>
    </b:Author>
    <b:Title>Event Definition for the Application of Event Processing to Intelligent Resource Management</b:Title>
    <b:City>Lisbon</b:City>
    <b:ConferenceName>International Conference on Information Systems for Crisis Response and Management</b:ConferenceName>
    <b:Year>2011</b:Year>
    <b:RefOrder>87</b:RefOrder>
  </b:Source>
  <b:Source>
    <b:Tag>Azv05</b:Tag>
    <b:SourceType>JournalArticle</b:SourceType>
    <b:Guid>{34BA9C5C-C986-4C1A-B3C7-4525AC545819}</b:Guid>
    <b:Author>
      <b:Author>
        <b:NameList>
          <b:Person>
            <b:Last>Azvine</b:Last>
            <b:First>behnam</b:First>
          </b:Person>
          <b:Person>
            <b:Last>Zheng</b:Last>
            <b:First>Cui</b:First>
          </b:Person>
          <b:Person>
            <b:Last>Nauck</b:Last>
            <b:First>D</b:First>
          </b:Person>
        </b:NameList>
      </b:Author>
    </b:Author>
    <b:Title>Towards real-time business intelligence</b:Title>
    <b:Year>2005</b:Year>
    <b:Publisher>Kluwer Academic Publishers-Consultants Bureau</b:Publisher>
    <b:JournalName>BT Technology Journal</b:JournalName>
    <b:Pages>214-225</b:Pages>
    <b:Volume>23</b:Volume>
    <b:Issue>3</b:Issue>
    <b:RefOrder>12</b:RefOrder>
  </b:Source>
  <b:Source>
    <b:Tag>Eve08</b:Tag>
    <b:SourceType>Report</b:SourceType>
    <b:Guid>{088E46D4-4BD0-4726-AD98-86522DDD76CD}</b:Guid>
    <b:Author>
      <b:Author>
        <b:NameList>
          <b:Person>
            <b:Last>Evelson</b:Last>
            <b:First>Boris</b:First>
          </b:Person>
        </b:NameList>
      </b:Author>
    </b:Author>
    <b:Title>Topic Overview: Business Intelligence</b:Title>
    <b:Year>2008</b:Year>
    <b:Publisher>Forrester</b:Publisher>
    <b:RefOrder>118</b:RefOrder>
  </b:Source>
  <b:Source>
    <b:Tag>Placeholder2</b:Tag>
    <b:SourceType>ArticleInAPeriodical</b:SourceType>
    <b:Guid>{823CBE6C-39D6-448A-808D-EB7BD7361670}</b:Guid>
    <b:Author>
      <b:Author>
        <b:NameList>
          <b:Person>
            <b:Last>Middleton</b:Last>
            <b:First>G.</b:First>
          </b:Person>
          <b:Person>
            <b:Last>Peyton</b:Last>
            <b:First>L.</b:First>
          </b:Person>
          <b:Person>
            <b:Last>Kuziemsky</b:Last>
            <b:First>C.</b:First>
          </b:Person>
          <b:Person>
            <b:Last>Eze</b:Last>
            <b:First>B</b:First>
          </b:Person>
        </b:NameList>
      </b:Author>
    </b:Author>
    <b:Title>A framework for continuous compliance monitoring of eHealth Processes</b:Title>
    <b:Year>2009</b:Year>
    <b:City>New Brunswick</b:City>
    <b:PublicationTitle>Theses: Msc in Electronic Business Technologies</b:PublicationTitle>
    <b:StateProvince>Ontario</b:StateProvince>
    <b:CountryRegion>Canada</b:CountryRegion>
    <b:Publisher>World Congress on Privacy, Security, Trust and Management of eBusiness</b:Publisher>
    <b:URL>http://search.proquest.com/docview/502545069?accountid=14701</b:URL>
    <b:ConferenceName>World Congress on Privacy, Security, Trust and the Management of e-Business.</b:ConferenceName>
    <b:Pages>152-160</b:Pages>
    <b:ShortTitle>CONGRESS '09</b:ShortTitle>
    <b:DOI>10.1109/CONGRESS.2009.9</b:DOI>
    <b:PeriodicalTitle>World Congress on Privacy, Security, Trust and the Management of e-Business.</b:PeriodicalTitle>
    <b:Month>August</b:Month>
    <b:Day>25-27</b:Day>
    <b:RefOrder>148</b:RefOrder>
  </b:Source>
  <b:Source>
    <b:Tag>Che10</b:Tag>
    <b:SourceType>Book</b:SourceType>
    <b:Guid>{972C9778-C06A-4A8C-A2F0-40A734C8D33E}</b:Guid>
    <b:Author>
      <b:Author>
        <b:NameList>
          <b:Person>
            <b:Last>Chelimsky</b:Last>
            <b:First>David</b:First>
          </b:Person>
          <b:Person>
            <b:Last>Astels</b:Last>
            <b:First>Dave</b:First>
          </b:Person>
          <b:Person>
            <b:Last>Helmkamp</b:Last>
            <b:First>Bryan</b:First>
          </b:Person>
          <b:Person>
            <b:Last>North</b:Last>
            <b:First>Dan</b:First>
          </b:Person>
          <b:Person>
            <b:Last>Dennis</b:Last>
            <b:First>Zach</b:First>
          </b:Person>
          <b:Person>
            <b:Last>Hellesoy</b:Last>
            <b:First>Aslak</b:First>
          </b:Person>
        </b:NameList>
      </b:Author>
    </b:Author>
    <b:Title>The RSpec Book: Behaviour Driven Development with Rspec, Cucumber, and Friends</b:Title>
    <b:Year>2010</b:Year>
    <b:Publisher>Pragmatic Bookshelf</b:Publisher>
    <b:RefOrder>79</b:RefOrder>
  </b:Source>
  <b:Source>
    <b:Tag>Zha09</b:Tag>
    <b:SourceType>JournalArticle</b:SourceType>
    <b:Guid>{C459227F-39DE-4315-800A-2877C41712F3}</b:Guid>
    <b:Author>
      <b:Author>
        <b:NameList>
          <b:Person>
            <b:Last>Zhang</b:Last>
            <b:First>Jinyan</b:First>
          </b:Person>
          <b:Person>
            <b:Last>Lu</b:Last>
            <b:First>Xudong</b:First>
          </b:Person>
          <b:Person>
            <b:Last>Nie</b:Last>
            <b:First>Hongchao</b:First>
          </b:Person>
          <b:Person>
            <b:Last>Huang</b:Last>
            <b:First>Zhengxing</b:First>
          </b:Person>
          <b:Person>
            <b:Last>Van der Aalst</b:Last>
            <b:First>W</b:First>
          </b:Person>
        </b:NameList>
      </b:Author>
    </b:Author>
    <b:Title>Radiology information system: a workﬂow-based approach</b:Title>
    <b:Pages>509-516</b:Pages>
    <b:Year>2009</b:Year>
    <b:Publisher>Springer-Verlag</b:Publisher>
    <b:JournalName>International Journal of Computer Assisted Radiology and Surgery</b:JournalName>
    <b:Volume>4</b:Volume>
    <b:Issue>5</b:Issue>
    <b:RefOrder>153</b:RefOrder>
  </b:Source>
  <b:Source>
    <b:Tag>Nib05</b:Tag>
    <b:SourceType>JournalArticle</b:SourceType>
    <b:Guid>{23F62AF0-90DD-4343-BB23-524DA79B484C}</b:Guid>
    <b:Author>
      <b:Author>
        <b:NameList>
          <b:Person>
            <b:Last>Niblett</b:Last>
            <b:First>P</b:First>
          </b:Person>
          <b:Person>
            <b:Last>Graham</b:Last>
            <b:First>S</b:First>
          </b:Person>
        </b:NameList>
      </b:Author>
    </b:Author>
    <b:Title>Events and service-oriented architecture: The OASIS Web Services Notification Specifications.</b:Title>
    <b:Year>2005</b:Year>
    <b:JournalName>IBM Systems Journal</b:JournalName>
    <b:Pages>869-886</b:Pages>
    <b:Volume>44</b:Volume>
    <b:Issue>4</b:Issue>
    <b:RefOrder>8</b:RefOrder>
  </b:Source>
  <b:Source>
    <b:Tag>Placeholder3</b:Tag>
    <b:SourceType>ConferenceProceedings</b:SourceType>
    <b:Guid>{EF6C4919-6AC1-406C-839D-7DC8AF62DACD}</b:Guid>
    <b:Author>
      <b:Author>
        <b:NameList>
          <b:Person>
            <b:Last>Boubbeta-Puig</b:Last>
            <b:First>J.</b:First>
          </b:Person>
          <b:Person>
            <b:Last>Ortiz</b:Last>
            <b:First>G.</b:First>
          </b:Person>
          <b:Person>
            <b:Last>Medina-Bulo</b:Last>
            <b:First>I</b:First>
          </b:Person>
        </b:NameList>
      </b:Author>
    </b:Author>
    <b:Title>An approach of early disease detection using CEP and SOA.</b:Title>
    <b:Pages>143-148</b:Pages>
    <b:Year>2011</b:Year>
    <b:ConferenceName>Third International Conference on Advanced Service Computing</b:ConferenceName>
    <b:City>Rome, Italy</b:City>
    <b:RefOrder>155</b:RefOrder>
  </b:Source>
  <b:Source>
    <b:Tag>Bou12</b:Tag>
    <b:SourceType>JournalArticle</b:SourceType>
    <b:Guid>{789547C5-7FB4-4B86-B495-5837150BAA73}</b:Guid>
    <b:Author>
      <b:Author>
        <b:NameList>
          <b:Person>
            <b:Last>Boulos</b:Last>
            <b:First>Maged</b:First>
          </b:Person>
          <b:Person>
            <b:Last>Berry</b:Last>
            <b:First>Geoff</b:First>
          </b:Person>
        </b:NameList>
      </b:Author>
    </b:Author>
    <b:Title>Real-time locating systems (RTLS) in healthcare: a condensed primer</b:Title>
    <b:JournalName>International Journal of Health Geographics</b:JournalName>
    <b:Year>2012</b:Year>
    <b:Volume>11</b:Volume>
    <b:Issue>25</b:Issue>
    <b:RefOrder>156</b:RefOrder>
  </b:Source>
  <b:Source>
    <b:Tag>Placeholder8</b:Tag>
    <b:SourceType>ConferenceProceedings</b:SourceType>
    <b:Guid>{E62FE338-648A-408F-9066-A7A06A226024}</b:Guid>
    <b:Author>
      <b:Author>
        <b:NameList>
          <b:Person>
            <b:Last>Mouttham</b:Last>
            <b:First>A.</b:First>
          </b:Person>
          <b:Person>
            <b:Last>Peyton</b:Last>
            <b:First>L.</b:First>
          </b:Person>
          <b:Person>
            <b:Last>Kuziemsky</b:Last>
            <b:First>C.</b:First>
          </b:Person>
        </b:NameList>
      </b:Author>
    </b:Author>
    <b:Title>Leveraging Performance Analytics to Improve Integration of Care</b:Title>
    <b:Pages>56-62</b:Pages>
    <b:Year>2011</b:Year>
    <b:ConferenceName>SEHC,11</b:ConferenceName>
    <b:City>Waikiki, Honolulu</b:City>
    <b:Publisher>ACM</b:Publisher>
    <b:StandardNumber>978-1-4503-0585-3/11/05</b:StandardNumber>
    <b:RefOrder>2</b:RefOrder>
  </b:Source>
  <b:Source>
    <b:Tag>Inm05</b:Tag>
    <b:SourceType>Book</b:SourceType>
    <b:Guid>{9859704D-5119-48F9-8B5C-B2BAE97F20D7}</b:Guid>
    <b:Author>
      <b:Author>
        <b:NameList>
          <b:Person>
            <b:Last>Inmon</b:Last>
            <b:First>William</b:First>
            <b:Middle>H.</b:Middle>
          </b:Person>
        </b:NameList>
      </b:Author>
    </b:Author>
    <b:Title>Building the data warehouse</b:Title>
    <b:Year>2005</b:Year>
    <b:Publisher>Wiley Publishers</b:Publisher>
    <b:City>Indianapolis</b:City>
    <b:Pages>543</b:Pages>
    <b:StandardNumber>0471081302</b:StandardNumber>
    <b:Edition>4th</b:Edition>
    <b:RefOrder>120</b:RefOrder>
  </b:Source>
  <b:Source>
    <b:Tag>Leg11</b:Tag>
    <b:SourceType>JournalArticle</b:SourceType>
    <b:Guid>{DA32434A-424F-44A1-841C-3E76C86782F2}</b:Guid>
    <b:Author>
      <b:Author>
        <b:NameList>
          <b:Person>
            <b:Last>Leggat</b:Last>
            <b:First>G</b:First>
            <b:Middle>Sandra</b:Middle>
          </b:Person>
          <b:Person>
            <b:Last>Bartram</b:Last>
            <b:First>Timothy</b:First>
          </b:Person>
          <b:Person>
            <b:Last>Stanton</b:Last>
            <b:First>Professor</b:First>
            <b:Middle>Pauline</b:Middle>
          </b:Person>
        </b:NameList>
      </b:Author>
    </b:Author>
    <b:Title>High performance work systems: the gap between policy and practice in health care</b:Title>
    <b:Year>2011</b:Year>
    <b:JournalName>Journal of Health Organization and Management</b:JournalName>
    <b:Pages>281-297</b:Pages>
    <b:Volume>25</b:Volume>
    <b:Issue>3</b:Issue>
    <b:RefOrder>42</b:RefOrder>
  </b:Source>
  <b:Source>
    <b:Tag>Roy06</b:Tag>
    <b:SourceType>ConferenceProceedings</b:SourceType>
    <b:Guid>{E9FA75E6-05BC-4A03-9C6F-79578315EE23}</b:Guid>
    <b:Author>
      <b:Author>
        <b:NameList>
          <b:Person>
            <b:Last>Roy</b:Last>
            <b:First>Jean-Francois</b:First>
          </b:Person>
          <b:Person>
            <b:Last>Kealey</b:Last>
            <b:First>Jason</b:First>
          </b:Person>
          <b:Person>
            <b:Last>Amyot</b:Last>
            <b:First>Daniel</b:First>
          </b:Person>
        </b:NameList>
      </b:Author>
    </b:Author>
    <b:Title>Towards Integrated Tool Support for the User Requirements Notation</b:Title>
    <b:City>Kaiserslautern</b:City>
    <b:Year>2006</b:Year>
    <b:Pages>198-215</b:Pages>
    <b:ConferenceName>5th International Workshop on System Analysis and Modeling: Language Profiles</b:ConferenceName>
    <b:Publisher>Springer Berlin Heidelberg</b:Publisher>
    <b:Volume>4320</b:Volume>
    <b:RefOrder>94</b:RefOrder>
  </b:Source>
  <b:Source>
    <b:Tag>Pou07</b:Tag>
    <b:SourceType>ConferenceProceedings</b:SourceType>
    <b:Guid>{E7AE6DCE-1504-433C-9D18-CF8F9C6824A2}</b:Guid>
    <b:Author>
      <b:Author>
        <b:NameList>
          <b:Person>
            <b:Last>Pourshahid</b:Last>
            <b:First>Alireza</b:First>
          </b:Person>
          <b:Person>
            <b:Last>Amyot</b:Last>
            <b:First>Daniel</b:First>
          </b:Person>
          <b:Person>
            <b:Last>Chen</b:Last>
            <b:First>Pengfei</b:First>
          </b:Person>
          <b:Person>
            <b:Last>Weiss</b:Last>
            <b:First>Michael</b:First>
          </b:Person>
          <b:Person>
            <b:Last>Forster</b:Last>
            <b:First>Alan</b:First>
            <b:Middle>J</b:Middle>
          </b:Person>
        </b:NameList>
      </b:Author>
    </b:Author>
    <b:Title>Business Process Monitoring and Alignment: An Approach Based on the User Requirements Notation and Business Intelligence Tools</b:Title>
    <b:Year>2007</b:Year>
    <b:Pages>80–91</b:Pages>
    <b:ConferenceName>10th workshop of requirement engineering</b:ConferenceName>
    <b:City>Toronto</b:City>
    <b:RefOrder>93</b:RefOrder>
  </b:Source>
  <b:Source>
    <b:Tag>Sch12</b:Tag>
    <b:SourceType>JournalArticle</b:SourceType>
    <b:Guid>{92ECDB9F-08A8-49CA-8B5C-E18828E02D1D}</b:Guid>
    <b:Author>
      <b:Author>
        <b:NameList>
          <b:Person>
            <b:Last>Schlegel</b:Last>
            <b:First>Thomas</b:First>
          </b:Person>
          <b:Person>
            <b:Last>Vidackovic</b:Last>
            <b:First>Kresimir</b:First>
          </b:Person>
          <b:Person>
            <b:Last>Dusch</b:Last>
            <b:First>Sebastian</b:First>
          </b:Person>
          <b:Person>
            <b:Last>Seiger</b:Last>
            <b:First>Ronny</b:First>
          </b:Person>
        </b:NameList>
      </b:Author>
    </b:Author>
    <b:Title>Management of interactive business processes in decentralized service infrastructures through v</b:Title>
    <b:Pages>137-144</b:Pages>
    <b:Year>2012</b:Year>
    <b:Publisher>Elsevier</b:Publisher>
    <b:JournalName>Journal of King Saud University –Computer and Information Sciences</b:JournalName>
    <b:Volume>24</b:Volume>
    <b:RefOrder>151</b:RefOrder>
  </b:Source>
  <b:Source>
    <b:Tag>Jar10</b:Tag>
    <b:SourceType>Book</b:SourceType>
    <b:Guid>{8A1CF100-4176-4169-83BB-60ADB39B2577}</b:Guid>
    <b:Author>
      <b:Author>
        <b:NameList>
          <b:Person>
            <b:Last>Jarke</b:Last>
            <b:First>Matthias</b:First>
          </b:Person>
          <b:Person>
            <b:Last>Lenzerini</b:Last>
            <b:First>Maurizio</b:First>
          </b:Person>
          <b:Person>
            <b:Last>Vassiliou</b:Last>
            <b:First>Yannis</b:First>
          </b:Person>
          <b:Person>
            <b:Last>Vassiliadis</b:Last>
            <b:First>Panos</b:First>
          </b:Person>
        </b:NameList>
      </b:Author>
    </b:Author>
    <b:Title>Fundamentals of Data Warehouses</b:Title>
    <b:Year>2010</b:Year>
    <b:Pages>219</b:Pages>
    <b:Publisher>Springer</b:Publisher>
    <b:Edition>Second</b:Edition>
    <b:RefOrder>157</b:RefOrder>
  </b:Source>
  <b:Source>
    <b:Tag>Alu</b:Tag>
    <b:SourceType>Book</b:SourceType>
    <b:Guid>{FCB79CCD-A87A-4F91-8B5F-CC19AE3542B1}</b:Guid>
    <b:Author>
      <b:Author>
        <b:NameList>
          <b:Person>
            <b:Last>Alur</b:Last>
            <b:First>Deepak</b:First>
          </b:Person>
          <b:Person>
            <b:Last>Malks</b:Last>
            <b:First>Dan</b:First>
          </b:Person>
          <b:Person>
            <b:Last>Crupi</b:Last>
            <b:First>John</b:First>
          </b:Person>
        </b:NameList>
      </b:Author>
    </b:Author>
    <b:Title>Core J2EE Patterns Best Practices and Design Strategies</b:Title>
    <b:Year>2003</b:Year>
    <b:Publisher>Prentice Hall</b:Publisher>
    <b:Pages>528</b:Pages>
    <b:Edition>Second</b:Edition>
    <b:RefOrder>158</b:RefOrder>
  </b:Source>
  <b:Source>
    <b:Tag>Bha13</b:Tag>
    <b:SourceType>Report</b:SourceType>
    <b:Guid>{106F57B1-19EC-422B-B697-4640F521A6A1}</b:Guid>
    <b:Author>
      <b:Author>
        <b:NameList>
          <b:Person>
            <b:Last>Bhatia</b:Last>
            <b:First>Amanpal</b:First>
          </b:Person>
        </b:NameList>
      </b:Author>
    </b:Author>
    <b:Title>Transformation of a Web Application for Patient Monitoring into a Real-time Business Intelligence Portal</b:Title>
    <b:Year>2013</b:Year>
    <b:Department>Electrical Engineering and Computer Science (EECS)</b:Department>
    <b:Institution>University of Ottawa</b:Institution>
    <b:ThesisType>Master's Report</b:ThesisType>
    <b:City>Ottawa</b:City>
    <b:RefOrder>162</b:RefOrder>
  </b:Source>
  <b:Source>
    <b:Tag>Amy12</b:Tag>
    <b:SourceType>ConferenceProceedings</b:SourceType>
    <b:Guid>{B07207CE-7786-4F92-B20A-ABEF31BBA583}</b:Guid>
    <b:Author>
      <b:Author>
        <b:NameList>
          <b:Person>
            <b:Last>Amyot</b:Last>
            <b:First>Danial</b:First>
          </b:Person>
        </b:NameList>
      </b:Author>
    </b:Author>
    <b:Title>An architecture and a platform for real-time, location-based patient flow monitoring. Invited talk</b:Title>
    <b:City>Kuwait</b:City>
    <b:Year>2012</b:Year>
    <b:ConferenceName>Third Kuwait Conference on e-Services and e-Systems</b:ConferenceName>
    <b:RefOrder>160</b:RefOrder>
  </b:Source>
  <b:Source>
    <b:Tag>Mou13</b:Tag>
    <b:SourceType>ConferenceProceedings</b:SourceType>
    <b:Guid>{DE4F1037-9E19-485E-B53A-5FC83DE02A9F}</b:Guid>
    <b:Author>
      <b:Author>
        <b:NameList>
          <b:Person>
            <b:Last>Mouttham</b:Last>
            <b:First>Alain</b:First>
          </b:Person>
        </b:NameList>
      </b:Author>
    </b:Author>
    <b:Title>A Framework for Real-Time Analytics and Decision Support in Patient Flow Management. Invited Talk</b:Title>
    <b:Year>2013</b:Year>
    <b:ConferenceName>IBM IMPACT 2013</b:ConferenceName>
    <b:City>Las Vegas</b:City>
    <b:RefOrder>159</b:RefOrder>
  </b:Source>
  <b:Source>
    <b:Tag>Sax13</b:Tag>
    <b:SourceType>BookSection</b:SourceType>
    <b:Guid>{2F3AAD56-6A2A-4368-9F44-32446A191171}</b:Guid>
    <b:Author>
      <b:Author>
        <b:NameList>
          <b:Person>
            <b:Last>Saxena</b:Last>
            <b:First>Rahul</b:First>
          </b:Person>
          <b:Person>
            <b:Last>Srinivasan</b:Last>
            <b:First>Anand</b:First>
          </b:Person>
        </b:NameList>
      </b:Author>
    </b:Author>
    <b:Title>Business Intelligence</b:Title>
    <b:Pages>85-99</b:Pages>
    <b:Year>2013</b:Year>
    <b:Publisher>Springer New York</b:Publisher>
    <b:BookTitle>Business Analytics A Practitioner’s Guide</b:BookTitle>
    <b:Volume>186</b:Volume>
    <b:ChapterNumber>Seven</b:ChapterNumber>
    <b:RefOrder>119</b:RefOrder>
  </b:Source>
  <b:Source>
    <b:Tag>Kim021</b:Tag>
    <b:SourceType>BookSection</b:SourceType>
    <b:Guid>{C90C69BC-9C5E-46F3-97B7-F415674CC778}</b:Guid>
    <b:Author>
      <b:Author>
        <b:NameList>
          <b:Person>
            <b:Last>Kimball</b:Last>
            <b:First>Ralph</b:First>
          </b:Person>
          <b:Person>
            <b:Last>Ross</b:Last>
            <b:First>Margy</b:First>
          </b:Person>
        </b:NameList>
      </b:Author>
    </b:Author>
    <b:Title>Health Care</b:Title>
    <b:Year>2002</b:Year>
    <b:BookTitle>The Data Warehouse Toolkit</b:BookTitle>
    <b:Pages>255-275</b:Pages>
    <b:Publisher>Wiley Computer Publishing</b:Publisher>
    <b:Edition>2nd</b:Edition>
    <b:ChapterNumber>13</b:ChapterNumber>
    <b:RefOrder>45</b:RefOrder>
  </b:Source>
  <b:Source>
    <b:Tag>Kap96</b:Tag>
    <b:SourceType>Book</b:SourceType>
    <b:Guid>{3E9927AD-4316-4F17-BCE6-E107E497F4CB}</b:Guid>
    <b:Author>
      <b:Author>
        <b:NameList>
          <b:Person>
            <b:Last>Kaplan</b:Last>
            <b:First>Robert</b:First>
            <b:Middle>S</b:Middle>
          </b:Person>
          <b:Person>
            <b:Last>Norton</b:Last>
            <b:First>David</b:First>
            <b:Middle>P</b:Middle>
          </b:Person>
        </b:NameList>
      </b:Author>
    </b:Author>
    <b:Title>The Balanced Scorecard: Translating Strategy into Action</b:Title>
    <b:Year>1996</b:Year>
    <b:Publisher>Harvard Business Press</b:Publisher>
    <b:Edition>1st</b:Edition>
    <b:RefOrder>39</b:RefOrder>
  </b:Source>
  <b:Source>
    <b:Tag>Hab10</b:Tag>
    <b:SourceType>JournalArticle</b:SourceType>
    <b:Guid>{468F762D-6700-4B68-A325-2F4535FED855}</b:Guid>
    <b:Author>
      <b:Author>
        <b:NameList>
          <b:Person>
            <b:Last>Habib</b:Last>
            <b:First>Jamie</b:First>
            <b:Middle>L</b:Middle>
          </b:Person>
        </b:NameList>
      </b:Author>
    </b:Author>
    <b:Title>EHRs, Meaningful Use, and a Model EMR</b:Title>
    <b:Year>2010</b:Year>
    <b:Month>May</b:Month>
    <b:JournalName>Drug Beneﬁt Trends</b:JournalName>
    <b:Pages>99-101</b:Pages>
    <b:Volume>22</b:Volume>
    <b:Issue>4</b:Issue>
    <b:RefOrder>51</b:RefOrder>
  </b:Source>
  <b:Source>
    <b:Tag>Vai121</b:Tag>
    <b:SourceType>ElectronicSource</b:SourceType>
    <b:Guid>{56554FD0-6C3D-4BA1-B727-DDE32A07B8CF}</b:Guid>
    <b:Author>
      <b:Editor>
        <b:NameList>
          <b:Person>
            <b:Last>Vaishnavi</b:Last>
            <b:First>Vijay</b:First>
          </b:Person>
          <b:Person>
            <b:Last>Kuechler</b:Last>
            <b:First>Bill</b:First>
          </b:Person>
        </b:NameList>
      </b:Editor>
    </b:Author>
    <b:Title>Design Science Research in Information Systems</b:Title>
    <b:Year>2012</b:Year>
    <b:Month>November</b:Month>
    <b:Day>11</b:Day>
    <b:YearAccessed>2013</b:YearAccessed>
    <b:MonthAccessed>September</b:MonthAccessed>
    <b:DayAccessed>25</b:DayAccessed>
    <b:URL>http://www.desrist.org/design-research-in-information-systems/</b:URL>
    <b:Publisher>Association for Information Systems</b:Publisher>
    <b:RefOrder>19</b:RefOrder>
  </b:Source>
  <b:Source>
    <b:Tag>Pef06</b:Tag>
    <b:SourceType>ConferenceProceedings</b:SourceType>
    <b:Guid>{58536DB9-CFC4-4CE0-9DC5-53B7C64E06E5}</b:Guid>
    <b:Author>
      <b:Author>
        <b:NameList>
          <b:Person>
            <b:Last>Peffers</b:Last>
            <b:First>Ken</b:First>
          </b:Person>
          <b:Person>
            <b:Last>Tuunanen</b:Last>
            <b:First>Tuure</b:First>
          </b:Person>
          <b:Person>
            <b:Last>Gengler</b:Last>
            <b:First>Charles</b:First>
          </b:Person>
          <b:Person>
            <b:Last>Rossi</b:Last>
            <b:First>Matti</b:First>
          </b:Person>
          <b:Person>
            <b:Last>Hui</b:Last>
            <b:First>Wendy</b:First>
          </b:Person>
          <b:Person>
            <b:Last>Virtanen</b:Last>
            <b:First>Ville</b:First>
          </b:Person>
          <b:Person>
            <b:Last>Bragge</b:Last>
            <b:First>Johanna</b:First>
          </b:Person>
        </b:NameList>
      </b:Author>
    </b:Author>
    <b:Title>The Design Science Research Process: A Model For Producing And Presenting Infor-mation Systems Research</b:Title>
    <b:Year>2006</b:Year>
    <b:Pages>83-106</b:Pages>
    <b:ConferenceName>Proceedings of the First International Conference on Design Science Research in Information Systems and Technology</b:ConferenceName>
    <b:RefOrder>21</b:RefOrder>
  </b:Source>
  <b:Source>
    <b:Tag>Alv</b:Tag>
    <b:SourceType>ElectronicSource</b:SourceType>
    <b:Guid>{56F9C7F7-6FAD-498E-BA32-B6864B3D26C1}</b:Guid>
    <b:Author>
      <b:Editor>
        <b:NameList>
          <b:Person>
            <b:Last>Alves</b:Last>
            <b:First>Alexandre</b:First>
          </b:Person>
          <b:Person>
            <b:Last>Arkin</b:Last>
            <b:First>Assaf</b:First>
          </b:Person>
          <b:Person>
            <b:Last>Askary</b:Last>
            <b:First>Sid</b:First>
          </b:Person>
          <b:Person>
            <b:Last>Barreto</b:Last>
            <b:First>Charlton</b:First>
          </b:Person>
          <b:Person>
            <b:Last>Bloch</b:Last>
            <b:First>Ben</b:First>
          </b:Person>
          <b:Person>
            <b:Last>Curbera</b:Last>
            <b:First>Francisco</b:First>
          </b:Person>
          <b:Person>
            <b:Last>Ford</b:Last>
            <b:First>Mark</b:First>
          </b:Person>
          <b:Person>
            <b:Last>Goland</b:Last>
            <b:First>Yaron</b:First>
          </b:Person>
          <b:Person>
            <b:Last>Guízar</b:Last>
            <b:First>Alejandro</b:First>
          </b:Person>
          <b:Person>
            <b:Last>Kartha</b:Last>
            <b:First>Neelakantan</b:First>
          </b:Person>
          <b:Person>
            <b:Last>Liu</b:Last>
            <b:First>Canyang</b:First>
          </b:Person>
          <b:Person>
            <b:Last>Khalaf</b:Last>
            <b:First>Rania</b:First>
          </b:Person>
          <b:Person>
            <b:Last>König</b:Last>
            <b:First>Dieter</b:First>
          </b:Person>
          <b:Person>
            <b:Last>Marin</b:Last>
            <b:First>Mike</b:First>
          </b:Person>
          <b:Person>
            <b:Last>Mehta</b:Last>
            <b:First>Vinkesh</b:First>
          </b:Person>
          <b:Person>
            <b:Last>Thatte</b:Last>
            <b:First>Satish</b:First>
          </b:Person>
          <b:Person>
            <b:Last>Der Rijn</b:Last>
            <b:First>Danny</b:First>
          </b:Person>
          <b:Person>
            <b:Last>Yendluri</b:Last>
            <b:First>Prasad</b:First>
          </b:Person>
          <b:Person>
            <b:Last>Yiu</b:Last>
            <b:First>Alex</b:First>
          </b:Person>
        </b:NameList>
      </b:Editor>
    </b:Author>
    <b:Title>Web Services Business Process Execution Language Version 2.0 OASIS Standard</b:Title>
    <b:Year>2007</b:Year>
    <b:Month>April</b:Month>
    <b:Day>11</b:Day>
    <b:YearAccessed>2013</b:YearAccessed>
    <b:MonthAccessed>September</b:MonthAccessed>
    <b:DayAccessed>25</b:DayAccessed>
    <b:URL>http://docs.oasis-open.org/wsbpel/2.0/OS/wsbpel-v2.0-OS.pdf</b:URL>
    <b:Publisher>OASIS</b:Publisher>
    <b:RefOrder>106</b:RefOrder>
  </b:Source>
  <b:Source>
    <b:Tag>Acc13</b:Tag>
    <b:SourceType>InternetSite</b:SourceType>
    <b:Guid>{CFAE1602-F37E-4222-9750-CA337520B94D}</b:Guid>
    <b:Title>Accredidation Canada</b:Title>
    <b:InternetSiteTitle>Hospice Palliative and End-of-Life Services</b:InternetSiteTitle>
    <b:YearAccessed>2013</b:YearAccessed>
    <b:MonthAccessed>September</b:MonthAccessed>
    <b:DayAccessed>25</b:DayAccessed>
    <b:URL>http://www.accreditation.ca/accreditation-programs/qmentum/standards/hospice-palliative-and-end-of-life-services/</b:URL>
    <b:Year>2013</b:Year>
    <b:RefOrder>27</b:RefOrder>
  </b:Source>
  <b:Source>
    <b:Tag>Amy13</b:Tag>
    <b:SourceType>ElectronicSource</b:SourceType>
    <b:Guid>{FA2C3C1A-CC8E-4D36-A957-81126B9F2A63}</b:Guid>
    <b:Author>
      <b:Editor>
        <b:NameList>
          <b:Person>
            <b:Last>Amyot</b:Last>
            <b:First>Danial</b:First>
          </b:Person>
          <b:Person>
            <b:Last>Mussbacher</b:Last>
            <b:First>Gunter</b:First>
          </b:Person>
        </b:NameList>
      </b:Editor>
    </b:Author>
    <b:Title>ITU-T, Recommendations Z.151 : User Requirements Notation (URN) - Language definition</b:Title>
    <b:City>Geneva,</b:City>
    <b:CountryRegion>Switzerland</b:CountryRegion>
    <b:Edition>2.0</b:Edition>
    <b:YearAccessed>2013</b:YearAccessed>
    <b:MonthAccessed>September</b:MonthAccessed>
    <b:URL>http://www.itu.int/rec/T-REC-Z.151/en</b:URL>
    <b:Year>2012</b:Year>
    <b:Month>10</b:Month>
    <b:DayAccessed>25</b:DayAccessed>
    <b:RefOrder>91</b:RefOrder>
  </b:Source>
  <b:Source>
    <b:Tag>And12</b:Tag>
    <b:SourceType>InternetSite</b:SourceType>
    <b:Guid>{2199D637-32BB-4AD7-A2EC-A1D17C1E9493}</b:Guid>
    <b:Year>2012</b:Year>
    <b:Month>July</b:Month>
    <b:Day>03</b:Day>
    <b:YearAccessed>2013</b:YearAccessed>
    <b:MonthAccessed>September</b:MonthAccessed>
    <b:URL>http://www.andromda.org/index.html</b:URL>
    <b:Author>
      <b:Author>
        <b:NameList>
          <b:Person>
            <b:Last>AndroMDA</b:Last>
          </b:Person>
        </b:NameList>
      </b:Author>
    </b:Author>
    <b:DayAccessed>25</b:DayAccessed>
    <b:RefOrder>105</b:RefOrder>
  </b:Source>
  <b:Source>
    <b:Tag>Con06</b:Tag>
    <b:SourceType>ElectronicSource</b:SourceType>
    <b:Guid>{B119A309-9A58-47C9-9856-1E02CFD72DA8}</b:Guid>
    <b:Author>
      <b:Author>
        <b:NameList>
          <b:Person>
            <b:Last>Consulting</b:Last>
            <b:First>Enix</b:First>
          </b:Person>
        </b:NameList>
      </b:Author>
    </b:Author>
    <b:Title>Issues and Best Practices for the BPM and SOA Journey [White Paper]</b:Title>
    <b:Year>2006</b:Year>
    <b:ThesisType>White Paper</b:ThesisType>
    <b:URL>http://www.waria.com/Documents/Issues_and_Best_Practices_for_the_BPM_and_SOA_Journey.pdf</b:URL>
    <b:YearAccessed>2013</b:YearAccessed>
    <b:MonthAccessed>September</b:MonthAccessed>
    <b:DayAccessed>25</b:DayAccessed>
    <b:RefOrder>126</b:RefOrder>
  </b:Source>
  <b:Source>
    <b:Tag>Den06</b:Tag>
    <b:SourceType>ElectronicSource</b:SourceType>
    <b:Guid>{BE544240-85F1-41C4-A54B-76BC0BF69D65}</b:Guid>
    <b:Author>
      <b:Author>
        <b:NameList>
          <b:Person>
            <b:Last>Denis</b:Last>
            <b:First>Tim</b:First>
          </b:Person>
          <b:Person>
            <b:Last>Weyn</b:Last>
            <b:First>Maarten</b:First>
          </b:Person>
          <b:Person>
            <b:Last>Williame</b:Last>
            <b:First>Koen</b:First>
          </b:Person>
          <b:Person>
            <b:Last>Schrooyen</b:Last>
            <b:First>Frederik</b:First>
          </b:Person>
        </b:NameList>
      </b:Author>
    </b:Author>
    <b:Title>Real Time Location System using WiFi [White Paper]</b:Title>
    <b:Year>2006</b:Year>
    <b:City>Turnhout</b:City>
    <b:Institution>Artesis Hogeschool Antwerpen</b:Institution>
    <b:ThesisType>White Paper</b:ThesisType>
    <b:YearAccessed>2013</b:YearAccessed>
    <b:MonthAccessed>September</b:MonthAccessed>
    <b:DayAccessed>25</b:DayAccessed>
    <b:URL>http://www.productivet.com/docs-2/RTLS_Belgium_White_Paper.pdf</b:URL>
    <b:RefOrder>133</b:RefOrder>
  </b:Source>
  <b:Source>
    <b:Tag>Ern02</b:Tag>
    <b:SourceType>DocumentFromInternetSite</b:SourceType>
    <b:Guid>{4483E526-3318-4312-B900-F59F8A6CA358}</b:Guid>
    <b:Author>
      <b:Author>
        <b:NameList>
          <b:Person>
            <b:Last>Ernst</b:Last>
            <b:First>Johannes</b:First>
          </b:Person>
        </b:NameList>
      </b:Author>
    </b:Author>
    <b:Title>What is Metamodeling</b:Title>
    <b:Year>2002</b:Year>
    <b:InternetSiteTitle>Infogrid</b:InternetSiteTitle>
    <b:YearAccessed>2013</b:YearAccessed>
    <b:MonthAccessed>September</b:MonthAccessed>
    <b:URL>http://infogrid.org/trac/wiki/Reference/WhatIsMetaModeling</b:URL>
    <b:DayAccessed>25</b:DayAccessed>
    <b:RefOrder>95</b:RefOrder>
  </b:Source>
  <b:Source>
    <b:Tag>Gra12</b:Tag>
    <b:SourceType>InternetSite</b:SourceType>
    <b:Guid>{CEA26114-1F04-4E52-913E-438B7B9317A1}</b:Guid>
    <b:Author>
      <b:Author>
        <b:NameList>
          <b:Person>
            <b:Last>Grails</b:Last>
          </b:Person>
        </b:NameList>
      </b:Author>
    </b:Author>
    <b:Year>2009</b:Year>
    <b:YearAccessed>2013</b:YearAccessed>
    <b:MonthAccessed>September</b:MonthAccessed>
    <b:URL>http://grails.org/</b:URL>
    <b:DayAccessed>25</b:DayAccessed>
    <b:RefOrder>103</b:RefOrder>
  </b:Source>
  <b:Source>
    <b:Tag>Man08</b:Tag>
    <b:SourceType>ElectronicSource</b:SourceType>
    <b:Guid>{C6DDE2AC-286D-412C-9915-61CBA3E6800D}</b:Guid>
    <b:Author>
      <b:Author>
        <b:NameList>
          <b:Person>
            <b:Last>Mandi</b:Last>
            <b:First>Robert</b:First>
          </b:Person>
        </b:NameList>
      </b:Author>
    </b:Author>
    <b:Title>Empowering the business to sense and respond: Delivering Business Event Processing with IBM WebSphere Business Events [White Paper]</b:Title>
    <b:Year>2008</b:Year>
    <b:Institution>IBM</b:Institution>
    <b:ThesisType>White Paper</b:ThesisType>
    <b:YearAccessed>2013</b:YearAccessed>
    <b:MonthAccessed>September</b:MonthAccessed>
    <b:DayAccessed>25</b:DayAccessed>
    <b:URL>ftp://ftp.software.ibm.com/software/integration/wbe/5565_Empowering-the-Business-US-white-paper.pdf</b:URL>
    <b:RefOrder>161</b:RefOrder>
  </b:Source>
  <b:Source>
    <b:Tag>Hea06</b:Tag>
    <b:SourceType>ElectronicSource</b:SourceType>
    <b:Guid>{20EA97C4-1E14-498E-ABF8-AB340CD0CC46}</b:Guid>
    <b:Author>
      <b:Author>
        <b:NameList>
          <b:Person>
            <b:Last>NIH</b:Last>
            <b:First>National</b:First>
            <b:Middle>Institutes of Health</b:Middle>
          </b:Person>
        </b:NameList>
      </b:Author>
    </b:Author>
    <b:Title>Electronic Health Records Overview [Report]</b:Title>
    <b:Year>2006</b:Year>
    <b:City>Virginia</b:City>
    <b:Publisher>The MITRE Corporation</b:Publisher>
    <b:YearAccessed>2013</b:YearAccessed>
    <b:MonthAccessed>September</b:MonthAccessed>
    <b:URL>http://www.himss.org/files/HIMSSorg/content/files/Code%20180%20MITRE%20Key%20Components%20of%20an%20EHR.pdf</b:URL>
    <b:DayAccessed>25</b:DayAccessed>
    <b:RefOrder>24</b:RefOrder>
  </b:Source>
  <b:Source>
    <b:Tag>Gro12</b:Tag>
    <b:SourceType>DocumentFromInternetSite</b:SourceType>
    <b:Guid>{53963C22-DC0E-4DBC-B85F-D47794DB848B}</b:Guid>
    <b:Author>
      <b:Author>
        <b:NameList>
          <b:Person>
            <b:Last>OMG</b:Last>
          </b:Person>
        </b:NameList>
      </b:Author>
    </b:Author>
    <b:Title>MDA</b:Title>
    <b:Year>2012</b:Year>
    <b:InternetSiteTitle>OMG</b:InternetSiteTitle>
    <b:YearAccessed>2013</b:YearAccessed>
    <b:MonthAccessed>September</b:MonthAccessed>
    <b:URL>http://www.omg.org/mda/</b:URL>
    <b:DayAccessed>25</b:DayAccessed>
    <b:RefOrder>107</b:RefOrder>
  </b:Source>
  <b:Source>
    <b:Tag>Rat03</b:Tag>
    <b:SourceType>ElectronicSource</b:SourceType>
    <b:Guid>{1A6C3739-B334-463C-9AD2-EF63A4D6027D}</b:Guid>
    <b:Author>
      <b:Author>
        <b:NameList>
          <b:Person>
            <b:Last>Rational</b:Last>
          </b:Person>
        </b:NameList>
      </b:Author>
    </b:Author>
    <b:Title>Rational Unified Process Best Practices for Software Development Teams [White Paper]</b:Title>
    <b:Year>2003</b:Year>
    <b:URL>http://www.ibm.com/developerworks/rational/library/content/03July/1000/1251/1251_bestpractices_TP026B.pdf</b:URL>
    <b:YearAccessed>2013</b:YearAccessed>
    <b:MonthAccessed>September</b:MonthAccessed>
    <b:DayAccessed>25</b:DayAccessed>
    <b:RefOrder>67</b:RefOrder>
  </b:Source>
  <b:Source>
    <b:Tag>W3C12</b:Tag>
    <b:SourceType>InternetSite</b:SourceType>
    <b:Guid>{13DBC571-185C-4A6E-B424-281F2EC5C064}</b:Guid>
    <b:Author>
      <b:Author>
        <b:NameList>
          <b:Person>
            <b:Last>W3C</b:Last>
          </b:Person>
        </b:NameList>
      </b:Author>
    </b:Author>
    <b:Title>WEB OF SERVICES</b:Title>
    <b:Year>2012</b:Year>
    <b:YearAccessed>2013</b:YearAccessed>
    <b:MonthAccessed>September</b:MonthAccessed>
    <b:URL>http://www.w3.org/standards/webofservices/</b:URL>
    <b:DayAccessed>25</b:DayAccessed>
    <b:RefOrder>121</b:RefOrder>
  </b:Source>
  <b:Source>
    <b:Tag>Whi041</b:Tag>
    <b:SourceType>ElectronicSource</b:SourceType>
    <b:Guid>{78C7D72F-D8A7-4127-8C08-C1324C66644B}</b:Guid>
    <b:Author>
      <b:Author>
        <b:NameList>
          <b:Person>
            <b:Last>White</b:Last>
            <b:First>Stephen</b:First>
          </b:Person>
        </b:NameList>
      </b:Author>
    </b:Author>
    <b:Title>Process Modeling Notations and Workflow Patterns [White Paper]</b:Title>
    <b:Year>2006</b:Year>
    <b:URL>http://www.omg.org/bp-corner/bp-files/Process_Modeling_Notations.pdf</b:URL>
    <b:YearAccessed>2013</b:YearAccessed>
    <b:MonthAccessed>September</b:MonthAccessed>
    <b:DayAccessed>25</b:DayAccessed>
    <b:RefOrder>89</b:RefOrder>
  </b:Source>
  <b:Source>
    <b:Tag>Baf131</b:Tag>
    <b:SourceType>ElectronicSource</b:SourceType>
    <b:Guid>{3E8E8317-93F2-4A29-9778-FC99196144E7}</b:Guid>
    <b:Author>
      <b:Author>
        <b:NameList>
          <b:Person>
            <b:Last>Baffoe</b:Last>
            <b:First>Shirley</b:First>
          </b:Person>
        </b:NameList>
      </b:Author>
    </b:Author>
    <b:Title>A Generic BI Application for Real-time Monitoring of Care Processes. Published Master's Thesis</b:Title>
    <b:Year>2013</b:Year>
    <b:YearAccessed>2013</b:YearAccessed>
    <b:MonthAccessed>September</b:MonthAccessed>
    <b:URL>https://www.ruor.uottawa.ca/fr/handle/10393/24245</b:URL>
    <b:DayAccessed>25</b:DayAccessed>
    <b:RefOrder>163</b:RefOrder>
  </b:Source>
  <b:Source>
    <b:Tag>Töz06</b:Tag>
    <b:SourceType>DocumentFromInternetSite</b:SourceType>
    <b:Guid>{8993189F-F4AC-4814-970A-7BEEE4CD7055}</b:Guid>
    <b:Author>
      <b:Author>
        <b:NameList>
          <b:Person>
            <b:Last>Tözmal</b:Last>
            <b:First>Renas</b:First>
            <b:Middle>Reda</b:Middle>
          </b:Person>
        </b:NameList>
      </b:Author>
    </b:Author>
    <b:Title>Model Driven Architecture- Test Methods and Tools</b:Title>
    <b:Year>2006</b:Year>
    <b:Month>January</b:Month>
    <b:YearAccessed>2013</b:YearAccessed>
    <b:MonthAccessed>September</b:MonthAccessed>
    <b:URL>http://www.bth.se/fou/cuppsats.nsf/all/3e3f43e707ebbb36c125710d004fd0e5/$file/MasterThesis-MDA.pdf</b:URL>
    <b:InternetSiteTitle>Master Thesis</b:InternetSiteTitle>
    <b:DayAccessed>25</b:DayAccessed>
    <b:RefOrder>112</b:RefOrder>
  </b:Source>
  <b:Source>
    <b:Tag>Car13</b:Tag>
    <b:SourceType>InternetSite</b:SourceType>
    <b:Guid>{33B55D2D-58E7-4F75-AEEE-BC2D59A5E75E}</b:Guid>
    <b:Title>Care Process Models</b:Title>
    <b:InternetSiteTitle>Intermountain Healthcare</b:InternetSiteTitle>
    <b:YearAccessed>2013</b:YearAccessed>
    <b:MonthAccessed>September</b:MonthAccessed>
    <b:URL>https://intermountainphysician.org/clinical/Pages/Care-Process-Models-(CPMs).aspx</b:URL>
    <b:Year>2013</b:Year>
    <b:DayAccessed>25</b:DayAccessed>
    <b:RefOrder>31</b:RefOrder>
  </b:Source>
  <b:Source>
    <b:Tag>Eka13</b:Tag>
    <b:SourceType>InternetSite</b:SourceType>
    <b:Guid>{8F7A4B55-CCFE-4491-BCA9-749AE22BCC73}</b:Guid>
    <b:Title>Ekahau</b:Title>
    <b:YearAccessed>2013</b:YearAccessed>
    <b:MonthAccessed>September</b:MonthAccessed>
    <b:URL>http://www.ekahau.com/</b:URL>
    <b:Year>2012</b:Year>
    <b:DayAccessed>25</b:DayAccessed>
    <b:RefOrder>132</b:RefOrder>
  </b:Source>
  <b:Source>
    <b:Tag>Gar06</b:Tag>
    <b:SourceType>DocumentFromInternetSite</b:SourceType>
    <b:Guid>{911A45F3-53CD-42F9-B775-D9CA57A63C18}</b:Guid>
    <b:Author>
      <b:Author>
        <b:NameList>
          <b:Person>
            <b:Last>Gardner</b:Last>
            <b:First>Tracy</b:First>
          </b:Person>
          <b:Person>
            <b:Last>Yusuf</b:Last>
            <b:First>Larry</b:First>
          </b:Person>
        </b:NameList>
      </b:Author>
    </b:Author>
    <b:Title>Explore model-driven development (MDD) and related approaches: A closer look at model-driven development and other industry initiatives</b:Title>
    <b:Year>2006</b:Year>
    <b:Month>March</b:Month>
    <b:Day>14</b:Day>
    <b:YearAccessed>2013</b:YearAccessed>
    <b:MonthAccessed>September</b:MonthAccessed>
    <b:URL>http://www.ibm.com/developerworks/library/ar-mdd3/</b:URL>
    <b:DayAccessed>25</b:DayAccessed>
    <b:RefOrder>109</b:RefOrder>
  </b:Source>
  <b:Source>
    <b:Tag>Maw11</b:Tag>
    <b:SourceType>ElectronicSource</b:SourceType>
    <b:Guid>{0B9CD649-1445-42F3-ACC0-629F0AD34997}</b:Guid>
    <b:Author>
      <b:Author>
        <b:NameList>
          <b:Person>
            <b:Last>Mawilmada</b:Last>
            <b:First>Pubudika</b:First>
            <b:Middle>Kumari</b:Middle>
          </b:Person>
        </b:NameList>
      </b:Author>
    </b:Author>
    <b:Title>Impact of a data warehouse model for improved decision-making process in healthcare. Published Master's Thesis</b:Title>
    <b:Year>2011</b:Year>
    <b:Publisher>Queensland University of Technology</b:Publisher>
    <b:CountryRegion>Australia</b:CountryRegion>
    <b:URL>http://eprints.qut.edu.au/47532/1/Pubudika_Mawilmada_Thesis.pdf</b:URL>
    <b:YearAccessed>2013</b:YearAccessed>
    <b:MonthAccessed>September</b:MonthAccessed>
    <b:DayAccessed>25</b:DayAccessed>
    <b:RefOrder>46</b:RefOrder>
  </b:Source>
  <b:Source>
    <b:Tag>Nea08</b:Tag>
    <b:SourceType>DocumentFromInternetSite</b:SourceType>
    <b:Guid>{4605B0E7-0EAC-4915-B54D-FF3EDB3CA80F}</b:Guid>
    <b:Author>
      <b:Author>
        <b:NameList>
          <b:Person>
            <b:Last>Neal</b:Last>
            <b:First>Houston</b:First>
          </b:Person>
        </b:NameList>
      </b:Author>
    </b:Author>
    <b:Title>EHR vs EMR – What’s the Difference?</b:Title>
    <b:Year>2008</b:Year>
    <b:InternetSiteTitle>The Profitable Practice</b:InternetSiteTitle>
    <b:Month>November</b:Month>
    <b:Day>14</b:Day>
    <b:YearAccessed>2013</b:YearAccessed>
    <b:MonthAccessed>September</b:MonthAccessed>
    <b:URL>http://profitable-practice.softwareadvice.com/ehr-vs-emr-whats-the-difference/</b:URL>
    <b:DayAccessed>25</b:DayAccessed>
    <b:RefOrder>50</b:RefOrder>
  </b:Source>
  <b:Source>
    <b:Tag>Tch13</b:Tag>
    <b:SourceType>ElectronicSource</b:SourceType>
    <b:Guid>{92519469-5BB7-469E-9020-6B7D973F9E17}</b:Guid>
    <b:Author>
      <b:Author>
        <b:NameList>
          <b:Person>
            <b:Last>Tchemeube</b:Last>
            <b:First>Renaud</b:First>
            <b:Middle>Bougueng</b:Middle>
          </b:Person>
        </b:NameList>
      </b:Author>
    </b:Author>
    <b:Title>Location-Aware Business Process Management for Real-time Monitoring of Patient Care Processes. Unpublished Master Thesis</b:Title>
    <b:Year>2013</b:Year>
    <b:City>Ottawa</b:City>
    <b:StateProvince>Ontario</b:StateProvince>
    <b:CountryRegion>Canada</b:CountryRegion>
    <b:URL>http://www.ruor.uottawa.ca/en/bitstream/handle/10393/24336/Bougueng_Tchemeube_Renaud_2013_thesis.pdf?sequence=3</b:URL>
    <b:Month>September</b:Month>
    <b:Day>25</b:Day>
    <b:RefOrder>115</b:RefOrder>
  </b:Source>
  <b:Source>
    <b:Tag>Ake03</b:Tag>
    <b:SourceType>DocumentFromInternetSite</b:SourceType>
    <b:Guid>{5AE2B8FC-EB87-4805-9931-057DF45E5DFA}</b:Guid>
    <b:Author>
      <b:Author>
        <b:NameList>
          <b:Person>
            <b:Last>Aked</b:Last>
            <b:First>Mark</b:First>
          </b:Person>
        </b:NameList>
      </b:Author>
    </b:Author>
    <b:Title>Risk reduction with the RUP phase plan</b:Title>
    <b:Year>2003</b:Year>
    <b:InternetSiteTitle>IBM</b:InternetSiteTitle>
    <b:Month>November</b:Month>
    <b:Day>25</b:Day>
    <b:YearAccessed>2013</b:YearAccessed>
    <b:MonthAccessed>September</b:MonthAccessed>
    <b:URL>http://www.ibm.com/developerworks/rational/library/1826.html#N100E4</b:URL>
    <b:DayAccessed>25</b:DayAccessed>
    <b:RefOrder>66</b:RefOrder>
  </b:Source>
  <b:Source>
    <b:Tag>Yao08</b:Tag>
    <b:SourceType>ConferenceProceedings</b:SourceType>
    <b:Guid>{A69CC4B8-DFD8-4E75-99FB-C09D6CE5A1CF}</b:Guid>
    <b:Author>
      <b:Author>
        <b:NameList>
          <b:Person>
            <b:Last>Yao</b:Last>
            <b:First>W</b:First>
          </b:Person>
          <b:Person>
            <b:Last>Chu</b:Last>
            <b:First>C</b:First>
          </b:Person>
          <b:Person>
            <b:Last>Li</b:Last>
            <b:First>Z</b:First>
          </b:Person>
          <b:Person>
            <b:Last>Mullen</b:Last>
            <b:First>T</b:First>
          </b:Person>
        </b:NameList>
      </b:Author>
    </b:Author>
    <b:Title>Levarging Complex Event Pprocessing for RFID Applications: A Case Study in Hospitals</b:Title>
    <b:Pages>4341-4346</b:Pages>
    <b:Year>2008</b:Year>
    <b:ConferenceName>The 39th National Conference of Decision Sciences Institues</b:ConferenceName>
    <b:City>Baltimore</b:City>
    <b:Publisher>The E-print Network</b:Publisher>
    <b:RefOrder>10</b:RefOrder>
  </b:Source>
  <b:Source>
    <b:Tag>Kie11</b:Tag>
    <b:SourceType>JournalArticle</b:SourceType>
    <b:Guid>{AD098CBF-DA03-47E1-8A0E-5917F8AF8214}</b:Guid>
    <b:Author>
      <b:Author>
        <b:NameList>
          <b:Person>
            <b:Last>Kierkegaard</b:Last>
            <b:First>Patrick</b:First>
          </b:Person>
        </b:NameList>
      </b:Author>
    </b:Author>
    <b:Title>Electronic Health Record: Wiring Europe’s healthcare</b:Title>
    <b:Pages>503-515</b:Pages>
    <b:Year>2011</b:Year>
    <b:Publisher>ELSEVIER</b:Publisher>
    <b:JournalName>computer law &amp; security review</b:JournalName>
    <b:Volume>27</b:Volume>
    <b:RefOrder>49</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D9B117-E4FF-4F04-BA77-56CDDE8562BE}">
  <ds:schemaRefs>
    <ds:schemaRef ds:uri="http://purl.org/dc/dcmitype/"/>
    <ds:schemaRef ds:uri="http://purl.org/dc/elements/1.1/"/>
    <ds:schemaRef ds:uri="0f68ad12-0230-4218-aaff-dce10f0d3393"/>
    <ds:schemaRef ds:uri="http://www.w3.org/XML/1998/namespace"/>
    <ds:schemaRef ds:uri="http://schemas.microsoft.com/office/2006/documentManagement/types"/>
    <ds:schemaRef ds:uri="758b3b34-5a7b-4c67-bd41-c003888d48fd"/>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92A91680-257E-49AD-8365-9DB24B0CA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8b3b34-5a7b-4c67-bd41-c003888d48fd"/>
    <ds:schemaRef ds:uri="0f68ad12-0230-4218-aaff-dce10f0d33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E59343-22EF-4DDC-AB11-81EF680AA5C9}">
  <ds:schemaRefs>
    <ds:schemaRef ds:uri="http://schemas.openxmlformats.org/officeDocument/2006/bibliography"/>
  </ds:schemaRefs>
</ds:datastoreItem>
</file>

<file path=customXml/itemProps4.xml><?xml version="1.0" encoding="utf-8"?>
<ds:datastoreItem xmlns:ds="http://schemas.openxmlformats.org/officeDocument/2006/customXml" ds:itemID="{7B5A3F1F-2E60-4C69-84BB-DA43E1786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8386</Words>
  <Characters>47803</Characters>
  <Application>Microsoft Office Word</Application>
  <DocSecurity>0</DocSecurity>
  <Lines>398</Lines>
  <Paragraphs>112</Paragraphs>
  <ScaleCrop>false</ScaleCrop>
  <Company>Hewlett-Packard</Company>
  <LinksUpToDate>false</LinksUpToDate>
  <CharactersWithSpaces>56077</CharactersWithSpaces>
  <SharedDoc>false</SharedDoc>
  <HLinks>
    <vt:vector size="186" baseType="variant">
      <vt:variant>
        <vt:i4>327745</vt:i4>
      </vt:variant>
      <vt:variant>
        <vt:i4>221</vt:i4>
      </vt:variant>
      <vt:variant>
        <vt:i4>0</vt:i4>
      </vt:variant>
      <vt:variant>
        <vt:i4>5</vt:i4>
      </vt:variant>
      <vt:variant>
        <vt:lpwstr>https://uottawa-my.sharepoint.com/personal/jbarr010_uottawa_ca/Documents/Goatwise Design Review.pptx?d=w7f7e7e1259854bfb8c1883a1578e59db&amp;csf=1&amp;web=1&amp;e=IojMxM</vt:lpwstr>
      </vt:variant>
      <vt:variant>
        <vt:lpwstr/>
      </vt:variant>
      <vt:variant>
        <vt:i4>720988</vt:i4>
      </vt:variant>
      <vt:variant>
        <vt:i4>219</vt:i4>
      </vt:variant>
      <vt:variant>
        <vt:i4>0</vt:i4>
      </vt:variant>
      <vt:variant>
        <vt:i4>5</vt:i4>
      </vt:variant>
      <vt:variant>
        <vt:lpwstr>https://uottawa-my.sharepoint.com/personal/jbarr010_uottawa_ca/Documents/Goatwise Design Review.pptx?d=w7f7e7e1259854bfb8c1883a1578e59db&amp;csf=1&amp;web=1&amp;e=mWzHbN</vt:lpwstr>
      </vt:variant>
      <vt:variant>
        <vt:lpwstr/>
      </vt:variant>
      <vt:variant>
        <vt:i4>1114193</vt:i4>
      </vt:variant>
      <vt:variant>
        <vt:i4>216</vt:i4>
      </vt:variant>
      <vt:variant>
        <vt:i4>0</vt:i4>
      </vt:variant>
      <vt:variant>
        <vt:i4>5</vt:i4>
      </vt:variant>
      <vt:variant>
        <vt:lpwstr>https://goat-wise.web.app/?email=test%40passwordis123456.com&amp;password=123456</vt:lpwstr>
      </vt:variant>
      <vt:variant>
        <vt:lpwstr/>
      </vt:variant>
      <vt:variant>
        <vt:i4>3407971</vt:i4>
      </vt:variant>
      <vt:variant>
        <vt:i4>213</vt:i4>
      </vt:variant>
      <vt:variant>
        <vt:i4>0</vt:i4>
      </vt:variant>
      <vt:variant>
        <vt:i4>5</vt:i4>
      </vt:variant>
      <vt:variant>
        <vt:lpwstr>https://goat-wise.web.app/</vt:lpwstr>
      </vt:variant>
      <vt:variant>
        <vt:lpwstr/>
      </vt:variant>
      <vt:variant>
        <vt:i4>1900605</vt:i4>
      </vt:variant>
      <vt:variant>
        <vt:i4>182</vt:i4>
      </vt:variant>
      <vt:variant>
        <vt:i4>0</vt:i4>
      </vt:variant>
      <vt:variant>
        <vt:i4>5</vt:i4>
      </vt:variant>
      <vt:variant>
        <vt:lpwstr/>
      </vt:variant>
      <vt:variant>
        <vt:lpwstr>_Toc144997104</vt:lpwstr>
      </vt:variant>
      <vt:variant>
        <vt:i4>1900605</vt:i4>
      </vt:variant>
      <vt:variant>
        <vt:i4>158</vt:i4>
      </vt:variant>
      <vt:variant>
        <vt:i4>0</vt:i4>
      </vt:variant>
      <vt:variant>
        <vt:i4>5</vt:i4>
      </vt:variant>
      <vt:variant>
        <vt:lpwstr/>
      </vt:variant>
      <vt:variant>
        <vt:lpwstr>_Toc144997103</vt:lpwstr>
      </vt:variant>
      <vt:variant>
        <vt:i4>7929888</vt:i4>
      </vt:variant>
      <vt:variant>
        <vt:i4>150</vt:i4>
      </vt:variant>
      <vt:variant>
        <vt:i4>0</vt:i4>
      </vt:variant>
      <vt:variant>
        <vt:i4>5</vt:i4>
      </vt:variant>
      <vt:variant>
        <vt:lpwstr>https://uottawa-my.sharepoint.com/personal/jbarr010_uottawa_ca/_layouts/15/guestaccess.aspx?share=EfF-VcRjYbtEq1gOeOoxjRMBXb9s_QQk4x-HfH4DD9WO5A&amp;e=C6c3Up</vt:lpwstr>
      </vt:variant>
      <vt:variant>
        <vt:lpwstr/>
      </vt:variant>
      <vt:variant>
        <vt:i4>5963783</vt:i4>
      </vt:variant>
      <vt:variant>
        <vt:i4>147</vt:i4>
      </vt:variant>
      <vt:variant>
        <vt:i4>0</vt:i4>
      </vt:variant>
      <vt:variant>
        <vt:i4>5</vt:i4>
      </vt:variant>
      <vt:variant>
        <vt:lpwstr>https://www.amazon.ca/Eyoyo-Bluetooth-Barcode-Portable-Wireless/dp/B08DKSYW3Z/ref=asc_df_B08DKSYW3Z/?tag=googleshopc0c-20&amp;linkCode=df0&amp;hvadid=706745928895&amp;hvpos=&amp;hvnetw=g&amp;hvrand=15092766193192332230&amp;hvpone=&amp;hvptwo=&amp;hvqmt=&amp;hvdev=c&amp;hvdvcmdl=&amp;hvlocint=&amp;hvlocphy=9000668&amp;hvtargid=pla-1161581235832&amp;psc=1&amp;mcid=cbc21c53173f375cae744f0aa038df64&amp;gad_source=1</vt:lpwstr>
      </vt:variant>
      <vt:variant>
        <vt:lpwstr/>
      </vt:variant>
      <vt:variant>
        <vt:i4>6029427</vt:i4>
      </vt:variant>
      <vt:variant>
        <vt:i4>144</vt:i4>
      </vt:variant>
      <vt:variant>
        <vt:i4>0</vt:i4>
      </vt:variant>
      <vt:variant>
        <vt:i4>5</vt:i4>
      </vt:variant>
      <vt:variant>
        <vt:lpwstr>https://www.amazon.ca/dp/B07CBRTWS5/ref=sspa_dk_detail_1?pd_rd_i=B07CBRTWS5&amp;pd_rd_w=qDfqt&amp;content-id=amzn1.sym.516c2169-755e-413a-a38a-68230f4ab66f&amp;pf_rd_p=516c2169-755e-413a-a38a-68230f4ab66f&amp;pf_rd_r=6FNZHTENZKMY39XQTKND&amp;pd_rd_wg=cue1q&amp;pd_rd_r=db999c37-9cec-41f6-832a-4336e677e655&amp;s=electronics&amp;sp_csd=d2lkZ2V0TmFtZT1zcF9kZXRhaWw&amp;smid=A3FP0PIM7C2036&amp;th=1</vt:lpwstr>
      </vt:variant>
      <vt:variant>
        <vt:lpwstr/>
      </vt:variant>
      <vt:variant>
        <vt:i4>5308443</vt:i4>
      </vt:variant>
      <vt:variant>
        <vt:i4>141</vt:i4>
      </vt:variant>
      <vt:variant>
        <vt:i4>0</vt:i4>
      </vt:variant>
      <vt:variant>
        <vt:i4>5</vt:i4>
      </vt:variant>
      <vt:variant>
        <vt:lpwstr>https://www.amazon.ca/Eyoyo-Handheld-Convenience-Supermarket-Warehouse/dp/B088QV215Y/ref=asc_df_B088QV215Y/?tag=googleshopc0c-20&amp;linkCode=df0&amp;hvadid=706745928895&amp;hvpos=&amp;hvnetw=g&amp;hvrand=15092766193192332230&amp;hvpone=&amp;hvptwo=&amp;hvqmt=&amp;hvdev=c&amp;hvdvcmdl=&amp;hvlocint=&amp;hvlocphy=9000668&amp;hvtargid=pla-1220715379093&amp;psc=1&amp;mcid=31286a91c38036199f0d69b317abe91a&amp;gad_source=1</vt:lpwstr>
      </vt:variant>
      <vt:variant>
        <vt:lpwstr/>
      </vt:variant>
      <vt:variant>
        <vt:i4>1900605</vt:i4>
      </vt:variant>
      <vt:variant>
        <vt:i4>128</vt:i4>
      </vt:variant>
      <vt:variant>
        <vt:i4>0</vt:i4>
      </vt:variant>
      <vt:variant>
        <vt:i4>5</vt:i4>
      </vt:variant>
      <vt:variant>
        <vt:lpwstr/>
      </vt:variant>
      <vt:variant>
        <vt:lpwstr>_Toc144997104</vt:lpwstr>
      </vt:variant>
      <vt:variant>
        <vt:i4>1900605</vt:i4>
      </vt:variant>
      <vt:variant>
        <vt:i4>122</vt:i4>
      </vt:variant>
      <vt:variant>
        <vt:i4>0</vt:i4>
      </vt:variant>
      <vt:variant>
        <vt:i4>5</vt:i4>
      </vt:variant>
      <vt:variant>
        <vt:lpwstr/>
      </vt:variant>
      <vt:variant>
        <vt:lpwstr>_Toc144997103</vt:lpwstr>
      </vt:variant>
      <vt:variant>
        <vt:i4>1179700</vt:i4>
      </vt:variant>
      <vt:variant>
        <vt:i4>110</vt:i4>
      </vt:variant>
      <vt:variant>
        <vt:i4>0</vt:i4>
      </vt:variant>
      <vt:variant>
        <vt:i4>5</vt:i4>
      </vt:variant>
      <vt:variant>
        <vt:lpwstr/>
      </vt:variant>
      <vt:variant>
        <vt:lpwstr>_Toc176011230</vt:lpwstr>
      </vt:variant>
      <vt:variant>
        <vt:i4>1245236</vt:i4>
      </vt:variant>
      <vt:variant>
        <vt:i4>104</vt:i4>
      </vt:variant>
      <vt:variant>
        <vt:i4>0</vt:i4>
      </vt:variant>
      <vt:variant>
        <vt:i4>5</vt:i4>
      </vt:variant>
      <vt:variant>
        <vt:lpwstr/>
      </vt:variant>
      <vt:variant>
        <vt:lpwstr>_Toc176011229</vt:lpwstr>
      </vt:variant>
      <vt:variant>
        <vt:i4>1245236</vt:i4>
      </vt:variant>
      <vt:variant>
        <vt:i4>98</vt:i4>
      </vt:variant>
      <vt:variant>
        <vt:i4>0</vt:i4>
      </vt:variant>
      <vt:variant>
        <vt:i4>5</vt:i4>
      </vt:variant>
      <vt:variant>
        <vt:lpwstr/>
      </vt:variant>
      <vt:variant>
        <vt:lpwstr>_Toc176011228</vt:lpwstr>
      </vt:variant>
      <vt:variant>
        <vt:i4>1245236</vt:i4>
      </vt:variant>
      <vt:variant>
        <vt:i4>92</vt:i4>
      </vt:variant>
      <vt:variant>
        <vt:i4>0</vt:i4>
      </vt:variant>
      <vt:variant>
        <vt:i4>5</vt:i4>
      </vt:variant>
      <vt:variant>
        <vt:lpwstr/>
      </vt:variant>
      <vt:variant>
        <vt:lpwstr>_Toc176011227</vt:lpwstr>
      </vt:variant>
      <vt:variant>
        <vt:i4>1245236</vt:i4>
      </vt:variant>
      <vt:variant>
        <vt:i4>86</vt:i4>
      </vt:variant>
      <vt:variant>
        <vt:i4>0</vt:i4>
      </vt:variant>
      <vt:variant>
        <vt:i4>5</vt:i4>
      </vt:variant>
      <vt:variant>
        <vt:lpwstr/>
      </vt:variant>
      <vt:variant>
        <vt:lpwstr>_Toc176011226</vt:lpwstr>
      </vt:variant>
      <vt:variant>
        <vt:i4>1245236</vt:i4>
      </vt:variant>
      <vt:variant>
        <vt:i4>80</vt:i4>
      </vt:variant>
      <vt:variant>
        <vt:i4>0</vt:i4>
      </vt:variant>
      <vt:variant>
        <vt:i4>5</vt:i4>
      </vt:variant>
      <vt:variant>
        <vt:lpwstr/>
      </vt:variant>
      <vt:variant>
        <vt:lpwstr>_Toc176011225</vt:lpwstr>
      </vt:variant>
      <vt:variant>
        <vt:i4>1245236</vt:i4>
      </vt:variant>
      <vt:variant>
        <vt:i4>74</vt:i4>
      </vt:variant>
      <vt:variant>
        <vt:i4>0</vt:i4>
      </vt:variant>
      <vt:variant>
        <vt:i4>5</vt:i4>
      </vt:variant>
      <vt:variant>
        <vt:lpwstr/>
      </vt:variant>
      <vt:variant>
        <vt:lpwstr>_Toc176011224</vt:lpwstr>
      </vt:variant>
      <vt:variant>
        <vt:i4>1245236</vt:i4>
      </vt:variant>
      <vt:variant>
        <vt:i4>68</vt:i4>
      </vt:variant>
      <vt:variant>
        <vt:i4>0</vt:i4>
      </vt:variant>
      <vt:variant>
        <vt:i4>5</vt:i4>
      </vt:variant>
      <vt:variant>
        <vt:lpwstr/>
      </vt:variant>
      <vt:variant>
        <vt:lpwstr>_Toc176011223</vt:lpwstr>
      </vt:variant>
      <vt:variant>
        <vt:i4>1245236</vt:i4>
      </vt:variant>
      <vt:variant>
        <vt:i4>62</vt:i4>
      </vt:variant>
      <vt:variant>
        <vt:i4>0</vt:i4>
      </vt:variant>
      <vt:variant>
        <vt:i4>5</vt:i4>
      </vt:variant>
      <vt:variant>
        <vt:lpwstr/>
      </vt:variant>
      <vt:variant>
        <vt:lpwstr>_Toc176011222</vt:lpwstr>
      </vt:variant>
      <vt:variant>
        <vt:i4>1245236</vt:i4>
      </vt:variant>
      <vt:variant>
        <vt:i4>56</vt:i4>
      </vt:variant>
      <vt:variant>
        <vt:i4>0</vt:i4>
      </vt:variant>
      <vt:variant>
        <vt:i4>5</vt:i4>
      </vt:variant>
      <vt:variant>
        <vt:lpwstr/>
      </vt:variant>
      <vt:variant>
        <vt:lpwstr>_Toc176011221</vt:lpwstr>
      </vt:variant>
      <vt:variant>
        <vt:i4>1245236</vt:i4>
      </vt:variant>
      <vt:variant>
        <vt:i4>50</vt:i4>
      </vt:variant>
      <vt:variant>
        <vt:i4>0</vt:i4>
      </vt:variant>
      <vt:variant>
        <vt:i4>5</vt:i4>
      </vt:variant>
      <vt:variant>
        <vt:lpwstr/>
      </vt:variant>
      <vt:variant>
        <vt:lpwstr>_Toc176011220</vt:lpwstr>
      </vt:variant>
      <vt:variant>
        <vt:i4>1048628</vt:i4>
      </vt:variant>
      <vt:variant>
        <vt:i4>44</vt:i4>
      </vt:variant>
      <vt:variant>
        <vt:i4>0</vt:i4>
      </vt:variant>
      <vt:variant>
        <vt:i4>5</vt:i4>
      </vt:variant>
      <vt:variant>
        <vt:lpwstr/>
      </vt:variant>
      <vt:variant>
        <vt:lpwstr>_Toc176011219</vt:lpwstr>
      </vt:variant>
      <vt:variant>
        <vt:i4>1048628</vt:i4>
      </vt:variant>
      <vt:variant>
        <vt:i4>38</vt:i4>
      </vt:variant>
      <vt:variant>
        <vt:i4>0</vt:i4>
      </vt:variant>
      <vt:variant>
        <vt:i4>5</vt:i4>
      </vt:variant>
      <vt:variant>
        <vt:lpwstr/>
      </vt:variant>
      <vt:variant>
        <vt:lpwstr>_Toc176011218</vt:lpwstr>
      </vt:variant>
      <vt:variant>
        <vt:i4>1048628</vt:i4>
      </vt:variant>
      <vt:variant>
        <vt:i4>32</vt:i4>
      </vt:variant>
      <vt:variant>
        <vt:i4>0</vt:i4>
      </vt:variant>
      <vt:variant>
        <vt:i4>5</vt:i4>
      </vt:variant>
      <vt:variant>
        <vt:lpwstr/>
      </vt:variant>
      <vt:variant>
        <vt:lpwstr>_Toc176011217</vt:lpwstr>
      </vt:variant>
      <vt:variant>
        <vt:i4>1048628</vt:i4>
      </vt:variant>
      <vt:variant>
        <vt:i4>26</vt:i4>
      </vt:variant>
      <vt:variant>
        <vt:i4>0</vt:i4>
      </vt:variant>
      <vt:variant>
        <vt:i4>5</vt:i4>
      </vt:variant>
      <vt:variant>
        <vt:lpwstr/>
      </vt:variant>
      <vt:variant>
        <vt:lpwstr>_Toc176011216</vt:lpwstr>
      </vt:variant>
      <vt:variant>
        <vt:i4>1048628</vt:i4>
      </vt:variant>
      <vt:variant>
        <vt:i4>20</vt:i4>
      </vt:variant>
      <vt:variant>
        <vt:i4>0</vt:i4>
      </vt:variant>
      <vt:variant>
        <vt:i4>5</vt:i4>
      </vt:variant>
      <vt:variant>
        <vt:lpwstr/>
      </vt:variant>
      <vt:variant>
        <vt:lpwstr>_Toc176011215</vt:lpwstr>
      </vt:variant>
      <vt:variant>
        <vt:i4>1048628</vt:i4>
      </vt:variant>
      <vt:variant>
        <vt:i4>14</vt:i4>
      </vt:variant>
      <vt:variant>
        <vt:i4>0</vt:i4>
      </vt:variant>
      <vt:variant>
        <vt:i4>5</vt:i4>
      </vt:variant>
      <vt:variant>
        <vt:lpwstr/>
      </vt:variant>
      <vt:variant>
        <vt:lpwstr>_Toc176011214</vt:lpwstr>
      </vt:variant>
      <vt:variant>
        <vt:i4>1048628</vt:i4>
      </vt:variant>
      <vt:variant>
        <vt:i4>8</vt:i4>
      </vt:variant>
      <vt:variant>
        <vt:i4>0</vt:i4>
      </vt:variant>
      <vt:variant>
        <vt:i4>5</vt:i4>
      </vt:variant>
      <vt:variant>
        <vt:lpwstr/>
      </vt:variant>
      <vt:variant>
        <vt:lpwstr>_Toc176011213</vt:lpwstr>
      </vt:variant>
      <vt:variant>
        <vt:i4>1048628</vt:i4>
      </vt:variant>
      <vt:variant>
        <vt:i4>2</vt:i4>
      </vt:variant>
      <vt:variant>
        <vt:i4>0</vt:i4>
      </vt:variant>
      <vt:variant>
        <vt:i4>5</vt:i4>
      </vt:variant>
      <vt:variant>
        <vt:lpwstr/>
      </vt:variant>
      <vt:variant>
        <vt:lpwstr>_Toc176011212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Razan</dc:creator>
  <cp:keywords/>
  <cp:lastModifiedBy>Tofehinti Olofin</cp:lastModifiedBy>
  <cp:revision>2</cp:revision>
  <cp:lastPrinted>2013-09-27T23:47:00Z</cp:lastPrinted>
  <dcterms:created xsi:type="dcterms:W3CDTF">2024-11-04T19:21:00Z</dcterms:created>
  <dcterms:modified xsi:type="dcterms:W3CDTF">2024-11-04T19:21:00Z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30ae864c-ff59-3e79-aac0-f5ca62542109</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ContentTypeId">
    <vt:lpwstr>0x01010062A16B36C614F549B7EFFC1443077F49</vt:lpwstr>
  </property>
  <property fmtid="{D5CDD505-2E9C-101B-9397-08002B2CF9AE}" pid="26" name="MediaServiceImageTags">
    <vt:lpwstr/>
  </property>
  <property fmtid="{D5CDD505-2E9C-101B-9397-08002B2CF9AE}" pid="27" name="GrammarlyDocumentId">
    <vt:lpwstr>ddf8cf0fe30bafa8476b45e5dc38f37e9d2c64b901f9a5d80c661376edea9b28</vt:lpwstr>
  </property>
</Properties>
</file>